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C4F12D" w14:textId="1600C430" w:rsidR="00BC07F4" w:rsidRDefault="00BF4AA6">
      <w:pPr>
        <w:pStyle w:val="Nagwek11"/>
      </w:pPr>
      <w:r>
        <w:t>ZAŁĄCZNIK NR 1 DO REGULAMINU – WYMAGANIA</w:t>
      </w:r>
      <w:r w:rsidR="007453F6">
        <w:t>:  OBLIGATORYJNE</w:t>
      </w:r>
      <w:r>
        <w:t>, OPCJONALNE, KONKURSOWE</w:t>
      </w:r>
      <w:r w:rsidR="00552280">
        <w:t xml:space="preserve"> I JAKOŚCIOWE</w:t>
      </w:r>
    </w:p>
    <w:p w14:paraId="38653167" w14:textId="77777777" w:rsidR="00BC07F4" w:rsidRDefault="00E02FDE">
      <w:pPr>
        <w:pStyle w:val="Nagwek21"/>
      </w:pPr>
      <w:r>
        <w:t>informacje ogólne</w:t>
      </w:r>
    </w:p>
    <w:p w14:paraId="1D24FF08" w14:textId="571FFFDA" w:rsidR="00BC07F4" w:rsidRDefault="00552280">
      <w:pPr>
        <w:pStyle w:val="Normalny1"/>
      </w:pPr>
      <w:r>
        <w:t>Każdorazowo, gdy dane Wymaganie odwołuje się do przepisów aktów prawa bezwzględnie obowiązującego, to odnoszą się one do ich aktualnego brzmienia z uwzględnieniem dotychczasowych zmian, a w przypadku zastąpienia tych przepisów w drodze innego aktu – wskazane odwołania odnoszą się do aktów zastępujących.</w:t>
      </w:r>
      <w:r w:rsidR="00EE2541">
        <w:t xml:space="preserve"> Jeśli w toku Przedsięwzięcia dojdzie do zmiany wymogów technicznych lub norm wynikających z bezwzględnie obowiązujących przepisów prawa, Wykonawca jest zobowiązany dostosować opracowywany Wynik Prac Etapu oraz Wyniki Prac Etapów następujących </w:t>
      </w:r>
      <w:r w:rsidR="00A325E6">
        <w:t xml:space="preserve">po nim </w:t>
      </w:r>
      <w:r w:rsidR="00EE2541">
        <w:t>do takich zmienionych wymogów lub norm.</w:t>
      </w:r>
    </w:p>
    <w:p w14:paraId="2F589BBE" w14:textId="1803867B" w:rsidR="00BC07F4" w:rsidRDefault="00E02FDE">
      <w:pPr>
        <w:pStyle w:val="Tekstpodstawowy1"/>
      </w:pPr>
      <w:r>
        <w:t xml:space="preserve">W niniejszym dokumencie Zamawiający wskazuje wymagania stawiane w ramach Przedsięwzięcia wobec </w:t>
      </w:r>
      <w:r w:rsidR="00552280">
        <w:t>Technologii (Rozwiązania)</w:t>
      </w:r>
      <w:r>
        <w:t xml:space="preserve">, budynków demonstracyjnych oraz instalacji dla budynków demonstracyjnych, a także </w:t>
      </w:r>
      <w:r w:rsidR="00552280">
        <w:t xml:space="preserve">wskazuje </w:t>
      </w:r>
      <w:r>
        <w:t xml:space="preserve">etapy Przedsięwzięcia, dla których obowiązują wspomniane wymagania. Za spełnianie </w:t>
      </w:r>
      <w:r w:rsidR="00552280">
        <w:t>Wymagań Opcjonalnych,</w:t>
      </w:r>
      <w:r w:rsidR="00696C91">
        <w:t xml:space="preserve"> </w:t>
      </w:r>
      <w:r w:rsidR="00552280">
        <w:t xml:space="preserve">Konkursowych i Jakościowych </w:t>
      </w:r>
      <w:r>
        <w:t>przez Wykonawcę przyznawane są punkty</w:t>
      </w:r>
      <w:r w:rsidR="00552280">
        <w:t xml:space="preserve"> zgodnie z Załącznikiem nr 5 do Regulaminu</w:t>
      </w:r>
      <w:r>
        <w:t xml:space="preserve">, których suma decyduje o pozycji Wykonawcy na stworzonej przez Zamawiającego Liście Rankingowej. Wymagania te dzielą się na </w:t>
      </w:r>
      <w:r w:rsidR="00552280">
        <w:t xml:space="preserve">cztery </w:t>
      </w:r>
      <w:r>
        <w:t>grupy:</w:t>
      </w:r>
    </w:p>
    <w:p w14:paraId="6AC6E54F" w14:textId="74CECE1A" w:rsidR="00696C91" w:rsidRDefault="00696C91" w:rsidP="009F1B7F">
      <w:pPr>
        <w:pStyle w:val="Akapitzlist"/>
        <w:numPr>
          <w:ilvl w:val="0"/>
          <w:numId w:val="2"/>
        </w:numPr>
        <w:spacing w:before="120" w:after="120" w:line="276" w:lineRule="auto"/>
        <w:contextualSpacing w:val="0"/>
        <w:rPr>
          <w:lang w:eastAsia="pl-PL"/>
        </w:rPr>
      </w:pPr>
      <w:r w:rsidRPr="00696C91">
        <w:rPr>
          <w:b/>
          <w:bCs/>
          <w:lang w:eastAsia="pl-PL"/>
        </w:rPr>
        <w:t>Wymagania Obligatoryjne – </w:t>
      </w:r>
      <w:r w:rsidRPr="00696C91">
        <w:rPr>
          <w:lang w:eastAsia="pl-PL"/>
        </w:rPr>
        <w:t xml:space="preserve">oznacza grupę cech danego Rozwiązania, określonych w </w:t>
      </w:r>
      <w:r>
        <w:rPr>
          <w:lang w:eastAsia="pl-PL"/>
        </w:rPr>
        <w:t xml:space="preserve">niniejszym </w:t>
      </w:r>
      <w:r w:rsidR="00A50AC1">
        <w:rPr>
          <w:lang w:eastAsia="pl-PL"/>
        </w:rPr>
        <w:t>Załącznik</w:t>
      </w:r>
      <w:r>
        <w:rPr>
          <w:lang w:eastAsia="pl-PL"/>
        </w:rPr>
        <w:t>u</w:t>
      </w:r>
      <w:r w:rsidRPr="00696C91">
        <w:rPr>
          <w:lang w:eastAsia="pl-PL"/>
        </w:rPr>
        <w:t>, które dane Rozwiązanie musi posiadać na określonym</w:t>
      </w:r>
      <w:r w:rsidR="00834304">
        <w:rPr>
          <w:lang w:eastAsia="pl-PL"/>
        </w:rPr>
        <w:t xml:space="preserve"> poziomie obowiązkowo w Etapie I, II i III.</w:t>
      </w:r>
    </w:p>
    <w:p w14:paraId="18C167CA" w14:textId="19E0F76B" w:rsidR="00D47701" w:rsidRPr="00292CA0" w:rsidRDefault="00696C91" w:rsidP="009F1B7F">
      <w:pPr>
        <w:pStyle w:val="Akapitzlist"/>
        <w:numPr>
          <w:ilvl w:val="0"/>
          <w:numId w:val="2"/>
        </w:numPr>
        <w:spacing w:before="120" w:after="120" w:line="276" w:lineRule="auto"/>
        <w:contextualSpacing w:val="0"/>
        <w:jc w:val="both"/>
      </w:pPr>
      <w:r w:rsidRPr="5DA4011F">
        <w:rPr>
          <w:b/>
          <w:bCs/>
          <w:lang w:eastAsia="pl-PL"/>
        </w:rPr>
        <w:t>Wymagania Opcjonalne - </w:t>
      </w:r>
      <w:r w:rsidR="00D312D7" w:rsidRPr="5DA4011F">
        <w:rPr>
          <w:lang w:eastAsia="pl-PL"/>
        </w:rPr>
        <w:t xml:space="preserve">oznacza grupę cech danego Rozwiązania, określonych w niniejszym </w:t>
      </w:r>
      <w:r w:rsidR="00A50AC1" w:rsidRPr="5DA4011F">
        <w:rPr>
          <w:lang w:eastAsia="pl-PL"/>
        </w:rPr>
        <w:t>Załącznik</w:t>
      </w:r>
      <w:r w:rsidR="00D312D7" w:rsidRPr="5DA4011F">
        <w:rPr>
          <w:lang w:eastAsia="pl-PL"/>
        </w:rPr>
        <w:t>u, które dane Rozwiązani</w:t>
      </w:r>
      <w:r w:rsidR="004D24A6" w:rsidRPr="5DA4011F">
        <w:rPr>
          <w:lang w:eastAsia="pl-PL"/>
        </w:rPr>
        <w:t>e może spełniać fakultatywnie i </w:t>
      </w:r>
      <w:r w:rsidR="00D312D7" w:rsidRPr="5DA4011F">
        <w:rPr>
          <w:lang w:eastAsia="pl-PL"/>
        </w:rPr>
        <w:t>które są uwzględniane w porównaniu</w:t>
      </w:r>
      <w:r w:rsidR="004B7CDB" w:rsidRPr="5DA4011F">
        <w:rPr>
          <w:lang w:eastAsia="pl-PL"/>
        </w:rPr>
        <w:t>, na zasadach określonych w Załączniku nr 5 do Regulaminu,</w:t>
      </w:r>
      <w:r w:rsidR="00D312D7" w:rsidRPr="5DA4011F">
        <w:rPr>
          <w:lang w:eastAsia="pl-PL"/>
        </w:rPr>
        <w:t xml:space="preserve"> Rozwiązań różnych Uczestników Przedsięwzięcia. </w:t>
      </w:r>
      <w:r w:rsidR="00D47701">
        <w:t xml:space="preserve">Wykonawca dobrowolnie może zadeklarować ich spełnienie. Wykonawca deklarując spełnienie wymagania opcjonalnego dostaje dodatkowe punkty zgodnie z punktacją z Załącznika nr 5 do Regulaminu. Zamawiający podkreśla jednocześnie, że zadeklarowanie przez Wykonawcę na etapie Wniosku </w:t>
      </w:r>
      <w:r w:rsidR="004B7CDB">
        <w:t xml:space="preserve">Wymagania Opcjonalnego </w:t>
      </w:r>
      <w:r w:rsidR="00D47701">
        <w:t>jest wiążące i obligatoryjne do spełnienia na każdym Etapie Przedsięwzięcia</w:t>
      </w:r>
      <w:r w:rsidR="004B7CDB">
        <w:t>, pod rygorem przyznania Wyniku Negatywnego</w:t>
      </w:r>
      <w:r w:rsidR="00D47701">
        <w:t xml:space="preserve">. </w:t>
      </w:r>
    </w:p>
    <w:p w14:paraId="679AB8B5" w14:textId="1D809CB6" w:rsidR="00D47701" w:rsidRPr="00292CA0" w:rsidRDefault="00696C91" w:rsidP="009F1B7F">
      <w:pPr>
        <w:pStyle w:val="Akapitzlist"/>
        <w:numPr>
          <w:ilvl w:val="0"/>
          <w:numId w:val="2"/>
        </w:numPr>
        <w:spacing w:before="120" w:after="120" w:line="276" w:lineRule="auto"/>
        <w:contextualSpacing w:val="0"/>
        <w:jc w:val="both"/>
      </w:pPr>
      <w:r w:rsidRPr="5DA4011F">
        <w:rPr>
          <w:b/>
          <w:bCs/>
          <w:lang w:eastAsia="pl-PL"/>
        </w:rPr>
        <w:t>Wymagania Konkursowe – </w:t>
      </w:r>
      <w:r w:rsidRPr="5DA4011F">
        <w:rPr>
          <w:lang w:eastAsia="pl-PL"/>
        </w:rPr>
        <w:t>oznacza grupę cech danego Rozwiązania o charakterze techniczno-finansowym, określonych w niniejszym</w:t>
      </w:r>
      <w:r w:rsidR="00D47701" w:rsidRPr="5DA4011F">
        <w:rPr>
          <w:lang w:eastAsia="pl-PL"/>
        </w:rPr>
        <w:t xml:space="preserve"> </w:t>
      </w:r>
      <w:r w:rsidR="004B7CDB" w:rsidRPr="5DA4011F">
        <w:rPr>
          <w:lang w:eastAsia="pl-PL"/>
        </w:rPr>
        <w:t>Załączniku</w:t>
      </w:r>
      <w:r w:rsidRPr="5DA4011F">
        <w:rPr>
          <w:lang w:eastAsia="pl-PL"/>
        </w:rPr>
        <w:t>, które służą porównaniu</w:t>
      </w:r>
      <w:r w:rsidR="004B7CDB" w:rsidRPr="5DA4011F">
        <w:rPr>
          <w:lang w:eastAsia="pl-PL"/>
        </w:rPr>
        <w:t>, na zasadach określonych w Załączniku nr 5 do Regulaminu,</w:t>
      </w:r>
      <w:r w:rsidRPr="5DA4011F">
        <w:rPr>
          <w:lang w:eastAsia="pl-PL"/>
        </w:rPr>
        <w:t xml:space="preserve"> Rozwiązań różnych Uczestników </w:t>
      </w:r>
      <w:r>
        <w:t>Przedsięwzięcia</w:t>
      </w:r>
      <w:r w:rsidRPr="5DA4011F">
        <w:rPr>
          <w:lang w:eastAsia="pl-PL"/>
        </w:rPr>
        <w:t xml:space="preserve"> w </w:t>
      </w:r>
      <w:r w:rsidR="00774145" w:rsidRPr="5DA4011F">
        <w:rPr>
          <w:lang w:eastAsia="pl-PL"/>
        </w:rPr>
        <w:t>zakresie jego kluczowych cech.</w:t>
      </w:r>
      <w:r w:rsidR="00D47701" w:rsidRPr="5DA4011F">
        <w:rPr>
          <w:lang w:eastAsia="pl-PL"/>
        </w:rPr>
        <w:t xml:space="preserve"> </w:t>
      </w:r>
      <w:r w:rsidR="00D47701">
        <w:t xml:space="preserve">Zamawiający wymaga, aby parametry konkursowe deklarowane przez Wnioskodawcę we Wniosku </w:t>
      </w:r>
      <w:r w:rsidR="00407E8C">
        <w:t>zostały osiągnięte w Etapach I,</w:t>
      </w:r>
      <w:r w:rsidR="00D47701">
        <w:t xml:space="preserve"> II</w:t>
      </w:r>
      <w:r w:rsidR="00407E8C">
        <w:t xml:space="preserve"> i III</w:t>
      </w:r>
      <w:r w:rsidR="00D47701">
        <w:t>, w ramach opracowywanej Technologii</w:t>
      </w:r>
      <w:r w:rsidR="00AB4DF8">
        <w:t>, z </w:t>
      </w:r>
      <w:r w:rsidR="000A7EF7">
        <w:t xml:space="preserve">zastrzeżeniem postanowień art. 10 </w:t>
      </w:r>
      <w:r w:rsidR="000A7EF7" w:rsidRPr="5DA4011F">
        <w:rPr>
          <w:rFonts w:cs="Calibri"/>
        </w:rPr>
        <w:t>§</w:t>
      </w:r>
      <w:r w:rsidR="000A7EF7">
        <w:t>3 Umowy dot. dopuszczalnej Granicy Błędu</w:t>
      </w:r>
      <w:r w:rsidR="00D47701">
        <w:t>. Wnioskodawca może polepszyć na kolejnych Etapach dany parametr, nie może jednak</w:t>
      </w:r>
      <w:r w:rsidR="00E57BBD">
        <w:t xml:space="preserve">, z zastrzeżeniem postanowień art. 10 </w:t>
      </w:r>
      <w:r w:rsidR="00E57BBD" w:rsidRPr="5DA4011F">
        <w:rPr>
          <w:rFonts w:cs="Calibri"/>
        </w:rPr>
        <w:t>§</w:t>
      </w:r>
      <w:r w:rsidR="00E57BBD">
        <w:t xml:space="preserve">9 - </w:t>
      </w:r>
      <w:r w:rsidR="00E57BBD" w:rsidRPr="5DA4011F">
        <w:rPr>
          <w:rFonts w:cs="Calibri"/>
        </w:rPr>
        <w:t>§</w:t>
      </w:r>
      <w:r w:rsidR="00E57BBD">
        <w:t>11 Umowy</w:t>
      </w:r>
      <w:r w:rsidR="0094531E">
        <w:t>,</w:t>
      </w:r>
      <w:r w:rsidR="00D47701">
        <w:t xml:space="preserve"> go pogorszyć poniżej </w:t>
      </w:r>
      <w:r w:rsidR="00407E8C">
        <w:t xml:space="preserve">Granicy Błędu. </w:t>
      </w:r>
      <w:r w:rsidR="00D47701">
        <w:t>Głównym celem Przedsięwzięcia jest osiągnięcie najlepszych wartości Wymagań Konkursowych przez Wykonawcę. W toku realizacji Przedsięwzięcia Wykonawcy rywalizują ze sobą oferowanymi wartościami Wymagań Konkursowych.</w:t>
      </w:r>
    </w:p>
    <w:p w14:paraId="4227C600" w14:textId="7FD3A437" w:rsidR="00552280" w:rsidRPr="00C6044A" w:rsidRDefault="00552280" w:rsidP="009F1B7F">
      <w:pPr>
        <w:autoSpaceDN/>
        <w:spacing w:before="120" w:after="120"/>
        <w:ind w:left="720"/>
        <w:jc w:val="both"/>
        <w:rPr>
          <w:rFonts w:eastAsia="Times New Roman" w:cs="Calibri"/>
          <w:b/>
          <w:bCs/>
          <w:lang w:eastAsia="pl-PL"/>
        </w:rPr>
      </w:pPr>
      <w:r w:rsidRPr="5DA4011F">
        <w:rPr>
          <w:rFonts w:eastAsia="Times New Roman" w:cs="Calibri"/>
          <w:b/>
          <w:bCs/>
          <w:lang w:eastAsia="pl-PL"/>
        </w:rPr>
        <w:t xml:space="preserve">Wymagania </w:t>
      </w:r>
      <w:r w:rsidR="00825C6B" w:rsidRPr="5DA4011F">
        <w:rPr>
          <w:rFonts w:eastAsia="Times New Roman" w:cs="Calibri"/>
          <w:b/>
          <w:bCs/>
          <w:lang w:eastAsia="pl-PL"/>
        </w:rPr>
        <w:t xml:space="preserve">Jakościowe – </w:t>
      </w:r>
      <w:r w:rsidR="00825C6B" w:rsidRPr="5DA4011F">
        <w:rPr>
          <w:rFonts w:eastAsia="Times New Roman" w:cs="Calibri"/>
          <w:lang w:eastAsia="pl-PL"/>
        </w:rPr>
        <w:t>oznacza grupę cech Rozwiązania opisanych w części G Wniosku, wpływających na jakość Rozwiązania.</w:t>
      </w:r>
    </w:p>
    <w:p w14:paraId="6B5F4874" w14:textId="6985CFC8" w:rsidR="003845FA" w:rsidRDefault="00771440">
      <w:pPr>
        <w:pStyle w:val="Tekstpodstawowy1"/>
      </w:pPr>
      <w:r>
        <w:t xml:space="preserve">W niniejszym dokumencie wymagania </w:t>
      </w:r>
      <w:r w:rsidR="009E180D">
        <w:t>podzielono wg</w:t>
      </w:r>
      <w:r>
        <w:t xml:space="preserve"> poniższych kategorii:</w:t>
      </w:r>
    </w:p>
    <w:p w14:paraId="62504E13" w14:textId="5E20FBC1" w:rsidR="003845FA" w:rsidRDefault="003845FA" w:rsidP="009E180D">
      <w:pPr>
        <w:pStyle w:val="Tekstpodstawowy1"/>
        <w:ind w:left="720"/>
      </w:pPr>
      <w:r w:rsidRPr="5DA4011F">
        <w:rPr>
          <w:b/>
          <w:bCs/>
        </w:rPr>
        <w:t>Technologia</w:t>
      </w:r>
      <w:r w:rsidR="00771440">
        <w:t xml:space="preserve"> – ogólne wymagania związane z opracowaną </w:t>
      </w:r>
      <w:r w:rsidR="003E40E5">
        <w:t>Technologią</w:t>
      </w:r>
      <w:r w:rsidR="00771440">
        <w:t>, która zostanie zastosowana w budynku demonstracyjnym.</w:t>
      </w:r>
    </w:p>
    <w:p w14:paraId="471F98FB" w14:textId="11A03434" w:rsidR="003845FA" w:rsidRDefault="003845FA" w:rsidP="009E180D">
      <w:pPr>
        <w:pStyle w:val="Tekstpodstawowy1"/>
        <w:ind w:left="720"/>
      </w:pPr>
      <w:r w:rsidRPr="009E180D">
        <w:rPr>
          <w:b/>
        </w:rPr>
        <w:t>Demonstrator</w:t>
      </w:r>
      <w:r w:rsidR="00771440">
        <w:t xml:space="preserve"> – ogólne wymagania związane z budynkiem demonstracyjnym.</w:t>
      </w:r>
    </w:p>
    <w:p w14:paraId="36DE3D46" w14:textId="084A4D47" w:rsidR="003845FA" w:rsidRDefault="003845FA" w:rsidP="009E180D">
      <w:pPr>
        <w:pStyle w:val="Tekstpodstawowy1"/>
        <w:ind w:left="720"/>
      </w:pPr>
      <w:r w:rsidRPr="009E180D">
        <w:rPr>
          <w:b/>
        </w:rPr>
        <w:t>Instalacje</w:t>
      </w:r>
      <w:r w:rsidR="00771440">
        <w:t xml:space="preserve"> – wymagania związane z instalacjami </w:t>
      </w:r>
      <w:r w:rsidR="007453F6">
        <w:t>w budynku</w:t>
      </w:r>
      <w:r w:rsidR="00771440">
        <w:t xml:space="preserve"> demonstracyjnym.</w:t>
      </w:r>
    </w:p>
    <w:p w14:paraId="60972C52" w14:textId="78FB1803" w:rsidR="003845FA" w:rsidRDefault="003845FA" w:rsidP="009E180D">
      <w:pPr>
        <w:pStyle w:val="Tekstpodstawowy1"/>
        <w:ind w:left="720"/>
      </w:pPr>
      <w:r w:rsidRPr="009E180D">
        <w:rPr>
          <w:b/>
        </w:rPr>
        <w:t>Wyposażenie</w:t>
      </w:r>
      <w:r w:rsidR="00771440">
        <w:t xml:space="preserve"> – wymagania związane z wyposażenie budynku demonstracyjnego.</w:t>
      </w:r>
    </w:p>
    <w:p w14:paraId="2AD2D300" w14:textId="20E974E0" w:rsidR="003845FA" w:rsidRDefault="003845FA" w:rsidP="009E180D">
      <w:pPr>
        <w:pStyle w:val="Tekstpodstawowy1"/>
        <w:ind w:left="720"/>
      </w:pPr>
      <w:r w:rsidRPr="009E180D">
        <w:rPr>
          <w:b/>
        </w:rPr>
        <w:t>Zagospodarowanie terenu</w:t>
      </w:r>
      <w:r w:rsidR="00771440">
        <w:t xml:space="preserve"> – wymagania związane z zagospodarowaniem terenu, na którym powstanie budynek demon</w:t>
      </w:r>
      <w:r w:rsidR="009E180D">
        <w:t>stracyjny.</w:t>
      </w:r>
    </w:p>
    <w:p w14:paraId="6B6A4D56" w14:textId="0EAF9CB1" w:rsidR="00BC07F4" w:rsidRDefault="00E02FDE" w:rsidP="00CE3D12">
      <w:pPr>
        <w:pStyle w:val="Nagwek21"/>
        <w:spacing w:before="360" w:after="360"/>
        <w:ind w:left="357" w:hanging="357"/>
      </w:pPr>
      <w:r w:rsidRPr="5DA4011F">
        <w:rPr>
          <w:rStyle w:val="Domylnaczcionkaakapitu1"/>
          <w:rFonts w:eastAsia="Calibri Light"/>
        </w:rPr>
        <w:t xml:space="preserve">WYMAGANIA OBLIGATORYJNE DLA </w:t>
      </w:r>
      <w:r w:rsidR="009238F4" w:rsidRPr="5DA4011F">
        <w:rPr>
          <w:rStyle w:val="Domylnaczcionkaakapitu1"/>
          <w:rFonts w:eastAsia="Calibri Light"/>
        </w:rPr>
        <w:t>STRUMIENIA</w:t>
      </w:r>
      <w:r w:rsidRPr="5DA4011F">
        <w:rPr>
          <w:rStyle w:val="Domylnaczcionkaakapitu1"/>
          <w:rFonts w:eastAsia="Calibri Light"/>
        </w:rPr>
        <w:t xml:space="preserve"> 1 - </w:t>
      </w:r>
      <w:r w:rsidR="00CC47C1" w:rsidRPr="5DA4011F">
        <w:rPr>
          <w:rStyle w:val="Domylnaczcionkaakapitu1"/>
          <w:rFonts w:eastAsia="Calibri Light"/>
        </w:rPr>
        <w:t>BUdownictwo Społeczne</w:t>
      </w:r>
      <w:r w:rsidRPr="5DA4011F">
        <w:rPr>
          <w:rStyle w:val="Domylnaczcionkaakapitu1"/>
          <w:rFonts w:eastAsia="Calibri Light"/>
        </w:rPr>
        <w:t xml:space="preserve"> </w:t>
      </w:r>
    </w:p>
    <w:tbl>
      <w:tblPr>
        <w:tblW w:w="5000" w:type="pct"/>
        <w:jc w:val="center"/>
        <w:tblLayout w:type="fixed"/>
        <w:tblCellMar>
          <w:left w:w="10" w:type="dxa"/>
          <w:right w:w="10" w:type="dxa"/>
        </w:tblCellMar>
        <w:tblLook w:val="0000" w:firstRow="0" w:lastRow="0" w:firstColumn="0" w:lastColumn="0" w:noHBand="0" w:noVBand="0"/>
      </w:tblPr>
      <w:tblGrid>
        <w:gridCol w:w="846"/>
        <w:gridCol w:w="1417"/>
        <w:gridCol w:w="1559"/>
        <w:gridCol w:w="10126"/>
      </w:tblGrid>
      <w:tr w:rsidR="00834304" w14:paraId="73BE5A8D" w14:textId="77777777" w:rsidTr="5DA4011F">
        <w:trPr>
          <w:trHeight w:val="340"/>
          <w:tblHeader/>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tcMar>
              <w:top w:w="0" w:type="dxa"/>
              <w:left w:w="70" w:type="dxa"/>
              <w:bottom w:w="0" w:type="dxa"/>
              <w:right w:w="70" w:type="dxa"/>
            </w:tcMar>
            <w:vAlign w:val="center"/>
          </w:tcPr>
          <w:p w14:paraId="6825CA4F" w14:textId="77777777" w:rsidR="00834304" w:rsidRDefault="00834304">
            <w:pPr>
              <w:pStyle w:val="Normalny1"/>
              <w:spacing w:before="0" w:line="240" w:lineRule="auto"/>
              <w:jc w:val="center"/>
              <w:rPr>
                <w:rFonts w:cs="Calibri"/>
                <w:b/>
                <w:bCs/>
                <w:szCs w:val="20"/>
                <w:lang w:eastAsia="pl-PL"/>
              </w:rPr>
            </w:pPr>
            <w:r>
              <w:rPr>
                <w:rFonts w:cs="Calibri"/>
                <w:b/>
                <w:bCs/>
                <w:szCs w:val="20"/>
                <w:lang w:eastAsia="pl-PL"/>
              </w:rPr>
              <w:t>L.P.</w:t>
            </w: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tcMar>
              <w:top w:w="0" w:type="dxa"/>
              <w:left w:w="70" w:type="dxa"/>
              <w:bottom w:w="0" w:type="dxa"/>
              <w:right w:w="70" w:type="dxa"/>
            </w:tcMar>
            <w:vAlign w:val="center"/>
          </w:tcPr>
          <w:p w14:paraId="0CCF3276" w14:textId="77777777" w:rsidR="00834304" w:rsidRDefault="00834304">
            <w:pPr>
              <w:pStyle w:val="Normalny1"/>
              <w:spacing w:before="0" w:line="240" w:lineRule="auto"/>
              <w:jc w:val="center"/>
              <w:rPr>
                <w:b/>
                <w:bCs/>
                <w:color w:val="000000"/>
                <w:szCs w:val="20"/>
                <w:lang w:eastAsia="pl-PL"/>
              </w:rPr>
            </w:pPr>
            <w:bookmarkStart w:id="0" w:name="RANGE!B2:D6"/>
            <w:r>
              <w:rPr>
                <w:b/>
                <w:bCs/>
                <w:color w:val="000000"/>
                <w:szCs w:val="20"/>
                <w:lang w:eastAsia="pl-PL"/>
              </w:rPr>
              <w:t>Kategoria</w:t>
            </w:r>
            <w:bookmarkEnd w:id="0"/>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FD9" w:themeFill="accent6" w:themeFillTint="33"/>
            <w:tcMar>
              <w:top w:w="0" w:type="dxa"/>
              <w:left w:w="70" w:type="dxa"/>
              <w:bottom w:w="0" w:type="dxa"/>
              <w:right w:w="70" w:type="dxa"/>
            </w:tcMar>
            <w:vAlign w:val="center"/>
          </w:tcPr>
          <w:p w14:paraId="03CF92B7" w14:textId="31DBDC43" w:rsidR="00834304" w:rsidRDefault="00834304" w:rsidP="5DA4011F">
            <w:pPr>
              <w:pStyle w:val="Normalny1"/>
              <w:spacing w:before="0" w:line="240" w:lineRule="auto"/>
              <w:jc w:val="center"/>
              <w:rPr>
                <w:b/>
                <w:bCs/>
                <w:color w:val="000000"/>
                <w:lang w:eastAsia="pl-PL"/>
              </w:rPr>
            </w:pPr>
            <w:r w:rsidRPr="5DA4011F">
              <w:rPr>
                <w:b/>
                <w:bCs/>
                <w:color w:val="000000" w:themeColor="text1"/>
                <w:lang w:eastAsia="pl-PL"/>
              </w:rPr>
              <w:t xml:space="preserve">Nazwa </w:t>
            </w:r>
            <w:r w:rsidR="00CC47C1" w:rsidRPr="5DA4011F">
              <w:rPr>
                <w:b/>
                <w:bCs/>
                <w:color w:val="000000" w:themeColor="text1"/>
                <w:lang w:eastAsia="pl-PL"/>
              </w:rPr>
              <w:t>Wymagania Obligatoryjnego</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tcMar>
              <w:top w:w="0" w:type="dxa"/>
              <w:left w:w="70" w:type="dxa"/>
              <w:bottom w:w="0" w:type="dxa"/>
              <w:right w:w="70" w:type="dxa"/>
            </w:tcMar>
            <w:vAlign w:val="center"/>
          </w:tcPr>
          <w:p w14:paraId="4D3C32A6" w14:textId="6F830FFF" w:rsidR="00834304" w:rsidRDefault="00834304" w:rsidP="5DA4011F">
            <w:pPr>
              <w:pStyle w:val="Normalny1"/>
              <w:spacing w:before="0" w:line="240" w:lineRule="auto"/>
              <w:jc w:val="center"/>
              <w:rPr>
                <w:b/>
                <w:bCs/>
                <w:color w:val="000000"/>
                <w:lang w:eastAsia="pl-PL"/>
              </w:rPr>
            </w:pPr>
            <w:r w:rsidRPr="5DA4011F">
              <w:rPr>
                <w:b/>
                <w:bCs/>
                <w:color w:val="000000" w:themeColor="text1"/>
                <w:lang w:eastAsia="pl-PL"/>
              </w:rPr>
              <w:t xml:space="preserve">Opis </w:t>
            </w:r>
            <w:r w:rsidR="00CC47C1" w:rsidRPr="5DA4011F">
              <w:rPr>
                <w:b/>
                <w:bCs/>
                <w:color w:val="000000" w:themeColor="text1"/>
                <w:lang w:eastAsia="pl-PL"/>
              </w:rPr>
              <w:t>Wymagania Obligatoryjnego</w:t>
            </w:r>
          </w:p>
        </w:tc>
      </w:tr>
      <w:tr w:rsidR="00834304" w:rsidRPr="00BF3A92" w14:paraId="2AB10575"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68A4CCE7" w14:textId="77777777" w:rsidR="00834304" w:rsidRDefault="00834304">
            <w:pPr>
              <w:pStyle w:val="Akapitzlist1"/>
              <w:numPr>
                <w:ilvl w:val="0"/>
                <w:numId w:val="8"/>
              </w:numPr>
              <w:spacing w:before="0" w:line="240" w:lineRule="auto"/>
              <w:ind w:left="0" w:firstLine="0"/>
              <w:jc w:val="left"/>
              <w:rPr>
                <w:rFonts w:cs="Calibri"/>
                <w:b/>
                <w:szCs w:val="20"/>
                <w:lang w:eastAsia="pl-PL"/>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555B986" w14:textId="77777777" w:rsidR="00834304" w:rsidRDefault="00834304">
            <w:pPr>
              <w:pStyle w:val="Normalny1"/>
              <w:spacing w:before="0" w:line="240" w:lineRule="auto"/>
              <w:jc w:val="center"/>
            </w:pPr>
            <w:r>
              <w:rPr>
                <w:rStyle w:val="Domylnaczcionkaakapitu1"/>
                <w:b/>
                <w:color w:val="000000"/>
                <w:szCs w:val="20"/>
                <w:lang w:eastAsia="pl-PL"/>
              </w:rPr>
              <w:t>Technologia</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4BB09F9" w14:textId="77777777" w:rsidR="00834304" w:rsidRDefault="00834304">
            <w:pPr>
              <w:pStyle w:val="Normalny1"/>
              <w:spacing w:before="0" w:line="240" w:lineRule="auto"/>
              <w:jc w:val="left"/>
              <w:rPr>
                <w:color w:val="000000"/>
                <w:szCs w:val="20"/>
                <w:lang w:eastAsia="pl-PL"/>
              </w:rPr>
            </w:pPr>
            <w:r>
              <w:rPr>
                <w:color w:val="000000"/>
                <w:szCs w:val="20"/>
                <w:lang w:eastAsia="pl-PL"/>
              </w:rPr>
              <w:t>Prefabrykacja/modułowość</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B65F760" w14:textId="65E8D8A3" w:rsidR="00834304" w:rsidRDefault="00834304" w:rsidP="00AB4DF8">
            <w:pPr>
              <w:pStyle w:val="Normalny1"/>
              <w:spacing w:before="0" w:line="240" w:lineRule="auto"/>
              <w:jc w:val="left"/>
              <w:rPr>
                <w:rStyle w:val="Domylnaczcionkaakapitu1"/>
                <w:color w:val="000000"/>
                <w:lang w:eastAsia="pl-PL"/>
              </w:rPr>
            </w:pPr>
            <w:r w:rsidRPr="5DA4011F">
              <w:rPr>
                <w:rStyle w:val="Domylnaczcionkaakapitu1"/>
                <w:color w:val="000000" w:themeColor="text1"/>
                <w:lang w:eastAsia="pl-PL"/>
              </w:rPr>
              <w:t>Wymaga się wykorzystania technologii prefabrykowanej 2D lub modułowej 3D. Dopuszcza się realizację fundamentów na miejscu. Wykonanie fundamentów w technologii prefabrykowanej nie jest wymagane.</w:t>
            </w:r>
            <w:r>
              <w:br/>
            </w:r>
            <w:r>
              <w:br/>
            </w:r>
            <w:r w:rsidRPr="5DA4011F">
              <w:rPr>
                <w:rStyle w:val="Domylnaczcionkaakapitu1"/>
                <w:b/>
                <w:bCs/>
                <w:color w:val="000000" w:themeColor="text1"/>
                <w:lang w:eastAsia="pl-PL"/>
              </w:rPr>
              <w:t>Model 2D</w:t>
            </w:r>
            <w:r w:rsidRPr="5DA4011F">
              <w:rPr>
                <w:rStyle w:val="Domylnaczcionkaakapitu1"/>
                <w:color w:val="000000" w:themeColor="text1"/>
                <w:lang w:eastAsia="pl-PL"/>
              </w:rPr>
              <w:t xml:space="preserve"> </w:t>
            </w:r>
            <w:r w:rsidR="00047954" w:rsidRPr="5DA4011F">
              <w:rPr>
                <w:rStyle w:val="Domylnaczcionkaakapitu1"/>
                <w:color w:val="000000" w:themeColor="text1"/>
                <w:lang w:eastAsia="pl-PL"/>
              </w:rPr>
              <w:t xml:space="preserve">albo inaczej </w:t>
            </w:r>
            <w:r w:rsidR="00047954" w:rsidRPr="5DA4011F">
              <w:rPr>
                <w:rStyle w:val="Domylnaczcionkaakapitu1"/>
                <w:b/>
                <w:bCs/>
                <w:color w:val="000000" w:themeColor="text1"/>
                <w:lang w:eastAsia="pl-PL"/>
              </w:rPr>
              <w:t>2D</w:t>
            </w:r>
            <w:r w:rsidR="00047954" w:rsidRPr="5DA4011F">
              <w:rPr>
                <w:rStyle w:val="Domylnaczcionkaakapitu1"/>
                <w:color w:val="000000" w:themeColor="text1"/>
                <w:lang w:eastAsia="pl-PL"/>
              </w:rPr>
              <w:t xml:space="preserve"> </w:t>
            </w:r>
            <w:r w:rsidRPr="5DA4011F">
              <w:rPr>
                <w:rStyle w:val="Domylnaczcionkaakapitu1"/>
                <w:color w:val="000000" w:themeColor="text1"/>
                <w:lang w:eastAsia="pl-PL"/>
              </w:rPr>
              <w:t>- Technologia prefabrykowana 2D oznacza elementy płaskie</w:t>
            </w:r>
            <w:r w:rsidR="00AB4DF8">
              <w:rPr>
                <w:rStyle w:val="Domylnaczcionkaakapitu1"/>
                <w:color w:val="000000" w:themeColor="text1"/>
                <w:lang w:eastAsia="pl-PL"/>
              </w:rPr>
              <w:t xml:space="preserve"> w postaci przegród pionowych o </w:t>
            </w:r>
            <w:r w:rsidRPr="5DA4011F">
              <w:rPr>
                <w:rStyle w:val="Domylnaczcionkaakapitu1"/>
                <w:color w:val="000000" w:themeColor="text1"/>
                <w:lang w:eastAsia="pl-PL"/>
              </w:rPr>
              <w:t xml:space="preserve">konstrukcji tarczowej i poziomych o konstrukcji płytowej w całości wytwarzane w kontrolowanych warunkach w wytwórni, następnie transportowane i łączone na </w:t>
            </w:r>
            <w:r w:rsidR="005929D2" w:rsidRPr="5DA4011F">
              <w:rPr>
                <w:rStyle w:val="Domylnaczcionkaakapitu1"/>
                <w:color w:val="000000" w:themeColor="text1"/>
                <w:lang w:eastAsia="pl-PL"/>
              </w:rPr>
              <w:t xml:space="preserve">docelowym terenie </w:t>
            </w:r>
            <w:r w:rsidRPr="5DA4011F">
              <w:rPr>
                <w:rStyle w:val="Domylnaczcionkaakapitu1"/>
                <w:color w:val="000000" w:themeColor="text1"/>
                <w:lang w:eastAsia="pl-PL"/>
              </w:rPr>
              <w:t>budow</w:t>
            </w:r>
            <w:r w:rsidR="005929D2" w:rsidRPr="5DA4011F">
              <w:rPr>
                <w:rStyle w:val="Domylnaczcionkaakapitu1"/>
                <w:color w:val="000000" w:themeColor="text1"/>
                <w:lang w:eastAsia="pl-PL"/>
              </w:rPr>
              <w:t>y</w:t>
            </w:r>
            <w:r w:rsidRPr="5DA4011F">
              <w:rPr>
                <w:rStyle w:val="Domylnaczcionkaakapitu1"/>
                <w:color w:val="000000" w:themeColor="text1"/>
                <w:lang w:eastAsia="pl-PL"/>
              </w:rPr>
              <w:t xml:space="preserve">. Stolarka okienna i drzwiowa </w:t>
            </w:r>
            <w:r w:rsidR="00E8389D" w:rsidRPr="5DA4011F">
              <w:rPr>
                <w:rStyle w:val="Domylnaczcionkaakapitu1"/>
                <w:color w:val="000000" w:themeColor="text1"/>
                <w:lang w:eastAsia="pl-PL"/>
              </w:rPr>
              <w:t xml:space="preserve">jest </w:t>
            </w:r>
            <w:r w:rsidRPr="5DA4011F">
              <w:rPr>
                <w:rStyle w:val="Domylnaczcionkaakapitu1"/>
                <w:color w:val="000000" w:themeColor="text1"/>
                <w:lang w:eastAsia="pl-PL"/>
              </w:rPr>
              <w:t>osadzona w</w:t>
            </w:r>
            <w:r w:rsidR="00AB4DF8">
              <w:rPr>
                <w:rStyle w:val="Domylnaczcionkaakapitu1"/>
                <w:color w:val="000000" w:themeColor="text1"/>
                <w:lang w:eastAsia="pl-PL"/>
              </w:rPr>
              <w:t> </w:t>
            </w:r>
            <w:r w:rsidRPr="5DA4011F">
              <w:rPr>
                <w:rStyle w:val="Domylnaczcionkaakapitu1"/>
                <w:color w:val="000000" w:themeColor="text1"/>
                <w:lang w:eastAsia="pl-PL"/>
              </w:rPr>
              <w:t xml:space="preserve">elementach w wytwórni. Zespolenie elementów i uzupełnienie spoin pomiędzy elementami </w:t>
            </w:r>
            <w:r w:rsidR="00E8389D" w:rsidRPr="5DA4011F">
              <w:rPr>
                <w:rStyle w:val="Domylnaczcionkaakapitu1"/>
                <w:color w:val="000000" w:themeColor="text1"/>
                <w:lang w:eastAsia="pl-PL"/>
              </w:rPr>
              <w:t xml:space="preserve">odbywa się </w:t>
            </w:r>
            <w:r w:rsidRPr="5DA4011F">
              <w:rPr>
                <w:rStyle w:val="Domylnaczcionkaakapitu1"/>
                <w:color w:val="000000" w:themeColor="text1"/>
                <w:lang w:eastAsia="pl-PL"/>
              </w:rPr>
              <w:t xml:space="preserve">na </w:t>
            </w:r>
            <w:r w:rsidR="005929D2" w:rsidRPr="5DA4011F">
              <w:rPr>
                <w:rStyle w:val="Domylnaczcionkaakapitu1"/>
                <w:color w:val="000000" w:themeColor="text1"/>
                <w:lang w:eastAsia="pl-PL"/>
              </w:rPr>
              <w:t xml:space="preserve">docelowym terenie </w:t>
            </w:r>
            <w:r w:rsidRPr="5DA4011F">
              <w:rPr>
                <w:rStyle w:val="Domylnaczcionkaakapitu1"/>
                <w:color w:val="000000" w:themeColor="text1"/>
                <w:lang w:eastAsia="pl-PL"/>
              </w:rPr>
              <w:t>budow</w:t>
            </w:r>
            <w:r w:rsidR="005929D2" w:rsidRPr="5DA4011F">
              <w:rPr>
                <w:rStyle w:val="Domylnaczcionkaakapitu1"/>
                <w:color w:val="000000" w:themeColor="text1"/>
                <w:lang w:eastAsia="pl-PL"/>
              </w:rPr>
              <w:t>y</w:t>
            </w:r>
            <w:r w:rsidRPr="5DA4011F">
              <w:rPr>
                <w:rStyle w:val="Domylnaczcionkaakapitu1"/>
                <w:color w:val="000000" w:themeColor="text1"/>
                <w:lang w:eastAsia="pl-PL"/>
              </w:rPr>
              <w:t xml:space="preserve">. Dopuszcza się wykończenia zewnętrzne (np. poszycie dachu, powierzchnia elewacji) na </w:t>
            </w:r>
            <w:r w:rsidR="005929D2" w:rsidRPr="5DA4011F">
              <w:rPr>
                <w:rStyle w:val="Domylnaczcionkaakapitu1"/>
                <w:color w:val="000000" w:themeColor="text1"/>
                <w:lang w:eastAsia="pl-PL"/>
              </w:rPr>
              <w:t xml:space="preserve">docelowym terenie </w:t>
            </w:r>
            <w:r w:rsidRPr="5DA4011F">
              <w:rPr>
                <w:rStyle w:val="Domylnaczcionkaakapitu1"/>
                <w:color w:val="000000" w:themeColor="text1"/>
                <w:lang w:eastAsia="pl-PL"/>
              </w:rPr>
              <w:t>budow</w:t>
            </w:r>
            <w:r w:rsidR="005929D2" w:rsidRPr="5DA4011F">
              <w:rPr>
                <w:rStyle w:val="Domylnaczcionkaakapitu1"/>
                <w:color w:val="000000" w:themeColor="text1"/>
                <w:lang w:eastAsia="pl-PL"/>
              </w:rPr>
              <w:t>y</w:t>
            </w:r>
            <w:r w:rsidRPr="5DA4011F">
              <w:rPr>
                <w:rStyle w:val="Domylnaczcionkaakapitu1"/>
                <w:color w:val="000000" w:themeColor="text1"/>
                <w:lang w:eastAsia="pl-PL"/>
              </w:rPr>
              <w:t xml:space="preserve">. W przypadku technologii prefabrykowanej 2D co najmniej konstrukcja nośna (ściany nośne zewnętrzne, ściany nośne wewnętrzne, słupy, elementy konstrukcji nośnej dachu) </w:t>
            </w:r>
            <w:r w:rsidR="005929D2" w:rsidRPr="5DA4011F">
              <w:rPr>
                <w:rStyle w:val="Domylnaczcionkaakapitu1"/>
                <w:color w:val="000000" w:themeColor="text1"/>
                <w:lang w:eastAsia="pl-PL"/>
              </w:rPr>
              <w:t xml:space="preserve">budynku musi być </w:t>
            </w:r>
            <w:r w:rsidRPr="5DA4011F">
              <w:rPr>
                <w:rStyle w:val="Domylnaczcionkaakapitu1"/>
                <w:color w:val="000000" w:themeColor="text1"/>
                <w:lang w:eastAsia="pl-PL"/>
              </w:rPr>
              <w:t xml:space="preserve">wykonana w wytwórni. W elementach </w:t>
            </w:r>
            <w:r w:rsidR="000754BB" w:rsidRPr="5DA4011F">
              <w:rPr>
                <w:rStyle w:val="Domylnaczcionkaakapitu1"/>
                <w:color w:val="000000" w:themeColor="text1"/>
                <w:lang w:eastAsia="pl-PL"/>
              </w:rPr>
              <w:t xml:space="preserve">prefabrykowanych </w:t>
            </w:r>
            <w:r w:rsidRPr="5DA4011F">
              <w:rPr>
                <w:rStyle w:val="Domylnaczcionkaakapitu1"/>
                <w:color w:val="000000" w:themeColor="text1"/>
                <w:lang w:eastAsia="pl-PL"/>
              </w:rPr>
              <w:t xml:space="preserve">przewidziane </w:t>
            </w:r>
            <w:r w:rsidR="005929D2" w:rsidRPr="5DA4011F">
              <w:rPr>
                <w:rStyle w:val="Domylnaczcionkaakapitu1"/>
                <w:color w:val="000000" w:themeColor="text1"/>
                <w:lang w:eastAsia="pl-PL"/>
              </w:rPr>
              <w:t xml:space="preserve">są </w:t>
            </w:r>
            <w:r w:rsidRPr="5DA4011F">
              <w:rPr>
                <w:rStyle w:val="Domylnaczcionkaakapitu1"/>
                <w:color w:val="000000" w:themeColor="text1"/>
                <w:lang w:eastAsia="pl-PL"/>
              </w:rPr>
              <w:t>wnęki/otwory pod szachty instalacyjne. Nie jest wymagane wykonanie izolacji w</w:t>
            </w:r>
            <w:r w:rsidR="00AB4DF8">
              <w:rPr>
                <w:rStyle w:val="Domylnaczcionkaakapitu1"/>
                <w:color w:val="000000" w:themeColor="text1"/>
                <w:lang w:eastAsia="pl-PL"/>
              </w:rPr>
              <w:t> </w:t>
            </w:r>
            <w:r w:rsidRPr="5DA4011F">
              <w:rPr>
                <w:rStyle w:val="Domylnaczcionkaakapitu1"/>
                <w:color w:val="000000" w:themeColor="text1"/>
                <w:lang w:eastAsia="pl-PL"/>
              </w:rPr>
              <w:t xml:space="preserve">wytwórni (poza </w:t>
            </w:r>
            <w:r w:rsidR="000754BB" w:rsidRPr="5DA4011F">
              <w:rPr>
                <w:rStyle w:val="Domylnaczcionkaakapitu1"/>
                <w:color w:val="000000" w:themeColor="text1"/>
                <w:lang w:eastAsia="pl-PL"/>
              </w:rPr>
              <w:t xml:space="preserve">docelowym </w:t>
            </w:r>
            <w:r w:rsidRPr="5DA4011F">
              <w:rPr>
                <w:rStyle w:val="Domylnaczcionkaakapitu1"/>
                <w:color w:val="000000" w:themeColor="text1"/>
                <w:lang w:eastAsia="pl-PL"/>
              </w:rPr>
              <w:t xml:space="preserve">miejscem budowy). </w:t>
            </w:r>
            <w:r w:rsidR="000754BB" w:rsidRPr="5DA4011F">
              <w:rPr>
                <w:rStyle w:val="Domylnaczcionkaakapitu1"/>
                <w:color w:val="000000" w:themeColor="text1"/>
                <w:lang w:eastAsia="pl-PL"/>
              </w:rPr>
              <w:t xml:space="preserve">W przypadku </w:t>
            </w:r>
            <w:r w:rsidRPr="5DA4011F">
              <w:rPr>
                <w:rStyle w:val="Domylnaczcionkaakapitu1"/>
                <w:color w:val="000000" w:themeColor="text1"/>
                <w:lang w:eastAsia="pl-PL"/>
              </w:rPr>
              <w:t xml:space="preserve">modelu 2D dopuszcza się zastosowanie </w:t>
            </w:r>
            <w:r w:rsidR="00992CC8" w:rsidRPr="5DA4011F">
              <w:rPr>
                <w:rStyle w:val="Domylnaczcionkaakapitu1"/>
                <w:color w:val="000000" w:themeColor="text1"/>
                <w:lang w:eastAsia="pl-PL"/>
              </w:rPr>
              <w:t>K</w:t>
            </w:r>
            <w:r w:rsidRPr="5DA4011F">
              <w:rPr>
                <w:rStyle w:val="Domylnaczcionkaakapitu1"/>
                <w:color w:val="000000" w:themeColor="text1"/>
                <w:lang w:eastAsia="pl-PL"/>
              </w:rPr>
              <w:t xml:space="preserve">onstrukcji </w:t>
            </w:r>
            <w:r w:rsidR="00992CC8" w:rsidRPr="5DA4011F">
              <w:rPr>
                <w:rStyle w:val="Domylnaczcionkaakapitu1"/>
                <w:color w:val="000000" w:themeColor="text1"/>
                <w:lang w:eastAsia="pl-PL"/>
              </w:rPr>
              <w:t>Drewnianej</w:t>
            </w:r>
            <w:r w:rsidRPr="5DA4011F">
              <w:rPr>
                <w:rStyle w:val="Domylnaczcionkaakapitu1"/>
                <w:color w:val="000000" w:themeColor="text1"/>
                <w:lang w:eastAsia="pl-PL"/>
              </w:rPr>
              <w:t xml:space="preserve">. </w:t>
            </w:r>
            <w:r w:rsidRPr="5DA4011F">
              <w:rPr>
                <w:rStyle w:val="Domylnaczcionkaakapitu1"/>
                <w:b/>
                <w:bCs/>
                <w:color w:val="000000" w:themeColor="text1"/>
                <w:lang w:eastAsia="pl-PL"/>
              </w:rPr>
              <w:t xml:space="preserve">Konstrukcja </w:t>
            </w:r>
            <w:r w:rsidR="00047954" w:rsidRPr="5DA4011F">
              <w:rPr>
                <w:rStyle w:val="Domylnaczcionkaakapitu1"/>
                <w:b/>
                <w:bCs/>
                <w:color w:val="000000" w:themeColor="text1"/>
                <w:lang w:eastAsia="pl-PL"/>
              </w:rPr>
              <w:t>Drewniana</w:t>
            </w:r>
            <w:r w:rsidR="00047954" w:rsidRPr="5DA4011F">
              <w:rPr>
                <w:rStyle w:val="Domylnaczcionkaakapitu1"/>
                <w:color w:val="000000" w:themeColor="text1"/>
                <w:lang w:eastAsia="pl-PL"/>
              </w:rPr>
              <w:t xml:space="preserve"> </w:t>
            </w:r>
            <w:r w:rsidRPr="5DA4011F">
              <w:rPr>
                <w:rStyle w:val="Domylnaczcionkaakapitu1"/>
                <w:color w:val="000000" w:themeColor="text1"/>
                <w:lang w:eastAsia="pl-PL"/>
              </w:rPr>
              <w:t>oznacza wykonane z drewna nośne elementy płaskie w postaci przegród pionowych o</w:t>
            </w:r>
            <w:r w:rsidR="00AB4DF8">
              <w:rPr>
                <w:rStyle w:val="Domylnaczcionkaakapitu1"/>
                <w:color w:val="000000" w:themeColor="text1"/>
                <w:lang w:eastAsia="pl-PL"/>
              </w:rPr>
              <w:t> </w:t>
            </w:r>
            <w:r w:rsidRPr="5DA4011F">
              <w:rPr>
                <w:rStyle w:val="Domylnaczcionkaakapitu1"/>
                <w:color w:val="000000" w:themeColor="text1"/>
                <w:lang w:eastAsia="pl-PL"/>
              </w:rPr>
              <w:t xml:space="preserve">konstrukcji tarczowej </w:t>
            </w:r>
            <w:r w:rsidR="00A325E6" w:rsidRPr="5DA4011F">
              <w:rPr>
                <w:rStyle w:val="Domylnaczcionkaakapitu1"/>
                <w:color w:val="000000" w:themeColor="text1"/>
                <w:lang w:eastAsia="pl-PL"/>
              </w:rPr>
              <w:t>lub</w:t>
            </w:r>
            <w:r w:rsidRPr="5DA4011F">
              <w:rPr>
                <w:rStyle w:val="Domylnaczcionkaakapitu1"/>
                <w:color w:val="000000" w:themeColor="text1"/>
                <w:lang w:eastAsia="pl-PL"/>
              </w:rPr>
              <w:t xml:space="preserve"> poziomych o konstrukcji płytowej w całości wytwarzane w kontrolowanych warunkach w</w:t>
            </w:r>
            <w:r w:rsidR="00AB4DF8">
              <w:rPr>
                <w:rStyle w:val="Domylnaczcionkaakapitu1"/>
                <w:color w:val="000000" w:themeColor="text1"/>
                <w:lang w:eastAsia="pl-PL"/>
              </w:rPr>
              <w:t> </w:t>
            </w:r>
            <w:r w:rsidRPr="5DA4011F">
              <w:rPr>
                <w:rStyle w:val="Domylnaczcionkaakapitu1"/>
                <w:color w:val="000000" w:themeColor="text1"/>
                <w:lang w:eastAsia="pl-PL"/>
              </w:rPr>
              <w:t xml:space="preserve">wytwórni, następnie transportowane i łączone na </w:t>
            </w:r>
            <w:r w:rsidR="00E8389D" w:rsidRPr="5DA4011F">
              <w:rPr>
                <w:rStyle w:val="Domylnaczcionkaakapitu1"/>
                <w:color w:val="000000" w:themeColor="text1"/>
                <w:lang w:eastAsia="pl-PL"/>
              </w:rPr>
              <w:t xml:space="preserve">terenie docelowej </w:t>
            </w:r>
            <w:r w:rsidRPr="5DA4011F">
              <w:rPr>
                <w:rStyle w:val="Domylnaczcionkaakapitu1"/>
                <w:color w:val="000000" w:themeColor="text1"/>
                <w:lang w:eastAsia="pl-PL"/>
              </w:rPr>
              <w:t>budow</w:t>
            </w:r>
            <w:r w:rsidR="00E8389D" w:rsidRPr="5DA4011F">
              <w:rPr>
                <w:rStyle w:val="Domylnaczcionkaakapitu1"/>
                <w:color w:val="000000" w:themeColor="text1"/>
                <w:lang w:eastAsia="pl-PL"/>
              </w:rPr>
              <w:t>y</w:t>
            </w:r>
            <w:r w:rsidRPr="5DA4011F">
              <w:rPr>
                <w:rStyle w:val="Domylnaczcionkaakapitu1"/>
                <w:color w:val="000000" w:themeColor="text1"/>
                <w:lang w:eastAsia="pl-PL"/>
              </w:rPr>
              <w:t>.</w:t>
            </w:r>
          </w:p>
          <w:p w14:paraId="7B6C9495" w14:textId="7DAD21DD" w:rsidR="00834304" w:rsidRDefault="00834304">
            <w:pPr>
              <w:pStyle w:val="Normalny1"/>
              <w:spacing w:before="0" w:line="240" w:lineRule="auto"/>
              <w:jc w:val="left"/>
              <w:rPr>
                <w:color w:val="000000"/>
                <w:szCs w:val="20"/>
                <w:lang w:eastAsia="pl-PL"/>
              </w:rPr>
            </w:pPr>
            <w:r>
              <w:br/>
            </w:r>
            <w:r w:rsidRPr="5DA4011F">
              <w:rPr>
                <w:rStyle w:val="Domylnaczcionkaakapitu1"/>
                <w:b/>
                <w:bCs/>
                <w:color w:val="000000" w:themeColor="text1"/>
                <w:lang w:eastAsia="pl-PL"/>
              </w:rPr>
              <w:t>Model 3D</w:t>
            </w:r>
            <w:r w:rsidRPr="5DA4011F">
              <w:rPr>
                <w:rStyle w:val="Domylnaczcionkaakapitu1"/>
                <w:color w:val="000000" w:themeColor="text1"/>
                <w:lang w:eastAsia="pl-PL"/>
              </w:rPr>
              <w:t xml:space="preserve"> </w:t>
            </w:r>
            <w:r w:rsidR="00047954" w:rsidRPr="5DA4011F">
              <w:rPr>
                <w:rStyle w:val="Domylnaczcionkaakapitu1"/>
                <w:color w:val="000000" w:themeColor="text1"/>
                <w:lang w:eastAsia="pl-PL"/>
              </w:rPr>
              <w:t xml:space="preserve">albo inaczej </w:t>
            </w:r>
            <w:r w:rsidR="00047954" w:rsidRPr="5DA4011F">
              <w:rPr>
                <w:rStyle w:val="Domylnaczcionkaakapitu1"/>
                <w:b/>
                <w:bCs/>
                <w:color w:val="000000" w:themeColor="text1"/>
                <w:lang w:eastAsia="pl-PL"/>
              </w:rPr>
              <w:t>3D</w:t>
            </w:r>
            <w:r w:rsidR="00047954" w:rsidRPr="5DA4011F">
              <w:rPr>
                <w:rStyle w:val="Domylnaczcionkaakapitu1"/>
                <w:color w:val="000000" w:themeColor="text1"/>
                <w:lang w:eastAsia="pl-PL"/>
              </w:rPr>
              <w:t xml:space="preserve"> </w:t>
            </w:r>
            <w:r w:rsidRPr="5DA4011F">
              <w:rPr>
                <w:rStyle w:val="Domylnaczcionkaakapitu1"/>
                <w:color w:val="000000" w:themeColor="text1"/>
                <w:lang w:eastAsia="pl-PL"/>
              </w:rPr>
              <w:t xml:space="preserve">- Technologia modułowa 3D oznacza elementy przestrzenne w postaci zespolonych przegród pionowych i poziomych wytwarzane w kontrolowanych warunkach w wytwórni (poza </w:t>
            </w:r>
            <w:r w:rsidR="00E8389D" w:rsidRPr="5DA4011F">
              <w:rPr>
                <w:rStyle w:val="Domylnaczcionkaakapitu1"/>
                <w:color w:val="000000" w:themeColor="text1"/>
                <w:lang w:eastAsia="pl-PL"/>
              </w:rPr>
              <w:t xml:space="preserve">docelowym </w:t>
            </w:r>
            <w:r w:rsidRPr="5DA4011F">
              <w:rPr>
                <w:rStyle w:val="Domylnaczcionkaakapitu1"/>
                <w:color w:val="000000" w:themeColor="text1"/>
                <w:lang w:eastAsia="pl-PL"/>
              </w:rPr>
              <w:t xml:space="preserve">miejscem budowy) następnie transportowane i łączone na </w:t>
            </w:r>
            <w:r w:rsidR="00E8389D" w:rsidRPr="5DA4011F">
              <w:rPr>
                <w:rStyle w:val="Domylnaczcionkaakapitu1"/>
                <w:color w:val="000000" w:themeColor="text1"/>
                <w:lang w:eastAsia="pl-PL"/>
              </w:rPr>
              <w:t xml:space="preserve">docelowym terenie </w:t>
            </w:r>
            <w:r w:rsidRPr="5DA4011F">
              <w:rPr>
                <w:rStyle w:val="Domylnaczcionkaakapitu1"/>
                <w:color w:val="000000" w:themeColor="text1"/>
                <w:lang w:eastAsia="pl-PL"/>
              </w:rPr>
              <w:t>budow</w:t>
            </w:r>
            <w:r w:rsidR="00E8389D" w:rsidRPr="5DA4011F">
              <w:rPr>
                <w:rStyle w:val="Domylnaczcionkaakapitu1"/>
                <w:color w:val="000000" w:themeColor="text1"/>
                <w:lang w:eastAsia="pl-PL"/>
              </w:rPr>
              <w:t>y</w:t>
            </w:r>
            <w:r w:rsidRPr="5DA4011F">
              <w:rPr>
                <w:rStyle w:val="Domylnaczcionkaakapitu1"/>
                <w:color w:val="000000" w:themeColor="text1"/>
                <w:lang w:eastAsia="pl-PL"/>
              </w:rPr>
              <w:t>. Stolarka okienna i drzwiowa</w:t>
            </w:r>
            <w:r w:rsidR="00E8389D" w:rsidRPr="5DA4011F">
              <w:rPr>
                <w:rStyle w:val="Domylnaczcionkaakapitu1"/>
                <w:color w:val="000000" w:themeColor="text1"/>
                <w:lang w:eastAsia="pl-PL"/>
              </w:rPr>
              <w:t xml:space="preserve"> jest</w:t>
            </w:r>
            <w:r w:rsidRPr="5DA4011F">
              <w:rPr>
                <w:rStyle w:val="Domylnaczcionkaakapitu1"/>
                <w:color w:val="000000" w:themeColor="text1"/>
                <w:lang w:eastAsia="pl-PL"/>
              </w:rPr>
              <w:t xml:space="preserve"> osadzona w elementach w wytwórni. Zespolenie wytworzonych w wytwórni elementów i uzupełnienie spoin pomiędzy elementami </w:t>
            </w:r>
            <w:r w:rsidR="00E8389D" w:rsidRPr="5DA4011F">
              <w:rPr>
                <w:rStyle w:val="Domylnaczcionkaakapitu1"/>
                <w:color w:val="000000" w:themeColor="text1"/>
                <w:lang w:eastAsia="pl-PL"/>
              </w:rPr>
              <w:t xml:space="preserve">odbywa się </w:t>
            </w:r>
            <w:r w:rsidRPr="5DA4011F">
              <w:rPr>
                <w:rStyle w:val="Domylnaczcionkaakapitu1"/>
                <w:color w:val="000000" w:themeColor="text1"/>
                <w:lang w:eastAsia="pl-PL"/>
              </w:rPr>
              <w:t xml:space="preserve">na </w:t>
            </w:r>
            <w:r w:rsidR="00E8389D" w:rsidRPr="5DA4011F">
              <w:rPr>
                <w:rStyle w:val="Domylnaczcionkaakapitu1"/>
                <w:color w:val="000000" w:themeColor="text1"/>
                <w:lang w:eastAsia="pl-PL"/>
              </w:rPr>
              <w:t xml:space="preserve">docelowym terenie </w:t>
            </w:r>
            <w:r w:rsidRPr="5DA4011F">
              <w:rPr>
                <w:rStyle w:val="Domylnaczcionkaakapitu1"/>
                <w:color w:val="000000" w:themeColor="text1"/>
                <w:lang w:eastAsia="pl-PL"/>
              </w:rPr>
              <w:t>budow</w:t>
            </w:r>
            <w:r w:rsidR="00E8389D" w:rsidRPr="5DA4011F">
              <w:rPr>
                <w:rStyle w:val="Domylnaczcionkaakapitu1"/>
                <w:color w:val="000000" w:themeColor="text1"/>
                <w:lang w:eastAsia="pl-PL"/>
              </w:rPr>
              <w:t>y</w:t>
            </w:r>
            <w:r w:rsidRPr="5DA4011F">
              <w:rPr>
                <w:rStyle w:val="Domylnaczcionkaakapitu1"/>
                <w:color w:val="000000" w:themeColor="text1"/>
                <w:lang w:eastAsia="pl-PL"/>
              </w:rPr>
              <w:t xml:space="preserve">. Dopuszcza się wykończenia zewnętrzne (np. poszycie dachu, powierzchnia elewacji) na </w:t>
            </w:r>
            <w:r w:rsidR="006222AE" w:rsidRPr="5DA4011F">
              <w:rPr>
                <w:rStyle w:val="Domylnaczcionkaakapitu1"/>
                <w:color w:val="000000" w:themeColor="text1"/>
                <w:lang w:eastAsia="pl-PL"/>
              </w:rPr>
              <w:t xml:space="preserve">docelowym terenie </w:t>
            </w:r>
            <w:r w:rsidRPr="5DA4011F">
              <w:rPr>
                <w:rStyle w:val="Domylnaczcionkaakapitu1"/>
                <w:color w:val="000000" w:themeColor="text1"/>
                <w:lang w:eastAsia="pl-PL"/>
              </w:rPr>
              <w:t>budow</w:t>
            </w:r>
            <w:r w:rsidR="006222AE" w:rsidRPr="5DA4011F">
              <w:rPr>
                <w:rStyle w:val="Domylnaczcionkaakapitu1"/>
                <w:color w:val="000000" w:themeColor="text1"/>
                <w:lang w:eastAsia="pl-PL"/>
              </w:rPr>
              <w:t>y</w:t>
            </w:r>
            <w:r w:rsidRPr="5DA4011F">
              <w:rPr>
                <w:rStyle w:val="Domylnaczcionkaakapitu1"/>
                <w:color w:val="000000" w:themeColor="text1"/>
                <w:lang w:eastAsia="pl-PL"/>
              </w:rPr>
              <w:t xml:space="preserve">. Wymagane wyposażenie modułów </w:t>
            </w:r>
            <w:r w:rsidR="006222AE" w:rsidRPr="5DA4011F">
              <w:rPr>
                <w:rStyle w:val="Domylnaczcionkaakapitu1"/>
                <w:color w:val="000000" w:themeColor="text1"/>
                <w:lang w:eastAsia="pl-PL"/>
              </w:rPr>
              <w:t xml:space="preserve">odbywa się </w:t>
            </w:r>
            <w:r w:rsidRPr="5DA4011F">
              <w:rPr>
                <w:rStyle w:val="Domylnaczcionkaakapitu1"/>
                <w:color w:val="000000" w:themeColor="text1"/>
                <w:lang w:eastAsia="pl-PL"/>
              </w:rPr>
              <w:t xml:space="preserve">w wytwórni (poza </w:t>
            </w:r>
            <w:r w:rsidR="006222AE" w:rsidRPr="5DA4011F">
              <w:rPr>
                <w:rStyle w:val="Domylnaczcionkaakapitu1"/>
                <w:color w:val="000000" w:themeColor="text1"/>
                <w:lang w:eastAsia="pl-PL"/>
              </w:rPr>
              <w:t xml:space="preserve">docelowym </w:t>
            </w:r>
            <w:r w:rsidRPr="5DA4011F">
              <w:rPr>
                <w:rStyle w:val="Domylnaczcionkaakapitu1"/>
                <w:color w:val="000000" w:themeColor="text1"/>
                <w:lang w:eastAsia="pl-PL"/>
              </w:rPr>
              <w:t xml:space="preserve">miejscem budowy), w tym: wykończenie podłóg, ścian (malowanie ścian, glazura) i instalacji łazienki i kuchni typu armatura, WC oraz pozostałe elementy (np. kontakty). </w:t>
            </w:r>
            <w:r>
              <w:br/>
            </w:r>
            <w:r w:rsidRPr="5DA4011F">
              <w:rPr>
                <w:rStyle w:val="Domylnaczcionkaakapitu1"/>
                <w:color w:val="000000" w:themeColor="text1"/>
                <w:lang w:eastAsia="pl-PL"/>
              </w:rPr>
              <w:t xml:space="preserve">W przypadku technologii modułowej 3D cała konstrukcja (ściany nośne zewnętrzne, ściany nośne wewnętrzne, ściany działowe, elementy konstrukcji nośnej dachu) </w:t>
            </w:r>
            <w:r w:rsidR="006222AE" w:rsidRPr="5DA4011F">
              <w:rPr>
                <w:rStyle w:val="Domylnaczcionkaakapitu1"/>
                <w:color w:val="000000" w:themeColor="text1"/>
                <w:lang w:eastAsia="pl-PL"/>
              </w:rPr>
              <w:t xml:space="preserve">jest </w:t>
            </w:r>
            <w:r w:rsidRPr="5DA4011F">
              <w:rPr>
                <w:rStyle w:val="Domylnaczcionkaakapitu1"/>
                <w:color w:val="000000" w:themeColor="text1"/>
                <w:lang w:eastAsia="pl-PL"/>
              </w:rPr>
              <w:t xml:space="preserve">wykonana w wytwórni. Szachty i instalacje wykonane </w:t>
            </w:r>
            <w:r w:rsidR="006222AE" w:rsidRPr="5DA4011F">
              <w:rPr>
                <w:rStyle w:val="Domylnaczcionkaakapitu1"/>
                <w:color w:val="000000" w:themeColor="text1"/>
                <w:lang w:eastAsia="pl-PL"/>
              </w:rPr>
              <w:t xml:space="preserve">są </w:t>
            </w:r>
            <w:r w:rsidRPr="5DA4011F">
              <w:rPr>
                <w:rStyle w:val="Domylnaczcionkaakapitu1"/>
                <w:color w:val="000000" w:themeColor="text1"/>
                <w:lang w:eastAsia="pl-PL"/>
              </w:rPr>
              <w:t>w konstrukcji modułu. Łączenie przewodów instalacji pomiędzy modułami wykonane</w:t>
            </w:r>
            <w:r w:rsidR="006222AE" w:rsidRPr="5DA4011F">
              <w:rPr>
                <w:rStyle w:val="Domylnaczcionkaakapitu1"/>
                <w:color w:val="000000" w:themeColor="text1"/>
                <w:lang w:eastAsia="pl-PL"/>
              </w:rPr>
              <w:t xml:space="preserve"> jest</w:t>
            </w:r>
            <w:r w:rsidRPr="5DA4011F">
              <w:rPr>
                <w:rStyle w:val="Domylnaczcionkaakapitu1"/>
                <w:color w:val="000000" w:themeColor="text1"/>
                <w:lang w:eastAsia="pl-PL"/>
              </w:rPr>
              <w:t xml:space="preserve"> na </w:t>
            </w:r>
            <w:r w:rsidR="006222AE" w:rsidRPr="5DA4011F">
              <w:rPr>
                <w:rStyle w:val="Domylnaczcionkaakapitu1"/>
                <w:color w:val="000000" w:themeColor="text1"/>
                <w:lang w:eastAsia="pl-PL"/>
              </w:rPr>
              <w:t xml:space="preserve">docelowym terenie </w:t>
            </w:r>
            <w:r w:rsidRPr="5DA4011F">
              <w:rPr>
                <w:rStyle w:val="Domylnaczcionkaakapitu1"/>
                <w:color w:val="000000" w:themeColor="text1"/>
                <w:lang w:eastAsia="pl-PL"/>
              </w:rPr>
              <w:t>budow</w:t>
            </w:r>
            <w:r w:rsidR="006222AE" w:rsidRPr="5DA4011F">
              <w:rPr>
                <w:rStyle w:val="Domylnaczcionkaakapitu1"/>
                <w:color w:val="000000" w:themeColor="text1"/>
                <w:lang w:eastAsia="pl-PL"/>
              </w:rPr>
              <w:t>y</w:t>
            </w:r>
            <w:r w:rsidRPr="5DA4011F">
              <w:rPr>
                <w:rStyle w:val="Domylnaczcionkaakapitu1"/>
                <w:color w:val="000000" w:themeColor="text1"/>
                <w:lang w:eastAsia="pl-PL"/>
              </w:rPr>
              <w:t xml:space="preserve">.  Nie jest wymagane wykonanie izolacji w wytwórni (poza </w:t>
            </w:r>
            <w:r w:rsidR="006222AE" w:rsidRPr="5DA4011F">
              <w:rPr>
                <w:rStyle w:val="Domylnaczcionkaakapitu1"/>
                <w:color w:val="000000" w:themeColor="text1"/>
                <w:lang w:eastAsia="pl-PL"/>
              </w:rPr>
              <w:t xml:space="preserve">docelowym </w:t>
            </w:r>
            <w:r w:rsidRPr="5DA4011F">
              <w:rPr>
                <w:rStyle w:val="Domylnaczcionkaakapitu1"/>
                <w:color w:val="000000" w:themeColor="text1"/>
                <w:lang w:eastAsia="pl-PL"/>
              </w:rPr>
              <w:t>miejscem budowy).</w:t>
            </w:r>
          </w:p>
          <w:p w14:paraId="2F47F087" w14:textId="47A35094" w:rsidR="00834304" w:rsidRDefault="00834304" w:rsidP="002F3034">
            <w:pPr>
              <w:pStyle w:val="Normalny1"/>
              <w:spacing w:before="0" w:line="240" w:lineRule="auto"/>
              <w:jc w:val="left"/>
              <w:rPr>
                <w:color w:val="000000"/>
                <w:szCs w:val="20"/>
                <w:lang w:eastAsia="pl-PL"/>
              </w:rPr>
            </w:pPr>
            <w:r w:rsidRPr="5DA4011F">
              <w:rPr>
                <w:color w:val="000000" w:themeColor="text1"/>
                <w:lang w:eastAsia="pl-PL"/>
              </w:rPr>
              <w:t xml:space="preserve">Wszelkie elementy wystające poza obrys ścian zewnętrznych – balkony, daszki – </w:t>
            </w:r>
            <w:r w:rsidR="0004527E" w:rsidRPr="5DA4011F">
              <w:rPr>
                <w:color w:val="000000" w:themeColor="text1"/>
                <w:lang w:eastAsia="pl-PL"/>
              </w:rPr>
              <w:t>n</w:t>
            </w:r>
            <w:r w:rsidR="0004527E">
              <w:t xml:space="preserve">ależy </w:t>
            </w:r>
            <w:r w:rsidRPr="5DA4011F">
              <w:rPr>
                <w:color w:val="000000" w:themeColor="text1"/>
                <w:lang w:eastAsia="pl-PL"/>
              </w:rPr>
              <w:t>montować na łącznikach termoizolacyjnych eliminujących zjawisko mostków termicznych na połączeniu elementu z przegrodą.</w:t>
            </w:r>
          </w:p>
        </w:tc>
      </w:tr>
      <w:tr w:rsidR="00834304" w:rsidRPr="00BF3A92" w14:paraId="43710CED"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642B1BD0" w14:textId="77777777" w:rsidR="00834304" w:rsidRDefault="00834304">
            <w:pPr>
              <w:pStyle w:val="Akapitzlist1"/>
              <w:numPr>
                <w:ilvl w:val="0"/>
                <w:numId w:val="8"/>
              </w:numPr>
              <w:spacing w:before="0" w:line="240" w:lineRule="auto"/>
              <w:ind w:left="0" w:firstLine="0"/>
              <w:jc w:val="left"/>
              <w:rPr>
                <w:rFonts w:cs="Calibri"/>
                <w:b/>
                <w:szCs w:val="20"/>
                <w:lang w:eastAsia="pl-PL"/>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4D6F13F" w14:textId="77777777" w:rsidR="00834304" w:rsidRDefault="00834304">
            <w:pPr>
              <w:pStyle w:val="Normalny1"/>
              <w:spacing w:before="0" w:line="240" w:lineRule="auto"/>
              <w:jc w:val="center"/>
            </w:pPr>
            <w:r>
              <w:rPr>
                <w:rStyle w:val="Domylnaczcionkaakapitu1"/>
                <w:b/>
                <w:color w:val="000000"/>
                <w:szCs w:val="20"/>
                <w:lang w:eastAsia="pl-PL"/>
              </w:rPr>
              <w:t>Technologia</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4F1F34D" w14:textId="77777777" w:rsidR="00834304" w:rsidRDefault="00834304">
            <w:pPr>
              <w:pStyle w:val="Normalny1"/>
              <w:spacing w:before="0" w:line="240" w:lineRule="auto"/>
              <w:jc w:val="left"/>
              <w:rPr>
                <w:color w:val="000000"/>
                <w:szCs w:val="20"/>
                <w:lang w:eastAsia="pl-PL"/>
              </w:rPr>
            </w:pPr>
            <w:r>
              <w:rPr>
                <w:color w:val="000000"/>
                <w:szCs w:val="20"/>
                <w:lang w:eastAsia="pl-PL"/>
              </w:rPr>
              <w:t>Czas budowy</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10F9CA6" w14:textId="70B9DF23" w:rsidR="00834304" w:rsidRDefault="00834304" w:rsidP="005A3B1A">
            <w:pPr>
              <w:pStyle w:val="Normalny1"/>
              <w:spacing w:before="0" w:line="240" w:lineRule="auto"/>
              <w:jc w:val="left"/>
            </w:pPr>
            <w:r w:rsidRPr="5DA4011F">
              <w:rPr>
                <w:rStyle w:val="Domylnaczcionkaakapitu1"/>
                <w:color w:val="000000" w:themeColor="text1"/>
                <w:lang w:eastAsia="pl-PL"/>
              </w:rPr>
              <w:t xml:space="preserve">Wymaga się realizacji wszelkich prac budowlanych dla budynku o wysokości do trzech kondygnacji </w:t>
            </w:r>
            <w:r w:rsidR="00F203CB" w:rsidRPr="5DA4011F">
              <w:rPr>
                <w:rStyle w:val="Domylnaczcionkaakapitu1"/>
                <w:color w:val="000000" w:themeColor="text1"/>
                <w:lang w:eastAsia="pl-PL"/>
              </w:rPr>
              <w:t xml:space="preserve">na docelowym terenie budowy </w:t>
            </w:r>
            <w:r w:rsidRPr="5DA4011F">
              <w:rPr>
                <w:rStyle w:val="Domylnaczcionkaakapitu1"/>
                <w:color w:val="000000" w:themeColor="text1"/>
                <w:lang w:eastAsia="pl-PL"/>
              </w:rPr>
              <w:t>w terminie 6</w:t>
            </w:r>
            <w:r w:rsidR="005A3B1A" w:rsidRPr="5DA4011F">
              <w:rPr>
                <w:rStyle w:val="Domylnaczcionkaakapitu1"/>
                <w:color w:val="000000" w:themeColor="text1"/>
                <w:lang w:eastAsia="pl-PL"/>
              </w:rPr>
              <w:t xml:space="preserve"> </w:t>
            </w:r>
            <w:r w:rsidRPr="5DA4011F">
              <w:rPr>
                <w:rStyle w:val="Domylnaczcionkaakapitu1"/>
                <w:color w:val="000000" w:themeColor="text1"/>
                <w:lang w:eastAsia="pl-PL"/>
              </w:rPr>
              <w:t>miesięcy w technologii 2D oraz 3</w:t>
            </w:r>
            <w:r w:rsidR="005A3B1A" w:rsidRPr="5DA4011F">
              <w:rPr>
                <w:rStyle w:val="Domylnaczcionkaakapitu1"/>
                <w:color w:val="000000" w:themeColor="text1"/>
                <w:lang w:eastAsia="pl-PL"/>
              </w:rPr>
              <w:t xml:space="preserve"> </w:t>
            </w:r>
            <w:r w:rsidRPr="5DA4011F">
              <w:rPr>
                <w:rStyle w:val="Domylnaczcionkaakapitu1"/>
                <w:color w:val="000000" w:themeColor="text1"/>
                <w:lang w:eastAsia="pl-PL"/>
              </w:rPr>
              <w:t>miesięcy w technologii 3D. Termin realizacji prac budowlanych liczy się od momentu rozpoczęcia wszelkich robót budowlanych (w tym przygotowania placu</w:t>
            </w:r>
            <w:r w:rsidR="00AB4DF8">
              <w:rPr>
                <w:rStyle w:val="Domylnaczcionkaakapitu1"/>
                <w:color w:val="000000" w:themeColor="text1"/>
                <w:lang w:eastAsia="pl-PL"/>
              </w:rPr>
              <w:t xml:space="preserve"> budowy, robót fundamentowych i </w:t>
            </w:r>
            <w:r w:rsidRPr="5DA4011F">
              <w:rPr>
                <w:rStyle w:val="Domylnaczcionkaakapitu1"/>
                <w:color w:val="000000" w:themeColor="text1"/>
                <w:lang w:eastAsia="pl-PL"/>
              </w:rPr>
              <w:t xml:space="preserve">budowy urządzeń budowlanych umożliwiających funkcjonowanie budynku zgodnie z przeznaczeniem - w szczególności takich jak przyłącza, zjazdy) do momentu wystąpienia do właściwego organu o wydanie decyzji zezwalającej na użytkowanie w pełni wykończonego obiektu z kompletnym wyposażeniem. </w:t>
            </w:r>
          </w:p>
        </w:tc>
      </w:tr>
      <w:tr w:rsidR="00834304" w:rsidRPr="00BF3A92" w14:paraId="1A3FCC41"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6309BB49" w14:textId="77777777" w:rsidR="00834304" w:rsidRDefault="00834304">
            <w:pPr>
              <w:pStyle w:val="Akapitzlist1"/>
              <w:numPr>
                <w:ilvl w:val="0"/>
                <w:numId w:val="8"/>
              </w:numPr>
              <w:spacing w:before="0" w:line="240" w:lineRule="auto"/>
              <w:ind w:left="0" w:firstLine="0"/>
              <w:jc w:val="left"/>
              <w:rPr>
                <w:rFonts w:cs="Calibri"/>
                <w:b/>
                <w:szCs w:val="20"/>
                <w:lang w:eastAsia="pl-PL"/>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762BB89" w14:textId="77777777" w:rsidR="00834304" w:rsidRDefault="00834304">
            <w:pPr>
              <w:pStyle w:val="Normalny1"/>
              <w:spacing w:before="0" w:line="240" w:lineRule="auto"/>
              <w:jc w:val="center"/>
            </w:pPr>
            <w:r>
              <w:rPr>
                <w:rStyle w:val="Domylnaczcionkaakapitu1"/>
                <w:b/>
                <w:color w:val="000000"/>
                <w:szCs w:val="20"/>
                <w:lang w:eastAsia="pl-PL"/>
              </w:rPr>
              <w:t>Technologia</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1C12C57" w14:textId="77777777" w:rsidR="00834304" w:rsidRDefault="00834304">
            <w:pPr>
              <w:pStyle w:val="Normalny1"/>
              <w:spacing w:before="0" w:line="240" w:lineRule="auto"/>
              <w:jc w:val="left"/>
              <w:rPr>
                <w:color w:val="000000"/>
                <w:szCs w:val="20"/>
                <w:lang w:eastAsia="pl-PL"/>
              </w:rPr>
            </w:pPr>
            <w:r>
              <w:rPr>
                <w:color w:val="000000"/>
                <w:szCs w:val="20"/>
                <w:lang w:eastAsia="pl-PL"/>
              </w:rPr>
              <w:t>Skalowalność rozwiązań</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ACF00F1" w14:textId="48EB0C31" w:rsidR="00834304" w:rsidRDefault="00834304">
            <w:pPr>
              <w:pStyle w:val="Normalny1"/>
              <w:spacing w:before="0" w:line="240" w:lineRule="auto"/>
              <w:jc w:val="left"/>
            </w:pPr>
            <w:r>
              <w:t>Wymaga się</w:t>
            </w:r>
            <w:r w:rsidR="008F5477">
              <w:t>,</w:t>
            </w:r>
            <w:r>
              <w:t xml:space="preserve"> aby technologie i rozwiązania</w:t>
            </w:r>
            <w:r w:rsidR="00772B0E">
              <w:t xml:space="preserve">, </w:t>
            </w:r>
            <w:r w:rsidR="00694D21">
              <w:t xml:space="preserve">w </w:t>
            </w:r>
            <w:r w:rsidR="00772B0E">
              <w:t>tym wynikające z Rozwiązania,</w:t>
            </w:r>
            <w:r>
              <w:t xml:space="preserve"> zastosowane przez Wykonawcę w </w:t>
            </w:r>
            <w:r w:rsidR="00063488">
              <w:t>Demonstrator</w:t>
            </w:r>
            <w:r>
              <w:t xml:space="preserve">ze pozwalały osiągać wysokość 4 kondygnacji w technologii 3D i 6 kondygnacji w technologii 2D w budynkach realizowanych z wykorzystaniem ww. technologii i rozwiązań. </w:t>
            </w:r>
          </w:p>
        </w:tc>
      </w:tr>
      <w:tr w:rsidR="00834304" w:rsidRPr="00BF3A92" w14:paraId="78B6F371"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1C8B873F" w14:textId="77777777" w:rsidR="00834304" w:rsidRDefault="00834304">
            <w:pPr>
              <w:pStyle w:val="Akapitzlist1"/>
              <w:numPr>
                <w:ilvl w:val="0"/>
                <w:numId w:val="8"/>
              </w:numPr>
              <w:spacing w:before="0" w:line="240" w:lineRule="auto"/>
              <w:ind w:left="0" w:firstLine="0"/>
              <w:jc w:val="left"/>
              <w:rPr>
                <w:rFonts w:cs="Calibri"/>
                <w:b/>
                <w:szCs w:val="20"/>
                <w:lang w:eastAsia="pl-PL"/>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FD0471E" w14:textId="77777777" w:rsidR="00834304" w:rsidRDefault="00834304">
            <w:pPr>
              <w:pStyle w:val="Normalny1"/>
              <w:spacing w:before="0" w:line="240" w:lineRule="auto"/>
              <w:jc w:val="center"/>
              <w:rPr>
                <w:b/>
                <w:color w:val="000000"/>
                <w:szCs w:val="20"/>
                <w:lang w:eastAsia="pl-PL"/>
              </w:rPr>
            </w:pPr>
            <w:r>
              <w:rPr>
                <w:b/>
                <w:color w:val="000000"/>
                <w:szCs w:val="20"/>
                <w:lang w:eastAsia="pl-PL"/>
              </w:rPr>
              <w:t>Technologia</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4450B75" w14:textId="77777777" w:rsidR="00834304" w:rsidRDefault="00834304">
            <w:pPr>
              <w:pStyle w:val="Normalny1"/>
              <w:spacing w:before="0" w:line="240" w:lineRule="auto"/>
              <w:jc w:val="left"/>
              <w:rPr>
                <w:color w:val="000000"/>
                <w:szCs w:val="20"/>
                <w:lang w:eastAsia="pl-PL"/>
              </w:rPr>
            </w:pPr>
            <w:r>
              <w:rPr>
                <w:color w:val="000000"/>
                <w:szCs w:val="20"/>
                <w:lang w:eastAsia="pl-PL"/>
              </w:rPr>
              <w:t>Energooszczędność</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56520B1" w14:textId="13AED0F8" w:rsidR="00834304" w:rsidRDefault="1391E3F7" w:rsidP="002F3034">
            <w:pPr>
              <w:pStyle w:val="Normalny1"/>
              <w:spacing w:before="0" w:line="240" w:lineRule="auto"/>
              <w:jc w:val="left"/>
            </w:pPr>
            <w:r>
              <w:t>Wymaga się, aby elementy budowlane i stolarka otworowa była montowana w sposób szczelny, eliminujący niekontrolowany napływ powietrza zewnętrznego do wnętrza budynku oraz eliminujący mostki termiczne zgodnie z wymaganiami temperaturowymi określonymi w</w:t>
            </w:r>
            <w:r w:rsidR="749D9163">
              <w:t xml:space="preserve"> </w:t>
            </w:r>
            <w:r>
              <w:t>Zał. B1 do Wymagań Konkursowych – Bilans energetyczny. Metodyka obliczeń.</w:t>
            </w:r>
          </w:p>
        </w:tc>
      </w:tr>
      <w:tr w:rsidR="00834304" w:rsidRPr="00BF3A92" w14:paraId="222B8284"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4B21AC00" w14:textId="77777777" w:rsidR="00834304" w:rsidRDefault="00834304">
            <w:pPr>
              <w:pStyle w:val="Akapitzlist1"/>
              <w:numPr>
                <w:ilvl w:val="0"/>
                <w:numId w:val="8"/>
              </w:numPr>
              <w:spacing w:before="0" w:line="240" w:lineRule="auto"/>
              <w:ind w:left="0" w:firstLine="0"/>
              <w:jc w:val="left"/>
              <w:rPr>
                <w:rFonts w:cs="Calibri"/>
                <w:b/>
                <w:szCs w:val="20"/>
                <w:lang w:eastAsia="pl-PL"/>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5D0523E" w14:textId="3CBA891E" w:rsidR="00834304" w:rsidRDefault="00834304">
            <w:pPr>
              <w:pStyle w:val="Normalny1"/>
              <w:spacing w:before="0" w:line="240" w:lineRule="auto"/>
              <w:jc w:val="center"/>
              <w:rPr>
                <w:b/>
                <w:color w:val="000000"/>
                <w:szCs w:val="20"/>
                <w:lang w:eastAsia="pl-PL"/>
              </w:rPr>
            </w:pPr>
            <w:r>
              <w:rPr>
                <w:b/>
                <w:color w:val="000000"/>
                <w:szCs w:val="20"/>
                <w:lang w:eastAsia="pl-PL"/>
              </w:rPr>
              <w:t>Demonstrator</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3EFF0FD" w14:textId="74692E8A" w:rsidR="00834304" w:rsidRDefault="00834304">
            <w:pPr>
              <w:pStyle w:val="Normalny1"/>
              <w:spacing w:before="0" w:line="240" w:lineRule="auto"/>
              <w:jc w:val="left"/>
              <w:rPr>
                <w:color w:val="000000"/>
                <w:szCs w:val="20"/>
                <w:lang w:eastAsia="pl-PL"/>
              </w:rPr>
            </w:pPr>
            <w:r>
              <w:rPr>
                <w:color w:val="000000"/>
                <w:szCs w:val="20"/>
                <w:lang w:eastAsia="pl-PL"/>
              </w:rPr>
              <w:t>Czas użytkowania</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6FCD2EF" w14:textId="200E37CF" w:rsidR="00834304" w:rsidRDefault="00834304" w:rsidP="00405B83">
            <w:pPr>
              <w:pStyle w:val="Normalny1"/>
              <w:spacing w:before="0" w:line="240" w:lineRule="auto"/>
              <w:jc w:val="left"/>
            </w:pPr>
            <w:r>
              <w:t>Wymaga się</w:t>
            </w:r>
            <w:r w:rsidR="00BC1E2A">
              <w:t>,</w:t>
            </w:r>
            <w:r>
              <w:t xml:space="preserve"> aby czas użytkowania obiektu </w:t>
            </w:r>
            <w:r w:rsidR="02508D97">
              <w:t>co najmniej wynosił 30 lat.</w:t>
            </w:r>
          </w:p>
        </w:tc>
      </w:tr>
      <w:tr w:rsidR="00834304" w:rsidRPr="00BF3A92" w14:paraId="0038DA5F"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1DA6295E" w14:textId="77777777" w:rsidR="00834304" w:rsidRDefault="00834304">
            <w:pPr>
              <w:pStyle w:val="Akapitzlist1"/>
              <w:numPr>
                <w:ilvl w:val="0"/>
                <w:numId w:val="8"/>
              </w:numPr>
              <w:spacing w:before="0" w:line="240" w:lineRule="auto"/>
              <w:ind w:left="0" w:firstLine="0"/>
              <w:jc w:val="left"/>
              <w:rPr>
                <w:rFonts w:cs="Calibri"/>
                <w:b/>
                <w:bCs/>
                <w:szCs w:val="20"/>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A8DC39C" w14:textId="77777777" w:rsidR="00834304" w:rsidRDefault="00834304">
            <w:pPr>
              <w:pStyle w:val="Normalny1"/>
              <w:spacing w:before="0" w:line="240" w:lineRule="auto"/>
              <w:jc w:val="center"/>
              <w:rPr>
                <w:b/>
                <w:color w:val="000000"/>
                <w:szCs w:val="20"/>
                <w:lang w:eastAsia="pl-PL"/>
              </w:rPr>
            </w:pPr>
            <w:r>
              <w:rPr>
                <w:b/>
                <w:color w:val="000000"/>
                <w:szCs w:val="20"/>
                <w:lang w:eastAsia="pl-PL"/>
              </w:rPr>
              <w:t>Demonstrator</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B95DD95" w14:textId="77777777" w:rsidR="00834304" w:rsidRDefault="00834304">
            <w:pPr>
              <w:pStyle w:val="Normalny1"/>
              <w:spacing w:before="0" w:line="240" w:lineRule="auto"/>
              <w:jc w:val="left"/>
              <w:rPr>
                <w:color w:val="000000"/>
                <w:szCs w:val="20"/>
                <w:lang w:eastAsia="pl-PL"/>
              </w:rPr>
            </w:pPr>
            <w:r>
              <w:rPr>
                <w:color w:val="000000"/>
                <w:szCs w:val="20"/>
                <w:lang w:eastAsia="pl-PL"/>
              </w:rPr>
              <w:t>Forma</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F6299E3" w14:textId="77777777" w:rsidR="00834304" w:rsidRDefault="00834304">
            <w:pPr>
              <w:pStyle w:val="Normalny1"/>
              <w:numPr>
                <w:ilvl w:val="0"/>
                <w:numId w:val="9"/>
              </w:numPr>
              <w:tabs>
                <w:tab w:val="left" w:pos="720"/>
              </w:tabs>
              <w:spacing w:before="0" w:line="240" w:lineRule="auto"/>
              <w:ind w:left="45"/>
            </w:pPr>
            <w:r>
              <w:rPr>
                <w:rStyle w:val="Domylnaczcionkaakapitu1"/>
                <w:color w:val="000000"/>
                <w:szCs w:val="20"/>
                <w:lang w:eastAsia="pl-PL"/>
              </w:rPr>
              <w:t>Wymaga się osiągnięcia współczynnika kształtu budynku A/V = max 1,25 [m</w:t>
            </w:r>
            <w:r>
              <w:rPr>
                <w:rStyle w:val="Domylnaczcionkaakapitu1"/>
                <w:color w:val="000000"/>
                <w:szCs w:val="20"/>
                <w:vertAlign w:val="superscript"/>
                <w:lang w:eastAsia="pl-PL"/>
              </w:rPr>
              <w:t>-1</w:t>
            </w:r>
            <w:r>
              <w:rPr>
                <w:rStyle w:val="Domylnaczcionkaakapitu1"/>
                <w:color w:val="000000"/>
                <w:szCs w:val="20"/>
                <w:lang w:eastAsia="pl-PL"/>
              </w:rPr>
              <w:t>],</w:t>
            </w:r>
          </w:p>
          <w:p w14:paraId="44B65D93" w14:textId="30D821E1" w:rsidR="00834304" w:rsidRDefault="00834304" w:rsidP="1F87B4CA">
            <w:pPr>
              <w:pStyle w:val="Normalny1"/>
              <w:numPr>
                <w:ilvl w:val="0"/>
                <w:numId w:val="9"/>
              </w:numPr>
              <w:tabs>
                <w:tab w:val="left" w:pos="720"/>
              </w:tabs>
              <w:spacing w:before="0" w:line="240" w:lineRule="auto"/>
              <w:ind w:left="45"/>
              <w:rPr>
                <w:color w:val="000000"/>
                <w:lang w:eastAsia="pl-PL"/>
              </w:rPr>
            </w:pPr>
            <w:r w:rsidRPr="5DA4011F">
              <w:rPr>
                <w:color w:val="000000" w:themeColor="text1"/>
                <w:lang w:eastAsia="pl-PL"/>
              </w:rPr>
              <w:t>gdzie: A - pole powierzchni wszystkich przegród, oddzielających część ogrzewaną budynku od powietrza zewnętrznego, gruntu i przyległych pomieszczeń nie ogrzewanych, liczone po obrysie zewnętrznym [</w:t>
            </w:r>
            <w:r w:rsidR="00C37C54" w:rsidRPr="5DA4011F">
              <w:rPr>
                <w:color w:val="000000" w:themeColor="text1"/>
                <w:lang w:eastAsia="pl-PL"/>
              </w:rPr>
              <w:t>m</w:t>
            </w:r>
            <w:r w:rsidR="00C37C54" w:rsidRPr="5DA4011F">
              <w:rPr>
                <w:color w:val="000000" w:themeColor="text1"/>
                <w:vertAlign w:val="superscript"/>
                <w:lang w:eastAsia="pl-PL"/>
              </w:rPr>
              <w:t>2</w:t>
            </w:r>
            <w:r w:rsidRPr="5DA4011F">
              <w:rPr>
                <w:color w:val="000000" w:themeColor="text1"/>
                <w:lang w:eastAsia="pl-PL"/>
              </w:rPr>
              <w:t>],</w:t>
            </w:r>
          </w:p>
          <w:p w14:paraId="1DA3B6D3" w14:textId="61AA93AD" w:rsidR="00834304" w:rsidRDefault="00834304" w:rsidP="002F3034">
            <w:pPr>
              <w:pStyle w:val="Normalny1"/>
              <w:numPr>
                <w:ilvl w:val="0"/>
                <w:numId w:val="9"/>
              </w:numPr>
              <w:tabs>
                <w:tab w:val="left" w:pos="720"/>
              </w:tabs>
              <w:spacing w:before="0" w:line="240" w:lineRule="auto"/>
              <w:ind w:left="45"/>
            </w:pPr>
            <w:r>
              <w:rPr>
                <w:rStyle w:val="Domylnaczcionkaakapitu1"/>
                <w:color w:val="000000"/>
                <w:szCs w:val="20"/>
                <w:lang w:eastAsia="pl-PL"/>
              </w:rPr>
              <w:t>V – kubatura ogrzewanej części budynku, pomniejszona o podcienie, balkony, loggie, galerie itp. liczona po obrysie przegród zewnętrznych ogrzewanej części budynku [</w:t>
            </w:r>
            <w:r w:rsidR="00C37C54" w:rsidRPr="00C37C54">
              <w:rPr>
                <w:rStyle w:val="Domylnaczcionkaakapitu1"/>
                <w:color w:val="000000"/>
                <w:szCs w:val="20"/>
                <w:lang w:eastAsia="pl-PL"/>
              </w:rPr>
              <w:t>m</w:t>
            </w:r>
            <w:r w:rsidR="00C37C54" w:rsidRPr="00C37C54">
              <w:rPr>
                <w:rStyle w:val="Domylnaczcionkaakapitu1"/>
                <w:color w:val="000000"/>
                <w:szCs w:val="20"/>
                <w:vertAlign w:val="superscript"/>
                <w:lang w:eastAsia="pl-PL"/>
              </w:rPr>
              <w:t>3</w:t>
            </w:r>
            <w:r>
              <w:rPr>
                <w:rStyle w:val="Domylnaczcionkaakapitu1"/>
                <w:color w:val="000000"/>
                <w:szCs w:val="20"/>
                <w:lang w:eastAsia="pl-PL"/>
              </w:rPr>
              <w:t>]</w:t>
            </w:r>
          </w:p>
        </w:tc>
      </w:tr>
      <w:tr w:rsidR="00834304" w:rsidRPr="00BF3A92" w14:paraId="044CF2FC"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01E315A" w14:textId="77777777" w:rsidR="00834304" w:rsidRDefault="00834304">
            <w:pPr>
              <w:pStyle w:val="Akapitzlist1"/>
              <w:numPr>
                <w:ilvl w:val="0"/>
                <w:numId w:val="8"/>
              </w:numPr>
              <w:spacing w:before="0" w:line="240" w:lineRule="auto"/>
              <w:ind w:left="0" w:firstLine="0"/>
              <w:jc w:val="left"/>
              <w:rPr>
                <w:rFonts w:cs="Calibri"/>
                <w:b/>
                <w:szCs w:val="20"/>
                <w:lang w:eastAsia="pl-PL"/>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157FE12" w14:textId="77777777" w:rsidR="00834304" w:rsidRDefault="00834304">
            <w:pPr>
              <w:pStyle w:val="Normalny1"/>
              <w:spacing w:before="0" w:line="240" w:lineRule="auto"/>
              <w:jc w:val="center"/>
              <w:rPr>
                <w:b/>
                <w:color w:val="000000"/>
                <w:szCs w:val="20"/>
                <w:lang w:eastAsia="pl-PL"/>
              </w:rPr>
            </w:pPr>
            <w:r>
              <w:rPr>
                <w:b/>
                <w:color w:val="000000"/>
                <w:szCs w:val="20"/>
                <w:lang w:eastAsia="pl-PL"/>
              </w:rPr>
              <w:t>Demonstrator</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7BADF7D" w14:textId="22F12ED7" w:rsidR="00834304" w:rsidRDefault="00834304">
            <w:pPr>
              <w:pStyle w:val="Normalny1"/>
              <w:spacing w:before="0" w:line="240" w:lineRule="auto"/>
              <w:jc w:val="left"/>
              <w:rPr>
                <w:color w:val="000000"/>
                <w:szCs w:val="20"/>
                <w:lang w:eastAsia="pl-PL"/>
              </w:rPr>
            </w:pPr>
            <w:r>
              <w:rPr>
                <w:color w:val="000000"/>
                <w:szCs w:val="20"/>
                <w:lang w:eastAsia="pl-PL"/>
              </w:rPr>
              <w:t>W</w:t>
            </w:r>
            <w:r>
              <w:t>spółczynnik efektywności powierzchni</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71CAE48" w14:textId="1C0BDD29" w:rsidR="00834304" w:rsidRDefault="00834304" w:rsidP="00EA222D">
            <w:pPr>
              <w:pStyle w:val="Normalny1"/>
              <w:spacing w:before="0" w:line="240" w:lineRule="auto"/>
              <w:jc w:val="left"/>
            </w:pPr>
            <w:r>
              <w:rPr>
                <w:rStyle w:val="Domylnaczcionkaakapitu1"/>
                <w:color w:val="000000"/>
                <w:szCs w:val="20"/>
                <w:lang w:eastAsia="pl-PL"/>
              </w:rPr>
              <w:t xml:space="preserve">Wymaga się uzyskania współczynnika efektywności rozumianego jako iloraz podstawowej powierzchni użytkowej i łącznej powierzchni całkowitej zamkniętej ze wszystkich stron, tak aby nie przekraczał wartości 0,67. Powierzchnie należy </w:t>
            </w:r>
            <w:r>
              <w:rPr>
                <w:rStyle w:val="Domylnaczcionkaakapitu10000000"/>
                <w:color w:val="000000"/>
                <w:szCs w:val="20"/>
                <w:lang w:eastAsia="pl-PL"/>
              </w:rPr>
              <w:t>obliczać wg normy PN-ISO 9836:2015-12.</w:t>
            </w:r>
          </w:p>
        </w:tc>
      </w:tr>
      <w:tr w:rsidR="00834304" w:rsidRPr="00BF3A92" w14:paraId="78D2B024"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1712508B" w14:textId="77777777" w:rsidR="00834304" w:rsidRDefault="00834304">
            <w:pPr>
              <w:pStyle w:val="Akapitzlist1"/>
              <w:numPr>
                <w:ilvl w:val="0"/>
                <w:numId w:val="8"/>
              </w:numPr>
              <w:spacing w:before="0" w:line="240" w:lineRule="auto"/>
              <w:ind w:left="0" w:firstLine="0"/>
              <w:jc w:val="left"/>
              <w:rPr>
                <w:rFonts w:cs="Calibri"/>
                <w:b/>
                <w:bCs/>
                <w:szCs w:val="20"/>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4A8914E" w14:textId="77777777" w:rsidR="00834304" w:rsidRDefault="00834304">
            <w:pPr>
              <w:pStyle w:val="Normalny1"/>
              <w:spacing w:before="0" w:line="240" w:lineRule="auto"/>
              <w:jc w:val="center"/>
              <w:rPr>
                <w:b/>
                <w:color w:val="000000"/>
                <w:szCs w:val="20"/>
                <w:lang w:eastAsia="pl-PL"/>
              </w:rPr>
            </w:pPr>
            <w:r>
              <w:rPr>
                <w:b/>
                <w:color w:val="000000"/>
                <w:szCs w:val="20"/>
                <w:lang w:eastAsia="pl-PL"/>
              </w:rPr>
              <w:t>Demonstrator</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1DB28A4" w14:textId="77777777" w:rsidR="00834304" w:rsidRDefault="00834304">
            <w:pPr>
              <w:pStyle w:val="Normalny1"/>
              <w:spacing w:before="0" w:line="240" w:lineRule="auto"/>
              <w:jc w:val="left"/>
              <w:rPr>
                <w:color w:val="000000"/>
                <w:szCs w:val="20"/>
                <w:lang w:eastAsia="pl-PL"/>
              </w:rPr>
            </w:pPr>
            <w:r>
              <w:rPr>
                <w:color w:val="000000"/>
                <w:szCs w:val="20"/>
                <w:lang w:eastAsia="pl-PL"/>
              </w:rPr>
              <w:t>Mieszkanie A</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FB2E41D" w14:textId="5CD8B950" w:rsidR="00834304" w:rsidRDefault="00834304" w:rsidP="003845FA">
            <w:pPr>
              <w:pStyle w:val="Normalny1"/>
              <w:spacing w:before="0" w:line="240" w:lineRule="auto"/>
              <w:jc w:val="left"/>
            </w:pPr>
            <w:r w:rsidRPr="5DA4011F">
              <w:rPr>
                <w:rStyle w:val="Domylnaczcionkaakapitu1"/>
                <w:color w:val="000000" w:themeColor="text1"/>
                <w:lang w:eastAsia="pl-PL"/>
              </w:rPr>
              <w:t>Wymaga się zastosowania 15 mieszkań o minimalnej powierzchni u</w:t>
            </w:r>
            <w:r w:rsidRPr="5DA4011F">
              <w:rPr>
                <w:rStyle w:val="Domylnaczcionkaakapitu1"/>
                <w:color w:val="000000" w:themeColor="text1"/>
              </w:rPr>
              <w:t xml:space="preserve">żytkowej </w:t>
            </w:r>
            <w:r w:rsidRPr="5DA4011F">
              <w:rPr>
                <w:rStyle w:val="Domylnaczcionkaakapitu1"/>
                <w:color w:val="000000" w:themeColor="text1"/>
                <w:lang w:eastAsia="pl-PL"/>
              </w:rPr>
              <w:t xml:space="preserve">45 </w:t>
            </w:r>
            <w:r w:rsidR="00C37C54" w:rsidRPr="5DA4011F">
              <w:rPr>
                <w:rStyle w:val="Domylnaczcionkaakapitu1"/>
                <w:color w:val="000000" w:themeColor="text1"/>
                <w:lang w:eastAsia="pl-PL"/>
              </w:rPr>
              <w:t>m</w:t>
            </w:r>
            <w:r w:rsidR="00C37C54" w:rsidRPr="5DA4011F">
              <w:rPr>
                <w:rStyle w:val="Domylnaczcionkaakapitu1"/>
                <w:color w:val="000000" w:themeColor="text1"/>
                <w:vertAlign w:val="superscript"/>
                <w:lang w:eastAsia="pl-PL"/>
              </w:rPr>
              <w:t>2</w:t>
            </w:r>
            <w:r w:rsidRPr="5DA4011F">
              <w:rPr>
                <w:rStyle w:val="Domylnaczcionkaakapitu1"/>
                <w:color w:val="000000" w:themeColor="text1"/>
                <w:lang w:eastAsia="pl-PL"/>
              </w:rPr>
              <w:t xml:space="preserve"> przeznaczonych dla rodzin 3 – osobowych. Łączna </w:t>
            </w:r>
            <w:r w:rsidR="00793775" w:rsidRPr="5DA4011F">
              <w:rPr>
                <w:rStyle w:val="Domylnaczcionkaakapitu1"/>
                <w:color w:val="000000" w:themeColor="text1"/>
                <w:lang w:eastAsia="pl-PL"/>
              </w:rPr>
              <w:t xml:space="preserve">liczba </w:t>
            </w:r>
            <w:r w:rsidRPr="5DA4011F">
              <w:rPr>
                <w:rStyle w:val="Domylnaczcionkaakapitu1"/>
                <w:color w:val="000000" w:themeColor="text1"/>
                <w:lang w:eastAsia="pl-PL"/>
              </w:rPr>
              <w:t>mieszkańców</w:t>
            </w:r>
            <w:r w:rsidR="7732F63E" w:rsidRPr="5DA4011F">
              <w:rPr>
                <w:rStyle w:val="Domylnaczcionkaakapitu1"/>
                <w:color w:val="000000" w:themeColor="text1"/>
                <w:lang w:eastAsia="pl-PL"/>
              </w:rPr>
              <w:t>:</w:t>
            </w:r>
            <w:r w:rsidRPr="5DA4011F">
              <w:rPr>
                <w:rStyle w:val="Domylnaczcionkaakapitu1"/>
                <w:color w:val="000000" w:themeColor="text1"/>
                <w:lang w:eastAsia="pl-PL"/>
              </w:rPr>
              <w:t xml:space="preserve"> 45 osób.</w:t>
            </w:r>
          </w:p>
        </w:tc>
      </w:tr>
      <w:tr w:rsidR="00834304" w:rsidRPr="00BF3A92" w14:paraId="1EACC0A9"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45BC3FDA" w14:textId="77777777" w:rsidR="00834304" w:rsidRDefault="00834304">
            <w:pPr>
              <w:pStyle w:val="Akapitzlist1"/>
              <w:numPr>
                <w:ilvl w:val="0"/>
                <w:numId w:val="8"/>
              </w:numPr>
              <w:spacing w:before="0" w:line="240" w:lineRule="auto"/>
              <w:ind w:left="0" w:firstLine="0"/>
              <w:jc w:val="left"/>
              <w:rPr>
                <w:rFonts w:cs="Calibri"/>
                <w:b/>
                <w:bCs/>
                <w:szCs w:val="20"/>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1EA61E3" w14:textId="77777777" w:rsidR="00834304" w:rsidRDefault="00834304">
            <w:pPr>
              <w:pStyle w:val="Normalny1"/>
              <w:spacing w:before="0" w:line="240" w:lineRule="auto"/>
              <w:jc w:val="center"/>
              <w:rPr>
                <w:b/>
                <w:color w:val="000000"/>
                <w:szCs w:val="20"/>
                <w:lang w:eastAsia="pl-PL"/>
              </w:rPr>
            </w:pPr>
            <w:r>
              <w:rPr>
                <w:b/>
                <w:color w:val="000000"/>
                <w:szCs w:val="20"/>
                <w:lang w:eastAsia="pl-PL"/>
              </w:rPr>
              <w:t>Demonstrator</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7BA3D8B" w14:textId="77777777" w:rsidR="00834304" w:rsidRDefault="00834304">
            <w:pPr>
              <w:pStyle w:val="Normalny1"/>
              <w:spacing w:before="0" w:line="240" w:lineRule="auto"/>
              <w:jc w:val="left"/>
              <w:rPr>
                <w:color w:val="000000"/>
                <w:szCs w:val="20"/>
                <w:lang w:eastAsia="pl-PL"/>
              </w:rPr>
            </w:pPr>
            <w:r>
              <w:rPr>
                <w:color w:val="000000"/>
                <w:szCs w:val="20"/>
                <w:lang w:eastAsia="pl-PL"/>
              </w:rPr>
              <w:t>Mieszkanie B</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ED7F5E8" w14:textId="2922A5DD" w:rsidR="00834304" w:rsidRDefault="00834304" w:rsidP="003845FA">
            <w:pPr>
              <w:pStyle w:val="Normalny1"/>
              <w:spacing w:before="0" w:line="240" w:lineRule="auto"/>
              <w:jc w:val="left"/>
            </w:pPr>
            <w:r w:rsidRPr="5DA4011F">
              <w:rPr>
                <w:rStyle w:val="Domylnaczcionkaakapitu1"/>
                <w:color w:val="000000" w:themeColor="text1"/>
                <w:lang w:eastAsia="pl-PL"/>
              </w:rPr>
              <w:t>Wymaga się zastosowania 12 mieszkań o m</w:t>
            </w:r>
            <w:r w:rsidRPr="5DA4011F">
              <w:rPr>
                <w:rStyle w:val="Domylnaczcionkaakapitu1"/>
                <w:color w:val="000000" w:themeColor="text1"/>
              </w:rPr>
              <w:t xml:space="preserve">inimalnej </w:t>
            </w:r>
            <w:r w:rsidRPr="5DA4011F">
              <w:rPr>
                <w:rStyle w:val="Domylnaczcionkaakapitu1"/>
                <w:color w:val="000000" w:themeColor="text1"/>
                <w:lang w:eastAsia="pl-PL"/>
              </w:rPr>
              <w:t>powierzchni u</w:t>
            </w:r>
            <w:r w:rsidRPr="5DA4011F">
              <w:rPr>
                <w:rStyle w:val="Domylnaczcionkaakapitu1"/>
                <w:color w:val="000000" w:themeColor="text1"/>
              </w:rPr>
              <w:t>żytkowej</w:t>
            </w:r>
            <w:r w:rsidRPr="5DA4011F">
              <w:rPr>
                <w:rStyle w:val="Domylnaczcionkaakapitu1"/>
                <w:color w:val="000000" w:themeColor="text1"/>
                <w:lang w:eastAsia="pl-PL"/>
              </w:rPr>
              <w:t xml:space="preserve"> 60 </w:t>
            </w:r>
            <w:r w:rsidR="00C37C54" w:rsidRPr="5DA4011F">
              <w:rPr>
                <w:rStyle w:val="Domylnaczcionkaakapitu1"/>
                <w:color w:val="000000" w:themeColor="text1"/>
                <w:lang w:eastAsia="pl-PL"/>
              </w:rPr>
              <w:t>m</w:t>
            </w:r>
            <w:r w:rsidR="00C37C54" w:rsidRPr="5DA4011F">
              <w:rPr>
                <w:rStyle w:val="Domylnaczcionkaakapitu1"/>
                <w:color w:val="000000" w:themeColor="text1"/>
                <w:vertAlign w:val="superscript"/>
                <w:lang w:eastAsia="pl-PL"/>
              </w:rPr>
              <w:t>2</w:t>
            </w:r>
            <w:r w:rsidRPr="5DA4011F">
              <w:rPr>
                <w:rStyle w:val="Domylnaczcionkaakapitu1"/>
                <w:color w:val="000000" w:themeColor="text1"/>
                <w:lang w:eastAsia="pl-PL"/>
              </w:rPr>
              <w:t xml:space="preserve"> przeznaczonych dla rodzin 4 – osobowych. Łączna </w:t>
            </w:r>
            <w:r w:rsidR="00793775" w:rsidRPr="5DA4011F">
              <w:rPr>
                <w:rStyle w:val="Domylnaczcionkaakapitu1"/>
                <w:color w:val="000000" w:themeColor="text1"/>
                <w:lang w:eastAsia="pl-PL"/>
              </w:rPr>
              <w:t xml:space="preserve">liczba </w:t>
            </w:r>
            <w:r w:rsidRPr="5DA4011F">
              <w:rPr>
                <w:rStyle w:val="Domylnaczcionkaakapitu1"/>
                <w:color w:val="000000" w:themeColor="text1"/>
                <w:lang w:eastAsia="pl-PL"/>
              </w:rPr>
              <w:t>mieszkańców</w:t>
            </w:r>
            <w:r w:rsidR="2E3FAE9B" w:rsidRPr="5DA4011F">
              <w:rPr>
                <w:rStyle w:val="Domylnaczcionkaakapitu1"/>
                <w:color w:val="000000" w:themeColor="text1"/>
                <w:lang w:eastAsia="pl-PL"/>
              </w:rPr>
              <w:t>:</w:t>
            </w:r>
            <w:r w:rsidRPr="5DA4011F">
              <w:rPr>
                <w:rStyle w:val="Domylnaczcionkaakapitu1"/>
                <w:color w:val="000000" w:themeColor="text1"/>
                <w:lang w:eastAsia="pl-PL"/>
              </w:rPr>
              <w:t xml:space="preserve"> 48 osób</w:t>
            </w:r>
            <w:r w:rsidR="70CC5FDA" w:rsidRPr="5DA4011F">
              <w:rPr>
                <w:rStyle w:val="Domylnaczcionkaakapitu1"/>
                <w:color w:val="000000" w:themeColor="text1"/>
                <w:lang w:eastAsia="pl-PL"/>
              </w:rPr>
              <w:t>.</w:t>
            </w:r>
          </w:p>
        </w:tc>
      </w:tr>
      <w:tr w:rsidR="00834304" w:rsidRPr="00BF3A92" w14:paraId="76909BA6"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6467DD0C" w14:textId="77777777" w:rsidR="00834304" w:rsidRDefault="00834304">
            <w:pPr>
              <w:pStyle w:val="Akapitzlist1"/>
              <w:numPr>
                <w:ilvl w:val="0"/>
                <w:numId w:val="8"/>
              </w:numPr>
              <w:spacing w:before="0" w:line="240" w:lineRule="auto"/>
              <w:ind w:left="0" w:firstLine="0"/>
              <w:jc w:val="left"/>
              <w:rPr>
                <w:rFonts w:cs="Calibri"/>
                <w:b/>
                <w:bCs/>
                <w:szCs w:val="20"/>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F980466" w14:textId="77777777" w:rsidR="00834304" w:rsidRDefault="00834304">
            <w:pPr>
              <w:pStyle w:val="Normalny1"/>
              <w:spacing w:before="0" w:line="240" w:lineRule="auto"/>
              <w:jc w:val="center"/>
              <w:rPr>
                <w:b/>
                <w:color w:val="000000"/>
                <w:szCs w:val="20"/>
                <w:lang w:eastAsia="pl-PL"/>
              </w:rPr>
            </w:pPr>
            <w:r>
              <w:rPr>
                <w:b/>
                <w:color w:val="000000"/>
                <w:szCs w:val="20"/>
                <w:lang w:eastAsia="pl-PL"/>
              </w:rPr>
              <w:t>Demonstrator</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5EDC49B" w14:textId="77777777" w:rsidR="00834304" w:rsidRDefault="00834304">
            <w:pPr>
              <w:pStyle w:val="Normalny1"/>
              <w:spacing w:before="0" w:line="240" w:lineRule="auto"/>
              <w:jc w:val="left"/>
            </w:pPr>
            <w:r>
              <w:rPr>
                <w:color w:val="000000"/>
                <w:szCs w:val="20"/>
                <w:lang w:eastAsia="pl-PL"/>
              </w:rPr>
              <w:t>M</w:t>
            </w:r>
            <w:r>
              <w:t xml:space="preserve">ieszkania </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D9C120E" w14:textId="63BB3389" w:rsidR="00834304" w:rsidRDefault="00834304" w:rsidP="00185191">
            <w:pPr>
              <w:pStyle w:val="Normalny1"/>
              <w:spacing w:before="0" w:line="240" w:lineRule="auto"/>
              <w:jc w:val="left"/>
            </w:pPr>
            <w:r w:rsidRPr="5DA4011F">
              <w:rPr>
                <w:rStyle w:val="Domylnaczcionkaakapitu1"/>
                <w:color w:val="000000" w:themeColor="text1"/>
                <w:lang w:eastAsia="pl-PL"/>
              </w:rPr>
              <w:t>Przynajmniej jeden pokój mieszkalny w mieszkaniu powinien mieć powierzchnię użytkową min. 12</w:t>
            </w:r>
            <w:r w:rsidR="00C37C54" w:rsidRPr="5DA4011F">
              <w:rPr>
                <w:rStyle w:val="Domylnaczcionkaakapitu1"/>
                <w:color w:val="000000" w:themeColor="text1"/>
                <w:lang w:eastAsia="pl-PL"/>
              </w:rPr>
              <w:t>m</w:t>
            </w:r>
            <w:r w:rsidR="00C37C54" w:rsidRPr="5DA4011F">
              <w:rPr>
                <w:rStyle w:val="Domylnaczcionkaakapitu1"/>
                <w:color w:val="000000" w:themeColor="text1"/>
                <w:vertAlign w:val="superscript"/>
                <w:lang w:eastAsia="pl-PL"/>
              </w:rPr>
              <w:t>2</w:t>
            </w:r>
            <w:r w:rsidRPr="5DA4011F">
              <w:rPr>
                <w:rStyle w:val="Domylnaczcionkaakapitu1"/>
                <w:color w:val="000000" w:themeColor="text1"/>
                <w:lang w:eastAsia="pl-PL"/>
              </w:rPr>
              <w:t xml:space="preserve"> (bez powierzchni aneksu kuchennego) oraz szerokość w świetle wykończonych ścian min. 300cm. Wymiary łazienki powinny umożliwiać wygodne korzystanie ze wszystkich zamontowanych w niej przyborów sanitarnych, a w przypadku lokalizacji w niej pralki – spełnienie odpowiednich norm określających odległość urządzeń elektrycznych od natrysku/wanny. Każde pomieszczenie mieszkalne musi mieć możliwość elastycznej aranżacji</w:t>
            </w:r>
            <w:r w:rsidRPr="5DA4011F">
              <w:rPr>
                <w:rStyle w:val="Domylnaczcionkaakapitu1"/>
                <w:lang w:eastAsia="pl-PL"/>
              </w:rPr>
              <w:t>. W</w:t>
            </w:r>
            <w:r w:rsidRPr="5DA4011F">
              <w:rPr>
                <w:rStyle w:val="Domylnaczcionkaakapitu1"/>
              </w:rPr>
              <w:t xml:space="preserve"> przynajmniej 6 </w:t>
            </w:r>
            <w:r w:rsidR="00EE2541" w:rsidRPr="5DA4011F">
              <w:rPr>
                <w:rStyle w:val="Domylnaczcionkaakapitu1"/>
              </w:rPr>
              <w:t xml:space="preserve">Mieszkaniach </w:t>
            </w:r>
            <w:r w:rsidRPr="5DA4011F">
              <w:rPr>
                <w:rStyle w:val="Domylnaczcionkaakapitu1"/>
              </w:rPr>
              <w:t xml:space="preserve">A oraz 4 </w:t>
            </w:r>
            <w:r w:rsidR="00EE2541" w:rsidRPr="5DA4011F">
              <w:rPr>
                <w:rStyle w:val="Domylnaczcionkaakapitu1"/>
              </w:rPr>
              <w:t xml:space="preserve">Mieszkaniach </w:t>
            </w:r>
            <w:r w:rsidR="002F3034">
              <w:rPr>
                <w:rStyle w:val="Domylnaczcionkaakapitu1"/>
              </w:rPr>
              <w:t>B należy wydzielić kuchnię</w:t>
            </w:r>
            <w:r w:rsidRPr="5DA4011F">
              <w:rPr>
                <w:rStyle w:val="Domylnaczcionkaakapitu1"/>
              </w:rPr>
              <w:t xml:space="preserve"> z oknem. </w:t>
            </w:r>
            <w:r w:rsidRPr="5DA4011F">
              <w:rPr>
                <w:rStyle w:val="Domylnaczcionkaakapitu1"/>
                <w:color w:val="000000" w:themeColor="text1"/>
                <w:lang w:eastAsia="pl-PL"/>
              </w:rPr>
              <w:t>Powierzchnia przeznaczona na składowanie (szafy, garderoby) w obrębie mieszkania 45</w:t>
            </w:r>
            <w:r w:rsidR="6806D418" w:rsidRPr="5DA4011F">
              <w:rPr>
                <w:rStyle w:val="Domylnaczcionkaakapitu1"/>
                <w:color w:val="000000" w:themeColor="text1"/>
                <w:lang w:eastAsia="pl-PL"/>
              </w:rPr>
              <w:t xml:space="preserve"> </w:t>
            </w:r>
            <w:r w:rsidR="00C37C54" w:rsidRPr="5DA4011F">
              <w:rPr>
                <w:rStyle w:val="Domylnaczcionkaakapitu1"/>
                <w:color w:val="000000" w:themeColor="text1"/>
                <w:lang w:eastAsia="pl-PL"/>
              </w:rPr>
              <w:t>m</w:t>
            </w:r>
            <w:r w:rsidR="00C37C54" w:rsidRPr="5DA4011F">
              <w:rPr>
                <w:rStyle w:val="Domylnaczcionkaakapitu1"/>
                <w:color w:val="000000" w:themeColor="text1"/>
                <w:vertAlign w:val="superscript"/>
                <w:lang w:eastAsia="pl-PL"/>
              </w:rPr>
              <w:t>2</w:t>
            </w:r>
            <w:r w:rsidRPr="5DA4011F">
              <w:rPr>
                <w:rStyle w:val="Domylnaczcionkaakapitu1"/>
                <w:color w:val="000000" w:themeColor="text1"/>
                <w:lang w:eastAsia="pl-PL"/>
              </w:rPr>
              <w:t xml:space="preserve"> wynosi 5,5 </w:t>
            </w:r>
            <w:r w:rsidR="00C37C54" w:rsidRPr="5DA4011F">
              <w:rPr>
                <w:rStyle w:val="Domylnaczcionkaakapitu1"/>
                <w:color w:val="000000" w:themeColor="text1"/>
                <w:lang w:eastAsia="pl-PL"/>
              </w:rPr>
              <w:t>m</w:t>
            </w:r>
            <w:r w:rsidR="00C37C54" w:rsidRPr="5DA4011F">
              <w:rPr>
                <w:rStyle w:val="Domylnaczcionkaakapitu1"/>
                <w:color w:val="000000" w:themeColor="text1"/>
                <w:vertAlign w:val="superscript"/>
                <w:lang w:eastAsia="pl-PL"/>
              </w:rPr>
              <w:t>2</w:t>
            </w:r>
            <w:r w:rsidRPr="5DA4011F">
              <w:rPr>
                <w:rStyle w:val="Domylnaczcionkaakapitu1"/>
                <w:color w:val="000000" w:themeColor="text1"/>
                <w:lang w:eastAsia="pl-PL"/>
              </w:rPr>
              <w:t>, dla mieszkania 60</w:t>
            </w:r>
            <w:r w:rsidR="11A3BE63" w:rsidRPr="5DA4011F">
              <w:rPr>
                <w:rStyle w:val="Domylnaczcionkaakapitu1"/>
                <w:color w:val="000000" w:themeColor="text1"/>
                <w:lang w:eastAsia="pl-PL"/>
              </w:rPr>
              <w:t xml:space="preserve"> </w:t>
            </w:r>
            <w:r w:rsidR="00C37C54" w:rsidRPr="5DA4011F">
              <w:rPr>
                <w:rStyle w:val="Domylnaczcionkaakapitu1"/>
                <w:color w:val="000000" w:themeColor="text1"/>
                <w:lang w:eastAsia="pl-PL"/>
              </w:rPr>
              <w:t>m</w:t>
            </w:r>
            <w:r w:rsidR="00C37C54" w:rsidRPr="5DA4011F">
              <w:rPr>
                <w:rStyle w:val="Domylnaczcionkaakapitu1"/>
                <w:color w:val="000000" w:themeColor="text1"/>
                <w:vertAlign w:val="superscript"/>
                <w:lang w:eastAsia="pl-PL"/>
              </w:rPr>
              <w:t>2</w:t>
            </w:r>
            <w:r w:rsidRPr="5DA4011F">
              <w:rPr>
                <w:rStyle w:val="Domylnaczcionkaakapitu1"/>
                <w:color w:val="000000" w:themeColor="text1"/>
                <w:lang w:eastAsia="pl-PL"/>
              </w:rPr>
              <w:t xml:space="preserve"> – 7 </w:t>
            </w:r>
            <w:r w:rsidR="00C37C54" w:rsidRPr="5DA4011F">
              <w:rPr>
                <w:rStyle w:val="Domylnaczcionkaakapitu1"/>
                <w:color w:val="000000" w:themeColor="text1"/>
                <w:lang w:eastAsia="pl-PL"/>
              </w:rPr>
              <w:t>m</w:t>
            </w:r>
            <w:r w:rsidR="00C37C54" w:rsidRPr="5DA4011F">
              <w:rPr>
                <w:rStyle w:val="Domylnaczcionkaakapitu1"/>
                <w:color w:val="000000" w:themeColor="text1"/>
                <w:vertAlign w:val="superscript"/>
                <w:lang w:eastAsia="pl-PL"/>
              </w:rPr>
              <w:t>2</w:t>
            </w:r>
            <w:r w:rsidRPr="5DA4011F">
              <w:rPr>
                <w:rStyle w:val="Domylnaczcionkaakapitu1"/>
                <w:color w:val="000000" w:themeColor="text1"/>
                <w:lang w:eastAsia="pl-PL"/>
              </w:rPr>
              <w:t xml:space="preserve">, przy czym powierzchnia na składowanie w przedpokoju w mieszkaniu 45 </w:t>
            </w:r>
            <w:r w:rsidR="00C37C54" w:rsidRPr="5DA4011F">
              <w:rPr>
                <w:rStyle w:val="Domylnaczcionkaakapitu1"/>
                <w:color w:val="000000" w:themeColor="text1"/>
                <w:lang w:eastAsia="pl-PL"/>
              </w:rPr>
              <w:t>m</w:t>
            </w:r>
            <w:r w:rsidR="00C37C54" w:rsidRPr="5DA4011F">
              <w:rPr>
                <w:rStyle w:val="Domylnaczcionkaakapitu1"/>
                <w:color w:val="000000" w:themeColor="text1"/>
                <w:vertAlign w:val="superscript"/>
                <w:lang w:eastAsia="pl-PL"/>
              </w:rPr>
              <w:t>2</w:t>
            </w:r>
            <w:r w:rsidRPr="5DA4011F">
              <w:rPr>
                <w:rStyle w:val="Domylnaczcionkaakapitu1"/>
                <w:color w:val="000000" w:themeColor="text1"/>
                <w:lang w:eastAsia="pl-PL"/>
              </w:rPr>
              <w:t xml:space="preserve"> wynosi 1 </w:t>
            </w:r>
            <w:r w:rsidR="00C37C54" w:rsidRPr="5DA4011F">
              <w:rPr>
                <w:rStyle w:val="Domylnaczcionkaakapitu1"/>
                <w:color w:val="000000" w:themeColor="text1"/>
                <w:lang w:eastAsia="pl-PL"/>
              </w:rPr>
              <w:t>m</w:t>
            </w:r>
            <w:r w:rsidR="00C37C54" w:rsidRPr="5DA4011F">
              <w:rPr>
                <w:rStyle w:val="Domylnaczcionkaakapitu1"/>
                <w:color w:val="000000" w:themeColor="text1"/>
                <w:vertAlign w:val="superscript"/>
                <w:lang w:eastAsia="pl-PL"/>
              </w:rPr>
              <w:t>2</w:t>
            </w:r>
            <w:r w:rsidRPr="5DA4011F">
              <w:rPr>
                <w:rStyle w:val="Domylnaczcionkaakapitu1"/>
                <w:color w:val="000000" w:themeColor="text1"/>
                <w:lang w:eastAsia="pl-PL"/>
              </w:rPr>
              <w:t xml:space="preserve"> a w mieszkaniu 60 </w:t>
            </w:r>
            <w:r w:rsidR="00C37C54" w:rsidRPr="5DA4011F">
              <w:rPr>
                <w:rStyle w:val="Domylnaczcionkaakapitu1"/>
                <w:color w:val="000000" w:themeColor="text1"/>
                <w:lang w:eastAsia="pl-PL"/>
              </w:rPr>
              <w:t>m</w:t>
            </w:r>
            <w:r w:rsidR="00C37C54" w:rsidRPr="5DA4011F">
              <w:rPr>
                <w:rStyle w:val="Domylnaczcionkaakapitu1"/>
                <w:color w:val="000000" w:themeColor="text1"/>
                <w:vertAlign w:val="superscript"/>
                <w:lang w:eastAsia="pl-PL"/>
              </w:rPr>
              <w:t>2</w:t>
            </w:r>
            <w:r w:rsidRPr="5DA4011F">
              <w:rPr>
                <w:rStyle w:val="Domylnaczcionkaakapitu1"/>
                <w:color w:val="000000" w:themeColor="text1"/>
                <w:lang w:eastAsia="pl-PL"/>
              </w:rPr>
              <w:t xml:space="preserve"> wynosi 1,5 </w:t>
            </w:r>
            <w:r w:rsidR="00C37C54" w:rsidRPr="5DA4011F">
              <w:rPr>
                <w:rStyle w:val="Domylnaczcionkaakapitu1"/>
                <w:color w:val="000000" w:themeColor="text1"/>
                <w:lang w:eastAsia="pl-PL"/>
              </w:rPr>
              <w:t>m</w:t>
            </w:r>
            <w:r w:rsidR="00C37C54" w:rsidRPr="5DA4011F">
              <w:rPr>
                <w:rStyle w:val="Domylnaczcionkaakapitu1"/>
                <w:color w:val="000000" w:themeColor="text1"/>
                <w:vertAlign w:val="superscript"/>
                <w:lang w:eastAsia="pl-PL"/>
              </w:rPr>
              <w:t>2</w:t>
            </w:r>
            <w:r w:rsidRPr="5DA4011F">
              <w:rPr>
                <w:rStyle w:val="Domylnaczcionkaakapitu1"/>
                <w:color w:val="000000" w:themeColor="text1"/>
                <w:lang w:eastAsia="pl-PL"/>
              </w:rPr>
              <w:t>. Układ ciągu kuchennego powinien zapewniać bezpieczną i wygodną pracę w przy przygotowaniu posiłków, w szczególności zapewniać powierzchnię odkładczą przy płycie indukcyjnej i zlewozmywaku.</w:t>
            </w:r>
          </w:p>
        </w:tc>
      </w:tr>
      <w:tr w:rsidR="00834304" w:rsidRPr="00BF3A92" w14:paraId="60ABC907"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4B021F2" w14:textId="77777777" w:rsidR="00834304" w:rsidRDefault="00834304">
            <w:pPr>
              <w:pStyle w:val="Akapitzlist1"/>
              <w:numPr>
                <w:ilvl w:val="0"/>
                <w:numId w:val="8"/>
              </w:numPr>
              <w:spacing w:before="0" w:line="240" w:lineRule="auto"/>
              <w:ind w:left="0" w:firstLine="0"/>
              <w:jc w:val="left"/>
              <w:rPr>
                <w:rFonts w:cs="Calibri"/>
                <w:b/>
                <w:bCs/>
                <w:szCs w:val="20"/>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4131776" w14:textId="77777777" w:rsidR="00834304" w:rsidRDefault="00834304">
            <w:pPr>
              <w:pStyle w:val="Normalny1"/>
              <w:spacing w:before="0" w:line="240" w:lineRule="auto"/>
              <w:jc w:val="center"/>
              <w:rPr>
                <w:b/>
                <w:color w:val="000000"/>
                <w:szCs w:val="20"/>
                <w:lang w:eastAsia="pl-PL"/>
              </w:rPr>
            </w:pPr>
            <w:r>
              <w:rPr>
                <w:b/>
                <w:color w:val="000000"/>
                <w:szCs w:val="20"/>
                <w:lang w:eastAsia="pl-PL"/>
              </w:rPr>
              <w:t>Demonstrator</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B77B57A" w14:textId="77777777" w:rsidR="00834304" w:rsidRDefault="00834304">
            <w:pPr>
              <w:pStyle w:val="Normalny1"/>
              <w:spacing w:before="0" w:line="240" w:lineRule="auto"/>
              <w:jc w:val="left"/>
              <w:rPr>
                <w:color w:val="000000"/>
                <w:szCs w:val="20"/>
                <w:lang w:eastAsia="pl-PL"/>
              </w:rPr>
            </w:pPr>
            <w:r>
              <w:rPr>
                <w:color w:val="000000"/>
                <w:szCs w:val="20"/>
                <w:lang w:eastAsia="pl-PL"/>
              </w:rPr>
              <w:t xml:space="preserve">Komunikacja </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A79D837" w14:textId="77777777" w:rsidR="00834304" w:rsidRDefault="00834304">
            <w:pPr>
              <w:pStyle w:val="Normalny1"/>
              <w:spacing w:before="0" w:line="240" w:lineRule="auto"/>
              <w:jc w:val="left"/>
            </w:pPr>
            <w:r>
              <w:rPr>
                <w:rStyle w:val="Domylnaczcionkaakapitu1"/>
                <w:color w:val="000000"/>
                <w:szCs w:val="20"/>
                <w:lang w:eastAsia="pl-PL"/>
              </w:rPr>
              <w:t xml:space="preserve">Wymagane jest oświetlenie drogi ewakuacyjnej oraz samoczynnie uruchamiające się oświetlenie ewakuacyjne zasilane z niezależnego, samoczynnie uruchamiającego się źródła. </w:t>
            </w:r>
          </w:p>
        </w:tc>
      </w:tr>
      <w:tr w:rsidR="00834304" w:rsidRPr="00BF3A92" w14:paraId="57A32ABA"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394BF5CC" w14:textId="77777777" w:rsidR="00834304" w:rsidRDefault="00834304">
            <w:pPr>
              <w:pStyle w:val="Akapitzlist1"/>
              <w:numPr>
                <w:ilvl w:val="0"/>
                <w:numId w:val="8"/>
              </w:numPr>
              <w:spacing w:before="0" w:line="240" w:lineRule="auto"/>
              <w:ind w:left="0" w:firstLine="0"/>
              <w:jc w:val="left"/>
              <w:rPr>
                <w:rFonts w:cs="Calibri"/>
                <w:b/>
                <w:bCs/>
                <w:szCs w:val="20"/>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2216E4C" w14:textId="77777777" w:rsidR="00834304" w:rsidRDefault="00834304">
            <w:pPr>
              <w:pStyle w:val="Normalny1"/>
              <w:spacing w:before="0" w:line="240" w:lineRule="auto"/>
              <w:jc w:val="center"/>
              <w:rPr>
                <w:b/>
                <w:color w:val="000000"/>
                <w:szCs w:val="20"/>
                <w:lang w:eastAsia="pl-PL"/>
              </w:rPr>
            </w:pPr>
            <w:r>
              <w:rPr>
                <w:b/>
                <w:color w:val="000000"/>
                <w:szCs w:val="20"/>
                <w:lang w:eastAsia="pl-PL"/>
              </w:rPr>
              <w:t>Demonstrator</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791359F" w14:textId="77777777" w:rsidR="00834304" w:rsidRDefault="00834304">
            <w:pPr>
              <w:pStyle w:val="Normalny1"/>
              <w:spacing w:before="0" w:line="240" w:lineRule="auto"/>
              <w:jc w:val="left"/>
              <w:rPr>
                <w:color w:val="000000"/>
                <w:szCs w:val="20"/>
                <w:lang w:eastAsia="pl-PL"/>
              </w:rPr>
            </w:pPr>
            <w:r>
              <w:rPr>
                <w:color w:val="000000"/>
                <w:szCs w:val="20"/>
                <w:lang w:eastAsia="pl-PL"/>
              </w:rPr>
              <w:t>Winda</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8C2F0B3" w14:textId="6F5E8D87" w:rsidR="00834304" w:rsidRDefault="00834304" w:rsidP="00FD05D9">
            <w:pPr>
              <w:pStyle w:val="Normalny1"/>
              <w:spacing w:before="0" w:line="240" w:lineRule="auto"/>
              <w:jc w:val="left"/>
            </w:pPr>
            <w:r>
              <w:rPr>
                <w:rStyle w:val="Domylnaczcionkaakapitu1"/>
                <w:color w:val="000000"/>
                <w:szCs w:val="20"/>
                <w:lang w:eastAsia="pl-PL"/>
              </w:rPr>
              <w:t xml:space="preserve">Wymaga się zamontowania dźwigu osobowego o udźwigu </w:t>
            </w:r>
            <w:r w:rsidR="00B72840">
              <w:rPr>
                <w:rStyle w:val="Domylnaczcionkaakapitu1"/>
                <w:color w:val="000000"/>
                <w:szCs w:val="20"/>
                <w:lang w:eastAsia="pl-PL"/>
              </w:rPr>
              <w:t xml:space="preserve">co najmniej </w:t>
            </w:r>
            <w:r>
              <w:rPr>
                <w:rStyle w:val="Domylnaczcionkaakapitu1"/>
                <w:color w:val="000000"/>
                <w:szCs w:val="20"/>
                <w:lang w:eastAsia="pl-PL"/>
              </w:rPr>
              <w:t xml:space="preserve">1000 kg dostosowanego do przewozu mebli zgodnie z wymogami przepisów techniczno-budowlanych. </w:t>
            </w:r>
          </w:p>
        </w:tc>
      </w:tr>
      <w:tr w:rsidR="00834304" w:rsidRPr="00BF3A92" w14:paraId="4DAAC57C"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9AAFA49" w14:textId="77777777" w:rsidR="00834304" w:rsidRDefault="00834304">
            <w:pPr>
              <w:pStyle w:val="Akapitzlist1"/>
              <w:numPr>
                <w:ilvl w:val="0"/>
                <w:numId w:val="8"/>
              </w:numPr>
              <w:spacing w:before="0" w:line="240" w:lineRule="auto"/>
              <w:ind w:left="0" w:firstLine="0"/>
              <w:jc w:val="left"/>
              <w:rPr>
                <w:rFonts w:cs="Calibri"/>
                <w:b/>
                <w:bCs/>
                <w:szCs w:val="20"/>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F509EC2" w14:textId="77777777" w:rsidR="00834304" w:rsidRDefault="00834304">
            <w:pPr>
              <w:pStyle w:val="Normalny1"/>
              <w:spacing w:before="0" w:line="240" w:lineRule="auto"/>
              <w:jc w:val="center"/>
              <w:rPr>
                <w:b/>
                <w:color w:val="000000"/>
                <w:szCs w:val="20"/>
                <w:lang w:eastAsia="pl-PL"/>
              </w:rPr>
            </w:pPr>
            <w:r>
              <w:rPr>
                <w:b/>
                <w:color w:val="000000"/>
                <w:szCs w:val="20"/>
                <w:lang w:eastAsia="pl-PL"/>
              </w:rPr>
              <w:t>Demonstrator</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2E742F4" w14:textId="77777777" w:rsidR="00834304" w:rsidRDefault="00834304">
            <w:pPr>
              <w:pStyle w:val="Normalny1"/>
              <w:spacing w:before="0" w:line="240" w:lineRule="auto"/>
              <w:jc w:val="left"/>
              <w:rPr>
                <w:color w:val="000000"/>
                <w:szCs w:val="20"/>
                <w:lang w:eastAsia="pl-PL"/>
              </w:rPr>
            </w:pPr>
            <w:r>
              <w:rPr>
                <w:color w:val="000000"/>
                <w:szCs w:val="20"/>
                <w:lang w:eastAsia="pl-PL"/>
              </w:rPr>
              <w:t>Wózkownia</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D00799C" w14:textId="386D8726" w:rsidR="00834304" w:rsidRDefault="00834304">
            <w:pPr>
              <w:pStyle w:val="Normalny1"/>
              <w:spacing w:before="0" w:line="240" w:lineRule="auto"/>
              <w:jc w:val="left"/>
            </w:pPr>
            <w:r>
              <w:rPr>
                <w:rStyle w:val="Domylnaczcionkaakapitu1"/>
                <w:color w:val="000000"/>
                <w:szCs w:val="20"/>
                <w:lang w:eastAsia="pl-PL"/>
              </w:rPr>
              <w:t xml:space="preserve">Wymaga się pomieszczenia wózkowni na parterze, dostępnego bezpośrednio z wiatrołapu albo holu głównego, o powierzchni co najmniej 20 </w:t>
            </w:r>
            <w:r w:rsidR="00C37C54" w:rsidRPr="00C37C54">
              <w:rPr>
                <w:rStyle w:val="Domylnaczcionkaakapitu1"/>
                <w:color w:val="000000"/>
                <w:szCs w:val="20"/>
                <w:lang w:eastAsia="pl-PL"/>
              </w:rPr>
              <w:t>m</w:t>
            </w:r>
            <w:r w:rsidR="00C37C54" w:rsidRPr="00C37C54">
              <w:rPr>
                <w:rStyle w:val="Domylnaczcionkaakapitu1"/>
                <w:color w:val="000000"/>
                <w:szCs w:val="20"/>
                <w:vertAlign w:val="superscript"/>
                <w:lang w:eastAsia="pl-PL"/>
              </w:rPr>
              <w:t>2</w:t>
            </w:r>
            <w:r>
              <w:rPr>
                <w:rStyle w:val="Domylnaczcionkaakapitu1"/>
                <w:color w:val="000000"/>
                <w:szCs w:val="20"/>
                <w:lang w:eastAsia="pl-PL"/>
              </w:rPr>
              <w:t>. Pomieszczenie powinno mieć ściany i podłogi zmywalne, i być wyposażone w kranik ze złączką i wpust podłogowy podłączony do systemu kanalizacji sanitarnej</w:t>
            </w:r>
            <w:r>
              <w:rPr>
                <w:rStyle w:val="Domylnaczcionkaakapitu1"/>
                <w:b/>
                <w:bCs/>
                <w:color w:val="000000"/>
                <w:szCs w:val="20"/>
                <w:lang w:eastAsia="pl-PL"/>
              </w:rPr>
              <w:t>.</w:t>
            </w:r>
          </w:p>
        </w:tc>
      </w:tr>
      <w:tr w:rsidR="00834304" w:rsidRPr="00BF3A92" w14:paraId="05398DC5"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B670D13" w14:textId="77777777" w:rsidR="00834304" w:rsidRDefault="00834304">
            <w:pPr>
              <w:pStyle w:val="Akapitzlist1"/>
              <w:numPr>
                <w:ilvl w:val="0"/>
                <w:numId w:val="8"/>
              </w:numPr>
              <w:spacing w:before="0" w:line="240" w:lineRule="auto"/>
              <w:ind w:left="0" w:firstLine="0"/>
              <w:jc w:val="left"/>
              <w:rPr>
                <w:rFonts w:cs="Calibri"/>
                <w:b/>
                <w:bCs/>
                <w:szCs w:val="20"/>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B6D6260" w14:textId="77777777" w:rsidR="00834304" w:rsidRDefault="00834304">
            <w:pPr>
              <w:pStyle w:val="Normalny1"/>
              <w:spacing w:before="0" w:line="240" w:lineRule="auto"/>
              <w:jc w:val="center"/>
              <w:rPr>
                <w:b/>
                <w:color w:val="000000"/>
                <w:szCs w:val="20"/>
                <w:lang w:eastAsia="pl-PL"/>
              </w:rPr>
            </w:pPr>
            <w:r>
              <w:rPr>
                <w:b/>
                <w:color w:val="000000"/>
                <w:szCs w:val="20"/>
                <w:lang w:eastAsia="pl-PL"/>
              </w:rPr>
              <w:t>Demonstrator</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E63D9DD" w14:textId="77777777" w:rsidR="00834304" w:rsidRDefault="00834304">
            <w:pPr>
              <w:pStyle w:val="Normalny1"/>
              <w:spacing w:before="0" w:line="240" w:lineRule="auto"/>
              <w:jc w:val="left"/>
            </w:pPr>
            <w:r>
              <w:rPr>
                <w:color w:val="000000"/>
                <w:szCs w:val="20"/>
                <w:lang w:eastAsia="pl-PL"/>
              </w:rPr>
              <w:t>M</w:t>
            </w:r>
            <w:r>
              <w:t>iejsce na rowery</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7A9B6B8" w14:textId="56C9F7A2" w:rsidR="00834304" w:rsidRDefault="00834304">
            <w:pPr>
              <w:pStyle w:val="Normalny1"/>
              <w:spacing w:before="0" w:line="240" w:lineRule="auto"/>
              <w:jc w:val="left"/>
            </w:pPr>
            <w:r w:rsidRPr="230E17E1">
              <w:rPr>
                <w:rStyle w:val="Domylnaczcionkaakapitu1"/>
                <w:color w:val="000000" w:themeColor="text1"/>
                <w:lang w:eastAsia="pl-PL"/>
              </w:rPr>
              <w:t>Należy zapewnić bezpieczne miejsce do odstawiania rowerów w liczbie 60 szt. wyposażone w stojaki na rowery montowane na stałe do ścian lub posadzki – miejscem tym może być wiata lub inna zadaszona przestrzeń w strefie wejściowej budynku. Nawierzchnia utwardzona z zapewnieniem odpływu wody deszczowej i błota na teren wokół budynku lub do kanalizacji.</w:t>
            </w:r>
          </w:p>
        </w:tc>
      </w:tr>
      <w:tr w:rsidR="00834304" w:rsidRPr="00BF3A92" w14:paraId="2B9C2028"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C007079" w14:textId="77777777" w:rsidR="00834304" w:rsidRDefault="00834304">
            <w:pPr>
              <w:pStyle w:val="Akapitzlist1"/>
              <w:numPr>
                <w:ilvl w:val="0"/>
                <w:numId w:val="8"/>
              </w:numPr>
              <w:spacing w:before="0" w:line="240" w:lineRule="auto"/>
              <w:ind w:left="0" w:firstLine="0"/>
              <w:jc w:val="left"/>
              <w:rPr>
                <w:rFonts w:cs="Calibri"/>
                <w:b/>
                <w:bCs/>
                <w:szCs w:val="20"/>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7E78463" w14:textId="77777777" w:rsidR="00834304" w:rsidRDefault="00834304">
            <w:pPr>
              <w:pStyle w:val="Normalny1"/>
              <w:spacing w:before="0" w:line="240" w:lineRule="auto"/>
              <w:jc w:val="center"/>
              <w:rPr>
                <w:b/>
                <w:color w:val="000000"/>
                <w:szCs w:val="20"/>
                <w:lang w:eastAsia="pl-PL"/>
              </w:rPr>
            </w:pPr>
            <w:r>
              <w:rPr>
                <w:b/>
                <w:color w:val="000000"/>
                <w:szCs w:val="20"/>
                <w:lang w:eastAsia="pl-PL"/>
              </w:rPr>
              <w:t>Demonstrator</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7CE86CE" w14:textId="77777777" w:rsidR="00834304" w:rsidRDefault="00834304">
            <w:pPr>
              <w:pStyle w:val="Normalny1"/>
              <w:spacing w:before="0" w:line="240" w:lineRule="auto"/>
              <w:jc w:val="left"/>
              <w:rPr>
                <w:color w:val="000000"/>
                <w:szCs w:val="20"/>
                <w:lang w:eastAsia="pl-PL"/>
              </w:rPr>
            </w:pPr>
            <w:r>
              <w:rPr>
                <w:color w:val="000000"/>
                <w:szCs w:val="20"/>
                <w:lang w:eastAsia="pl-PL"/>
              </w:rPr>
              <w:t>Wiatrołap</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916798F" w14:textId="14E62CD9" w:rsidR="00834304" w:rsidRDefault="00834304">
            <w:pPr>
              <w:pStyle w:val="Normalny1"/>
              <w:spacing w:before="0" w:line="240" w:lineRule="auto"/>
              <w:jc w:val="left"/>
              <w:rPr>
                <w:color w:val="000000"/>
                <w:szCs w:val="20"/>
                <w:lang w:eastAsia="pl-PL"/>
              </w:rPr>
            </w:pPr>
            <w:r>
              <w:rPr>
                <w:color w:val="000000"/>
                <w:szCs w:val="20"/>
                <w:lang w:eastAsia="pl-PL"/>
              </w:rPr>
              <w:t xml:space="preserve">Wymaga się pomieszczenia wiatrołapu przy wejściu głównym do budynku, o powierzchni co najmniej 5 </w:t>
            </w:r>
            <w:r w:rsidR="00C37C54" w:rsidRPr="00C37C54">
              <w:rPr>
                <w:color w:val="000000"/>
                <w:szCs w:val="20"/>
                <w:lang w:eastAsia="pl-PL"/>
              </w:rPr>
              <w:t>m</w:t>
            </w:r>
            <w:r w:rsidR="00C37C54" w:rsidRPr="00C37C54">
              <w:rPr>
                <w:color w:val="000000"/>
                <w:szCs w:val="20"/>
                <w:vertAlign w:val="superscript"/>
                <w:lang w:eastAsia="pl-PL"/>
              </w:rPr>
              <w:t>2</w:t>
            </w:r>
            <w:r>
              <w:rPr>
                <w:color w:val="000000"/>
                <w:szCs w:val="20"/>
                <w:lang w:eastAsia="pl-PL"/>
              </w:rPr>
              <w:t>. W wiatrołapie należy zamontować wycieraczkę o budowie i rozmiarach zapewniających skuteczną absorpcję wilgoci i brudu.</w:t>
            </w:r>
          </w:p>
        </w:tc>
      </w:tr>
      <w:tr w:rsidR="00834304" w:rsidRPr="00BF3A92" w14:paraId="4C5A8447" w14:textId="77777777" w:rsidTr="5DA4011F">
        <w:trPr>
          <w:trHeight w:val="555"/>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1F8A5814" w14:textId="77777777" w:rsidR="00834304" w:rsidRDefault="00834304" w:rsidP="00D35466">
            <w:pPr>
              <w:pStyle w:val="Akapitzlist1"/>
              <w:numPr>
                <w:ilvl w:val="0"/>
                <w:numId w:val="8"/>
              </w:numPr>
              <w:spacing w:before="0" w:line="240" w:lineRule="auto"/>
              <w:ind w:left="0" w:firstLine="0"/>
              <w:jc w:val="left"/>
              <w:rPr>
                <w:rFonts w:cs="Calibri"/>
                <w:b/>
                <w:bCs/>
                <w:szCs w:val="20"/>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961BDED" w14:textId="77777777" w:rsidR="00834304" w:rsidRDefault="00834304" w:rsidP="00D35466">
            <w:pPr>
              <w:pStyle w:val="Normalny1"/>
              <w:spacing w:before="0" w:line="240" w:lineRule="auto"/>
              <w:jc w:val="center"/>
              <w:rPr>
                <w:b/>
                <w:color w:val="000000"/>
                <w:szCs w:val="20"/>
                <w:lang w:eastAsia="pl-PL"/>
              </w:rPr>
            </w:pPr>
            <w:r>
              <w:rPr>
                <w:b/>
                <w:color w:val="000000"/>
                <w:szCs w:val="20"/>
                <w:lang w:eastAsia="pl-PL"/>
              </w:rPr>
              <w:t>Demonstrator</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5BFEB96" w14:textId="77777777" w:rsidR="00834304" w:rsidRDefault="00834304" w:rsidP="00D35466">
            <w:pPr>
              <w:pStyle w:val="Normalny1"/>
              <w:spacing w:before="0" w:line="240" w:lineRule="auto"/>
              <w:jc w:val="left"/>
              <w:rPr>
                <w:color w:val="000000"/>
                <w:szCs w:val="20"/>
                <w:lang w:eastAsia="pl-PL"/>
              </w:rPr>
            </w:pPr>
            <w:r>
              <w:rPr>
                <w:color w:val="000000"/>
                <w:szCs w:val="20"/>
                <w:lang w:eastAsia="pl-PL"/>
              </w:rPr>
              <w:t>Hol ogólnodostępny</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EBDC610" w14:textId="77777777" w:rsidR="00834304" w:rsidRDefault="00834304" w:rsidP="00D35466">
            <w:pPr>
              <w:pStyle w:val="Normalny1"/>
              <w:spacing w:before="0" w:line="240" w:lineRule="auto"/>
              <w:jc w:val="left"/>
            </w:pPr>
            <w:r>
              <w:rPr>
                <w:rStyle w:val="Domylnaczcionkaakapitu1"/>
                <w:color w:val="000000"/>
                <w:szCs w:val="20"/>
                <w:lang w:eastAsia="pl-PL"/>
              </w:rPr>
              <w:t>Wymaga się pomieszczenia holu w bezpośrednim sąsiedztwie głównego wejścia.</w:t>
            </w:r>
          </w:p>
        </w:tc>
      </w:tr>
      <w:tr w:rsidR="00834304" w:rsidRPr="00BF3A92" w14:paraId="60F08E35"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479176F4" w14:textId="77777777" w:rsidR="00834304" w:rsidRDefault="00834304" w:rsidP="00D35466">
            <w:pPr>
              <w:pStyle w:val="Akapitzlist1"/>
              <w:numPr>
                <w:ilvl w:val="0"/>
                <w:numId w:val="8"/>
              </w:numPr>
              <w:spacing w:before="0" w:line="240" w:lineRule="auto"/>
              <w:ind w:left="0" w:firstLine="0"/>
              <w:jc w:val="left"/>
              <w:rPr>
                <w:rFonts w:cs="Calibri"/>
                <w:b/>
                <w:bCs/>
                <w:szCs w:val="20"/>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28D3C58" w14:textId="77777777" w:rsidR="00834304" w:rsidRDefault="00834304" w:rsidP="00D35466">
            <w:pPr>
              <w:pStyle w:val="Normalny1"/>
              <w:spacing w:before="0" w:line="240" w:lineRule="auto"/>
              <w:jc w:val="center"/>
              <w:rPr>
                <w:b/>
                <w:color w:val="000000"/>
                <w:szCs w:val="20"/>
                <w:lang w:eastAsia="pl-PL"/>
              </w:rPr>
            </w:pPr>
            <w:r>
              <w:rPr>
                <w:b/>
                <w:color w:val="000000"/>
                <w:szCs w:val="20"/>
                <w:lang w:eastAsia="pl-PL"/>
              </w:rPr>
              <w:t>Demonstrator</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F50BD4E" w14:textId="77777777" w:rsidR="00834304" w:rsidRDefault="00834304" w:rsidP="00D35466">
            <w:pPr>
              <w:pStyle w:val="Normalny1"/>
              <w:spacing w:before="0" w:line="240" w:lineRule="auto"/>
              <w:jc w:val="left"/>
              <w:rPr>
                <w:color w:val="000000"/>
                <w:szCs w:val="20"/>
                <w:lang w:eastAsia="pl-PL"/>
              </w:rPr>
            </w:pPr>
            <w:r>
              <w:rPr>
                <w:color w:val="000000"/>
                <w:szCs w:val="20"/>
                <w:lang w:eastAsia="pl-PL"/>
              </w:rPr>
              <w:t>Hol ogólnodostępny</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77B422A" w14:textId="3351377F" w:rsidR="00834304" w:rsidRDefault="00834304" w:rsidP="1F87B4CA">
            <w:pPr>
              <w:pStyle w:val="Normalny1"/>
              <w:spacing w:before="0" w:line="240" w:lineRule="auto"/>
              <w:jc w:val="left"/>
              <w:rPr>
                <w:color w:val="000000"/>
                <w:lang w:eastAsia="pl-PL"/>
              </w:rPr>
            </w:pPr>
            <w:r w:rsidRPr="5DA4011F">
              <w:rPr>
                <w:color w:val="000000" w:themeColor="text1"/>
                <w:lang w:eastAsia="pl-PL"/>
              </w:rPr>
              <w:t>Hol powinien być tak zaprojektowany, żeby można w nim było zamontować skrzynki na listy w liczbie odpowiadającej liczbie lokali mieszkalnych, lustro o wysokości 200</w:t>
            </w:r>
            <w:r w:rsidR="19180FF2" w:rsidRPr="5DA4011F">
              <w:rPr>
                <w:color w:val="000000" w:themeColor="text1"/>
                <w:lang w:eastAsia="pl-PL"/>
              </w:rPr>
              <w:t xml:space="preserve"> </w:t>
            </w:r>
            <w:r w:rsidRPr="5DA4011F">
              <w:rPr>
                <w:color w:val="000000" w:themeColor="text1"/>
                <w:lang w:eastAsia="pl-PL"/>
              </w:rPr>
              <w:t>cm i szerokości 60cm oraz ustawić zestaw wypoczynkowy składający się z dwóch foteli i stolika o wymiarach min. 60x60</w:t>
            </w:r>
            <w:r w:rsidR="2D3712C6" w:rsidRPr="5DA4011F">
              <w:rPr>
                <w:color w:val="000000" w:themeColor="text1"/>
                <w:lang w:eastAsia="pl-PL"/>
              </w:rPr>
              <w:t xml:space="preserve"> </w:t>
            </w:r>
            <w:r w:rsidRPr="5DA4011F">
              <w:rPr>
                <w:color w:val="000000" w:themeColor="text1"/>
                <w:lang w:eastAsia="pl-PL"/>
              </w:rPr>
              <w:t xml:space="preserve">cm. Skrzynki na listy powinny mieć wymiary zgodne z aktualnymi przepisami technicznymi wydanymi na podstawie zapisów ustawy </w:t>
            </w:r>
            <w:r w:rsidR="00EE2541" w:rsidRPr="5DA4011F">
              <w:rPr>
                <w:color w:val="000000" w:themeColor="text1"/>
                <w:lang w:eastAsia="pl-PL"/>
              </w:rPr>
              <w:t xml:space="preserve">z dnia 23 listopada 2012 r. </w:t>
            </w:r>
            <w:r w:rsidRPr="5DA4011F">
              <w:rPr>
                <w:color w:val="000000" w:themeColor="text1"/>
                <w:lang w:eastAsia="pl-PL"/>
              </w:rPr>
              <w:t xml:space="preserve">Prawo </w:t>
            </w:r>
            <w:r w:rsidR="5D973DC3" w:rsidRPr="5DA4011F">
              <w:rPr>
                <w:color w:val="000000" w:themeColor="text1"/>
                <w:lang w:eastAsia="pl-PL"/>
              </w:rPr>
              <w:t>p</w:t>
            </w:r>
            <w:r w:rsidRPr="5DA4011F">
              <w:rPr>
                <w:color w:val="000000" w:themeColor="text1"/>
                <w:lang w:eastAsia="pl-PL"/>
              </w:rPr>
              <w:t>ocztowe.</w:t>
            </w:r>
          </w:p>
        </w:tc>
      </w:tr>
      <w:tr w:rsidR="00834304" w:rsidRPr="00BF3A92" w14:paraId="26FC2037"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78C75ED" w14:textId="77777777" w:rsidR="00834304" w:rsidRDefault="00834304" w:rsidP="00D35466">
            <w:pPr>
              <w:pStyle w:val="Akapitzlist1"/>
              <w:numPr>
                <w:ilvl w:val="0"/>
                <w:numId w:val="8"/>
              </w:numPr>
              <w:spacing w:before="0" w:line="240" w:lineRule="auto"/>
              <w:ind w:left="0" w:firstLine="0"/>
              <w:jc w:val="left"/>
              <w:rPr>
                <w:rFonts w:cs="Calibri"/>
                <w:b/>
                <w:szCs w:val="20"/>
                <w:lang w:eastAsia="pl-PL"/>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294C370" w14:textId="77777777" w:rsidR="00834304" w:rsidRDefault="00834304" w:rsidP="00D35466">
            <w:pPr>
              <w:pStyle w:val="Normalny1"/>
              <w:spacing w:before="0" w:line="240" w:lineRule="auto"/>
              <w:jc w:val="center"/>
              <w:rPr>
                <w:b/>
                <w:color w:val="000000"/>
                <w:szCs w:val="20"/>
                <w:lang w:eastAsia="pl-PL"/>
              </w:rPr>
            </w:pPr>
            <w:r>
              <w:rPr>
                <w:b/>
                <w:color w:val="000000"/>
                <w:szCs w:val="20"/>
                <w:lang w:eastAsia="pl-PL"/>
              </w:rPr>
              <w:t>Demonstrator</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01A7E53" w14:textId="77777777" w:rsidR="00834304" w:rsidRDefault="00834304" w:rsidP="00D35466">
            <w:pPr>
              <w:pStyle w:val="Normalny1"/>
              <w:spacing w:before="0" w:line="240" w:lineRule="auto"/>
              <w:jc w:val="left"/>
              <w:rPr>
                <w:color w:val="000000"/>
                <w:szCs w:val="20"/>
                <w:lang w:eastAsia="pl-PL"/>
              </w:rPr>
            </w:pPr>
            <w:r>
              <w:rPr>
                <w:color w:val="000000"/>
                <w:szCs w:val="20"/>
                <w:lang w:eastAsia="pl-PL"/>
              </w:rPr>
              <w:t>Pomieszczenie techniczne</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36CF970" w14:textId="4B94E10D" w:rsidR="00834304" w:rsidRDefault="00834304" w:rsidP="00D35466">
            <w:pPr>
              <w:pStyle w:val="Normalny1"/>
              <w:spacing w:before="0" w:line="240" w:lineRule="auto"/>
              <w:jc w:val="left"/>
            </w:pPr>
            <w:r>
              <w:rPr>
                <w:rStyle w:val="Domylnaczcionkaakapitu1"/>
                <w:color w:val="000000"/>
                <w:szCs w:val="20"/>
                <w:lang w:eastAsia="pl-PL"/>
              </w:rPr>
              <w:t xml:space="preserve">Wymaga się pomieszczenia technicznego lub zespołu pomieszczeń technicznych </w:t>
            </w:r>
            <w:r>
              <w:t>o najmniejszej powierzchni zapewniającej ergonomikę użytkowania, dostęp do wszystkich urządzeń i serwisowanie oraz ich ewentualną wymianę.</w:t>
            </w:r>
            <w:r>
              <w:rPr>
                <w:rStyle w:val="Domylnaczcionkaakapitu1"/>
                <w:color w:val="000000"/>
                <w:szCs w:val="20"/>
                <w:lang w:eastAsia="pl-PL"/>
              </w:rPr>
              <w:t xml:space="preserve"> Pomieszczenie należy wykończyć posadzką techniczną o klasie antypoślizgowości co najmniej R11, odporną zabrudzenia chemiczne. Ściany wykończone materiałem łatwozmywalnym, zabezpieczone przed wilgocią.</w:t>
            </w:r>
          </w:p>
        </w:tc>
      </w:tr>
      <w:tr w:rsidR="00834304" w:rsidRPr="00BF3A92" w14:paraId="2733F219"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316CAE88" w14:textId="77777777" w:rsidR="00834304" w:rsidRDefault="00834304" w:rsidP="00D35466">
            <w:pPr>
              <w:pStyle w:val="Akapitzlist1"/>
              <w:numPr>
                <w:ilvl w:val="0"/>
                <w:numId w:val="8"/>
              </w:numPr>
              <w:spacing w:before="0" w:line="240" w:lineRule="auto"/>
              <w:ind w:left="0" w:firstLine="0"/>
              <w:jc w:val="left"/>
              <w:rPr>
                <w:rFonts w:cs="Calibri"/>
                <w:b/>
                <w:szCs w:val="20"/>
                <w:lang w:eastAsia="pl-PL"/>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1705500" w14:textId="77777777" w:rsidR="00834304" w:rsidRDefault="00834304" w:rsidP="00D35466">
            <w:pPr>
              <w:pStyle w:val="Normalny1"/>
              <w:spacing w:before="0" w:line="240" w:lineRule="auto"/>
              <w:jc w:val="center"/>
              <w:rPr>
                <w:b/>
                <w:color w:val="000000"/>
                <w:szCs w:val="20"/>
                <w:lang w:eastAsia="pl-PL"/>
              </w:rPr>
            </w:pPr>
            <w:r>
              <w:rPr>
                <w:b/>
                <w:color w:val="000000"/>
                <w:szCs w:val="20"/>
                <w:lang w:eastAsia="pl-PL"/>
              </w:rPr>
              <w:t>Demonstrator</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D79A051" w14:textId="77777777" w:rsidR="00834304" w:rsidRDefault="00834304" w:rsidP="00D35466">
            <w:pPr>
              <w:pStyle w:val="Normalny1"/>
              <w:spacing w:before="0" w:line="240" w:lineRule="auto"/>
              <w:jc w:val="left"/>
              <w:rPr>
                <w:color w:val="000000"/>
                <w:szCs w:val="20"/>
                <w:lang w:eastAsia="pl-PL"/>
              </w:rPr>
            </w:pPr>
            <w:r>
              <w:rPr>
                <w:color w:val="000000"/>
                <w:szCs w:val="20"/>
                <w:lang w:eastAsia="pl-PL"/>
              </w:rPr>
              <w:t>Pomieszczenie administracyjne</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E08098E" w14:textId="397C0CB5" w:rsidR="00834304" w:rsidRDefault="00834304" w:rsidP="00D35466">
            <w:pPr>
              <w:pStyle w:val="Normalny1"/>
              <w:spacing w:before="0" w:line="240" w:lineRule="auto"/>
              <w:jc w:val="left"/>
            </w:pPr>
            <w:r w:rsidRPr="5DA4011F">
              <w:rPr>
                <w:rStyle w:val="Domylnaczcionkaakapitu1"/>
                <w:color w:val="000000" w:themeColor="text1"/>
                <w:lang w:eastAsia="pl-PL"/>
              </w:rPr>
              <w:t xml:space="preserve">Wymaga się pomieszczenia administracyjnego </w:t>
            </w:r>
            <w:r w:rsidRPr="5DA4011F">
              <w:rPr>
                <w:rStyle w:val="Domylnaczcionkaakapitu1"/>
              </w:rPr>
              <w:t>o powierzchni użytkowej min. 12</w:t>
            </w:r>
            <w:r w:rsidR="00C37C54" w:rsidRPr="5DA4011F">
              <w:rPr>
                <w:rStyle w:val="Domylnaczcionkaakapitu1"/>
              </w:rPr>
              <w:t>m</w:t>
            </w:r>
            <w:r w:rsidR="00C37C54" w:rsidRPr="5DA4011F">
              <w:rPr>
                <w:rStyle w:val="Domylnaczcionkaakapitu1"/>
                <w:vertAlign w:val="superscript"/>
              </w:rPr>
              <w:t>2</w:t>
            </w:r>
            <w:r w:rsidRPr="5DA4011F">
              <w:rPr>
                <w:rStyle w:val="Domylnaczcionkaakapitu1"/>
              </w:rPr>
              <w:t>,</w:t>
            </w:r>
            <w:r w:rsidRPr="5DA4011F">
              <w:rPr>
                <w:rStyle w:val="Domylnaczcionkaakapitu1"/>
                <w:color w:val="000000" w:themeColor="text1"/>
                <w:lang w:eastAsia="pl-PL"/>
              </w:rPr>
              <w:t xml:space="preserve"> dostępnego z dróg komunikacji ogólnej wewnątrz budynku, wyposażonego w wydzieloną toaletę z umywalką, z dostępem światła dziennego, odpowiadającego przepisom higieniczno-sanitarnym jak dla miejsca pracy stałej, przeznaczonego do prowadzenia monitoringu bezpieczeństwa i działania instalacji technicznych w budynku poprzez system</w:t>
            </w:r>
            <w:r w:rsidR="001A193D" w:rsidRPr="5DA4011F">
              <w:rPr>
                <w:rStyle w:val="Domylnaczcionkaakapitu1"/>
                <w:color w:val="000000" w:themeColor="text1"/>
                <w:lang w:eastAsia="pl-PL"/>
              </w:rPr>
              <w:t xml:space="preserve"> Building Management System</w:t>
            </w:r>
            <w:r w:rsidRPr="5DA4011F">
              <w:rPr>
                <w:rStyle w:val="Domylnaczcionkaakapitu1"/>
                <w:color w:val="000000" w:themeColor="text1"/>
                <w:lang w:eastAsia="pl-PL"/>
              </w:rPr>
              <w:t xml:space="preserve"> </w:t>
            </w:r>
            <w:r w:rsidR="001A193D" w:rsidRPr="5DA4011F">
              <w:rPr>
                <w:rStyle w:val="Domylnaczcionkaakapitu1"/>
                <w:color w:val="000000" w:themeColor="text1"/>
                <w:lang w:eastAsia="pl-PL"/>
              </w:rPr>
              <w:t>(</w:t>
            </w:r>
            <w:r w:rsidRPr="5DA4011F">
              <w:rPr>
                <w:rStyle w:val="Domylnaczcionkaakapitu1"/>
                <w:color w:val="000000" w:themeColor="text1"/>
                <w:lang w:eastAsia="pl-PL"/>
              </w:rPr>
              <w:t>BMS</w:t>
            </w:r>
            <w:r w:rsidR="001A193D" w:rsidRPr="5DA4011F">
              <w:rPr>
                <w:rStyle w:val="Domylnaczcionkaakapitu1"/>
                <w:color w:val="000000" w:themeColor="text1"/>
                <w:lang w:eastAsia="pl-PL"/>
              </w:rPr>
              <w:t>)</w:t>
            </w:r>
            <w:r w:rsidRPr="5DA4011F">
              <w:rPr>
                <w:rStyle w:val="Domylnaczcionkaakapitu1"/>
                <w:color w:val="000000" w:themeColor="text1"/>
                <w:lang w:eastAsia="pl-PL"/>
              </w:rPr>
              <w:t>. Pomieszczenie należy wyposażyć w stół o wymiarach minimalnych 150x70</w:t>
            </w:r>
            <w:r w:rsidR="5C892385" w:rsidRPr="5DA4011F">
              <w:rPr>
                <w:rStyle w:val="Domylnaczcionkaakapitu1"/>
                <w:color w:val="000000" w:themeColor="text1"/>
                <w:lang w:eastAsia="pl-PL"/>
              </w:rPr>
              <w:t xml:space="preserve"> </w:t>
            </w:r>
            <w:r w:rsidRPr="5DA4011F">
              <w:rPr>
                <w:rStyle w:val="Domylnaczcionkaakapitu1"/>
                <w:color w:val="000000" w:themeColor="text1"/>
                <w:lang w:eastAsia="pl-PL"/>
              </w:rPr>
              <w:t>cm, krzesło biurowe, regał min. 120x200</w:t>
            </w:r>
            <w:r w:rsidR="752066FA" w:rsidRPr="5DA4011F">
              <w:rPr>
                <w:rStyle w:val="Domylnaczcionkaakapitu1"/>
                <w:color w:val="000000" w:themeColor="text1"/>
                <w:lang w:eastAsia="pl-PL"/>
              </w:rPr>
              <w:t xml:space="preserve"> </w:t>
            </w:r>
            <w:r w:rsidRPr="5DA4011F">
              <w:rPr>
                <w:rStyle w:val="Domylnaczcionkaakapitu1"/>
                <w:color w:val="000000" w:themeColor="text1"/>
                <w:lang w:eastAsia="pl-PL"/>
              </w:rPr>
              <w:t xml:space="preserve">cm, szafę archiwizacyjną zamykaną na klucz, komputer stacjonarny z ekranem. </w:t>
            </w:r>
          </w:p>
        </w:tc>
      </w:tr>
      <w:tr w:rsidR="00834304" w:rsidRPr="00BF3A92" w14:paraId="661F3783"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EDB687A" w14:textId="77777777" w:rsidR="00834304" w:rsidRDefault="00834304" w:rsidP="00D35466">
            <w:pPr>
              <w:pStyle w:val="Akapitzlist1"/>
              <w:numPr>
                <w:ilvl w:val="0"/>
                <w:numId w:val="8"/>
              </w:numPr>
              <w:spacing w:before="0" w:line="240" w:lineRule="auto"/>
              <w:ind w:left="0" w:firstLine="0"/>
              <w:jc w:val="left"/>
              <w:rPr>
                <w:rFonts w:cs="Calibri"/>
                <w:b/>
                <w:szCs w:val="20"/>
                <w:lang w:eastAsia="pl-PL"/>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243B710" w14:textId="77777777" w:rsidR="00834304" w:rsidRDefault="00834304" w:rsidP="00D35466">
            <w:pPr>
              <w:pStyle w:val="Normalny1"/>
              <w:spacing w:before="0" w:line="240" w:lineRule="auto"/>
              <w:jc w:val="center"/>
              <w:rPr>
                <w:b/>
                <w:color w:val="000000"/>
                <w:szCs w:val="20"/>
                <w:lang w:eastAsia="pl-PL"/>
              </w:rPr>
            </w:pPr>
            <w:r>
              <w:rPr>
                <w:b/>
                <w:color w:val="000000"/>
                <w:szCs w:val="20"/>
                <w:lang w:eastAsia="pl-PL"/>
              </w:rPr>
              <w:t>Demonstrator</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AD290C4" w14:textId="77777777" w:rsidR="00834304" w:rsidRDefault="00834304" w:rsidP="00D35466">
            <w:pPr>
              <w:pStyle w:val="Normalny1"/>
              <w:spacing w:before="0" w:line="240" w:lineRule="auto"/>
              <w:jc w:val="left"/>
              <w:rPr>
                <w:color w:val="000000"/>
                <w:szCs w:val="20"/>
                <w:lang w:eastAsia="pl-PL"/>
              </w:rPr>
            </w:pPr>
            <w:r>
              <w:rPr>
                <w:color w:val="000000"/>
                <w:szCs w:val="20"/>
                <w:lang w:eastAsia="pl-PL"/>
              </w:rPr>
              <w:t>Kondygnacje</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B0892A3" w14:textId="191A123D" w:rsidR="00834304" w:rsidRDefault="00834304" w:rsidP="00D35466">
            <w:pPr>
              <w:pStyle w:val="Normalny1"/>
              <w:spacing w:before="0" w:line="240" w:lineRule="auto"/>
              <w:jc w:val="left"/>
            </w:pPr>
            <w:r>
              <w:rPr>
                <w:rStyle w:val="Domylnaczcionkaakapitu1"/>
                <w:color w:val="000000"/>
                <w:szCs w:val="20"/>
                <w:lang w:eastAsia="pl-PL"/>
              </w:rPr>
              <w:t xml:space="preserve">Wymaga się </w:t>
            </w:r>
            <w:r>
              <w:rPr>
                <w:rStyle w:val="Domylnaczcionkaakapitu1"/>
                <w:szCs w:val="20"/>
                <w:lang w:eastAsia="pl-PL"/>
              </w:rPr>
              <w:t>nie mniej niż 3 kondygnacji nadziemnych.</w:t>
            </w:r>
          </w:p>
        </w:tc>
      </w:tr>
      <w:tr w:rsidR="00834304" w:rsidRPr="00BF3A92" w14:paraId="3A530256"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56A19AC5" w14:textId="77777777" w:rsidR="00834304" w:rsidRDefault="00834304" w:rsidP="00D35466">
            <w:pPr>
              <w:pStyle w:val="Akapitzlist1"/>
              <w:numPr>
                <w:ilvl w:val="0"/>
                <w:numId w:val="8"/>
              </w:numPr>
              <w:spacing w:before="0" w:line="240" w:lineRule="auto"/>
              <w:ind w:left="0" w:firstLine="0"/>
              <w:jc w:val="left"/>
              <w:rPr>
                <w:rFonts w:cs="Calibri"/>
                <w:b/>
                <w:bCs/>
                <w:szCs w:val="20"/>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0BB4CEA" w14:textId="77777777" w:rsidR="00834304" w:rsidRDefault="00834304" w:rsidP="00D35466">
            <w:pPr>
              <w:pStyle w:val="Normalny1"/>
              <w:spacing w:before="0" w:line="240" w:lineRule="auto"/>
              <w:jc w:val="center"/>
              <w:rPr>
                <w:b/>
                <w:color w:val="000000"/>
                <w:szCs w:val="20"/>
                <w:lang w:eastAsia="pl-PL"/>
              </w:rPr>
            </w:pPr>
            <w:r>
              <w:rPr>
                <w:b/>
                <w:color w:val="000000"/>
                <w:szCs w:val="20"/>
                <w:lang w:eastAsia="pl-PL"/>
              </w:rPr>
              <w:t>Demonstrator</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C825C36" w14:textId="77777777" w:rsidR="00834304" w:rsidRDefault="00834304" w:rsidP="00D35466">
            <w:pPr>
              <w:pStyle w:val="Normalny1"/>
              <w:spacing w:before="0" w:line="240" w:lineRule="auto"/>
              <w:jc w:val="left"/>
              <w:rPr>
                <w:color w:val="000000"/>
                <w:szCs w:val="20"/>
                <w:lang w:eastAsia="pl-PL"/>
              </w:rPr>
            </w:pPr>
            <w:r>
              <w:rPr>
                <w:color w:val="000000"/>
                <w:szCs w:val="20"/>
                <w:lang w:eastAsia="pl-PL"/>
              </w:rPr>
              <w:t>Wysokość kondygnacji</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0186E17" w14:textId="736EE728" w:rsidR="00834304" w:rsidRDefault="00834304" w:rsidP="00D35466">
            <w:pPr>
              <w:pStyle w:val="Normalny1"/>
              <w:spacing w:before="0" w:line="240" w:lineRule="auto"/>
              <w:jc w:val="left"/>
            </w:pPr>
            <w:r>
              <w:rPr>
                <w:rStyle w:val="Domylnaczcionkaakapitu1"/>
                <w:color w:val="000000"/>
                <w:szCs w:val="20"/>
                <w:lang w:eastAsia="pl-PL"/>
              </w:rPr>
              <w:t xml:space="preserve">Wymaga się w całym budynku minimalnej wysokości kondygnacji 260 cm mierzonej od poziomu wykończonej posadzki do poziomu wykończonego sufitu. </w:t>
            </w:r>
            <w:r>
              <w:t xml:space="preserve">Dopuszcza się obniżenie wysokości </w:t>
            </w:r>
            <w:ins w:id="1" w:author="Autor">
              <w:r w:rsidR="000933A8">
                <w:t xml:space="preserve">w mieszkaniach </w:t>
              </w:r>
            </w:ins>
            <w:r>
              <w:t>do min. 240 centymetrów w pomieszczeniach komunikacji, łazienkach itp. ze względu na urządzenia i przewody wentylacji.</w:t>
            </w:r>
          </w:p>
        </w:tc>
      </w:tr>
      <w:tr w:rsidR="00834304" w:rsidRPr="00BF3A92" w14:paraId="5084371F"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1D8D6DCB" w14:textId="77777777" w:rsidR="00834304" w:rsidRDefault="00834304" w:rsidP="00D35466">
            <w:pPr>
              <w:pStyle w:val="Akapitzlist1"/>
              <w:numPr>
                <w:ilvl w:val="0"/>
                <w:numId w:val="8"/>
              </w:numPr>
              <w:spacing w:before="0" w:line="240" w:lineRule="auto"/>
              <w:ind w:left="0" w:firstLine="0"/>
              <w:jc w:val="left"/>
              <w:rPr>
                <w:rFonts w:cs="Calibri"/>
                <w:b/>
                <w:szCs w:val="20"/>
                <w:lang w:eastAsia="pl-PL"/>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5B9C256" w14:textId="77777777" w:rsidR="00834304" w:rsidRDefault="00834304" w:rsidP="00D35466">
            <w:pPr>
              <w:pStyle w:val="Normalny1"/>
              <w:spacing w:before="0" w:line="240" w:lineRule="auto"/>
              <w:jc w:val="center"/>
              <w:rPr>
                <w:b/>
                <w:color w:val="000000"/>
                <w:szCs w:val="20"/>
                <w:lang w:eastAsia="pl-PL"/>
              </w:rPr>
            </w:pPr>
            <w:r>
              <w:rPr>
                <w:b/>
                <w:color w:val="000000"/>
                <w:szCs w:val="20"/>
                <w:lang w:eastAsia="pl-PL"/>
              </w:rPr>
              <w:t>Demonstrator</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26142EB" w14:textId="77777777" w:rsidR="00834304" w:rsidRDefault="00834304" w:rsidP="00D35466">
            <w:pPr>
              <w:pStyle w:val="Normalny1"/>
              <w:spacing w:before="0" w:line="240" w:lineRule="auto"/>
              <w:jc w:val="left"/>
              <w:rPr>
                <w:color w:val="000000"/>
                <w:szCs w:val="20"/>
                <w:lang w:eastAsia="pl-PL"/>
              </w:rPr>
            </w:pPr>
            <w:r>
              <w:rPr>
                <w:color w:val="000000"/>
                <w:szCs w:val="20"/>
                <w:lang w:eastAsia="pl-PL"/>
              </w:rPr>
              <w:t>Ściany</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8511DDD" w14:textId="77777777" w:rsidR="00834304" w:rsidRDefault="00834304" w:rsidP="00D35466">
            <w:pPr>
              <w:pStyle w:val="Normalny1"/>
              <w:spacing w:before="0" w:line="240" w:lineRule="auto"/>
              <w:jc w:val="left"/>
            </w:pPr>
            <w:r>
              <w:rPr>
                <w:rStyle w:val="Domylnaczcionkaakapitu1"/>
                <w:color w:val="000000"/>
                <w:szCs w:val="20"/>
                <w:lang w:eastAsia="pl-PL"/>
              </w:rPr>
              <w:t xml:space="preserve">Wymaga się wbudowania wszystkich przegród pionowych, w tym ścian działowych wydzielających pomieszczenia w obrębie mieszkań. </w:t>
            </w:r>
          </w:p>
        </w:tc>
      </w:tr>
      <w:tr w:rsidR="00834304" w:rsidRPr="00BF3A92" w14:paraId="1AFAF568"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B438603" w14:textId="77777777" w:rsidR="00834304" w:rsidRDefault="00834304" w:rsidP="00D35466">
            <w:pPr>
              <w:pStyle w:val="Akapitzlist1"/>
              <w:numPr>
                <w:ilvl w:val="0"/>
                <w:numId w:val="8"/>
              </w:numPr>
              <w:spacing w:before="0" w:line="240" w:lineRule="auto"/>
              <w:ind w:left="0" w:firstLine="0"/>
              <w:jc w:val="left"/>
              <w:rPr>
                <w:rFonts w:cs="Calibri"/>
                <w:b/>
                <w:szCs w:val="20"/>
                <w:lang w:eastAsia="pl-PL"/>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879148D" w14:textId="77777777" w:rsidR="00834304" w:rsidRDefault="00834304" w:rsidP="00D35466">
            <w:pPr>
              <w:pStyle w:val="Normalny1"/>
              <w:spacing w:before="0" w:line="240" w:lineRule="auto"/>
              <w:jc w:val="center"/>
              <w:rPr>
                <w:b/>
                <w:color w:val="000000"/>
                <w:szCs w:val="20"/>
                <w:lang w:eastAsia="pl-PL"/>
              </w:rPr>
            </w:pPr>
            <w:r>
              <w:rPr>
                <w:b/>
                <w:color w:val="000000"/>
                <w:szCs w:val="20"/>
                <w:lang w:eastAsia="pl-PL"/>
              </w:rPr>
              <w:t>Demonstrator</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81661FB" w14:textId="77777777" w:rsidR="00834304" w:rsidRDefault="00834304" w:rsidP="00D35466">
            <w:pPr>
              <w:pStyle w:val="Normalny1"/>
              <w:spacing w:before="0" w:line="240" w:lineRule="auto"/>
              <w:jc w:val="left"/>
              <w:rPr>
                <w:color w:val="000000"/>
                <w:szCs w:val="20"/>
                <w:lang w:eastAsia="pl-PL"/>
              </w:rPr>
            </w:pPr>
            <w:r>
              <w:rPr>
                <w:color w:val="000000"/>
                <w:szCs w:val="20"/>
                <w:lang w:eastAsia="pl-PL"/>
              </w:rPr>
              <w:t>Stropy</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DB99E38" w14:textId="77777777" w:rsidR="00834304" w:rsidRDefault="00834304" w:rsidP="00D35466">
            <w:pPr>
              <w:pStyle w:val="Normalny1"/>
              <w:spacing w:before="0" w:line="240" w:lineRule="auto"/>
              <w:jc w:val="left"/>
              <w:rPr>
                <w:color w:val="000000"/>
                <w:szCs w:val="20"/>
                <w:lang w:eastAsia="pl-PL"/>
              </w:rPr>
            </w:pPr>
            <w:r>
              <w:rPr>
                <w:color w:val="000000"/>
                <w:szCs w:val="20"/>
                <w:lang w:eastAsia="pl-PL"/>
              </w:rPr>
              <w:t xml:space="preserve">Wymaga się wbudowania wszystkich przegród poziomych. </w:t>
            </w:r>
          </w:p>
        </w:tc>
      </w:tr>
      <w:tr w:rsidR="00834304" w:rsidRPr="00BF3A92" w14:paraId="2E36D508"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8A544B7" w14:textId="77777777" w:rsidR="00834304" w:rsidRDefault="00834304" w:rsidP="00D35466">
            <w:pPr>
              <w:pStyle w:val="Akapitzlist1"/>
              <w:numPr>
                <w:ilvl w:val="0"/>
                <w:numId w:val="8"/>
              </w:numPr>
              <w:spacing w:before="0" w:line="240" w:lineRule="auto"/>
              <w:ind w:left="0" w:firstLine="0"/>
              <w:jc w:val="left"/>
              <w:rPr>
                <w:rFonts w:cs="Calibri"/>
                <w:b/>
                <w:szCs w:val="20"/>
                <w:lang w:eastAsia="pl-PL"/>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749E137" w14:textId="77777777" w:rsidR="00834304" w:rsidRDefault="00834304" w:rsidP="00D35466">
            <w:pPr>
              <w:pStyle w:val="Normalny1"/>
              <w:spacing w:before="0" w:line="240" w:lineRule="auto"/>
              <w:jc w:val="center"/>
              <w:rPr>
                <w:b/>
                <w:color w:val="000000"/>
                <w:szCs w:val="20"/>
                <w:lang w:eastAsia="pl-PL"/>
              </w:rPr>
            </w:pPr>
            <w:r>
              <w:rPr>
                <w:b/>
                <w:color w:val="000000"/>
                <w:szCs w:val="20"/>
                <w:lang w:eastAsia="pl-PL"/>
              </w:rPr>
              <w:t>Demonstrator</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851F8CA" w14:textId="77777777" w:rsidR="00834304" w:rsidRDefault="00834304" w:rsidP="00D35466">
            <w:pPr>
              <w:pStyle w:val="Normalny1"/>
              <w:spacing w:before="0" w:line="240" w:lineRule="auto"/>
              <w:jc w:val="left"/>
              <w:rPr>
                <w:color w:val="000000"/>
                <w:szCs w:val="20"/>
                <w:lang w:eastAsia="pl-PL"/>
              </w:rPr>
            </w:pPr>
            <w:r>
              <w:rPr>
                <w:color w:val="000000"/>
                <w:szCs w:val="20"/>
                <w:lang w:eastAsia="pl-PL"/>
              </w:rPr>
              <w:t>Dach</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BC20FE3" w14:textId="05E97832" w:rsidR="00834304" w:rsidRDefault="00834304" w:rsidP="00D35466">
            <w:pPr>
              <w:pStyle w:val="Normalny1"/>
              <w:spacing w:before="0" w:line="240" w:lineRule="auto"/>
              <w:jc w:val="left"/>
            </w:pPr>
            <w:r w:rsidRPr="5DA4011F">
              <w:rPr>
                <w:rStyle w:val="Domylnaczcionkaakapitu1"/>
                <w:color w:val="000000" w:themeColor="text1"/>
                <w:lang w:eastAsia="pl-PL"/>
              </w:rPr>
              <w:t xml:space="preserve">Wymaga się </w:t>
            </w:r>
            <w:r w:rsidR="00B72840" w:rsidRPr="5DA4011F">
              <w:rPr>
                <w:rStyle w:val="Domylnaczcionkaakapitu1"/>
                <w:color w:val="000000" w:themeColor="text1"/>
                <w:lang w:eastAsia="pl-PL"/>
              </w:rPr>
              <w:t>przykrycia</w:t>
            </w:r>
            <w:r w:rsidRPr="5DA4011F">
              <w:rPr>
                <w:rStyle w:val="Domylnaczcionkaakapitu1"/>
                <w:color w:val="000000" w:themeColor="text1"/>
                <w:lang w:eastAsia="pl-PL"/>
              </w:rPr>
              <w:t xml:space="preserve"> w postaci dachu o kształcie dwuspadowym lub płaskim, zgodnym z miejscowym planem zagospodarowania przestrzennego lub warunkami zabudowy, z nachyleniem połaci nie większym niż 45 stopni. </w:t>
            </w:r>
            <w:r w:rsidRPr="5DA4011F">
              <w:rPr>
                <w:rStyle w:val="Domylnaczcionkaakapitu1"/>
                <w:color w:val="000000" w:themeColor="text1"/>
                <w:lang w:eastAsia="pl-PL"/>
              </w:rPr>
              <w:lastRenderedPageBreak/>
              <w:t xml:space="preserve">Konstrukcja i wykończenie dachu powinny umożliwiać zamontowanie na nim paneli fotowoltaicznych </w:t>
            </w:r>
            <w:r w:rsidR="00A325E6" w:rsidRPr="5DA4011F">
              <w:rPr>
                <w:rStyle w:val="Domylnaczcionkaakapitu1"/>
                <w:color w:val="000000" w:themeColor="text1"/>
                <w:lang w:eastAsia="pl-PL"/>
              </w:rPr>
              <w:t>lub</w:t>
            </w:r>
            <w:r w:rsidRPr="5DA4011F">
              <w:rPr>
                <w:rStyle w:val="Domylnaczcionkaakapitu1"/>
                <w:color w:val="000000" w:themeColor="text1"/>
                <w:lang w:eastAsia="pl-PL"/>
              </w:rPr>
              <w:t xml:space="preserve"> kolektorów słonecznych, a pokrycie uwzględniać kwestie bezpieczeństwa pożarowego związanego z funkcjonowaniem paneli/kolektorów.</w:t>
            </w:r>
          </w:p>
        </w:tc>
      </w:tr>
      <w:tr w:rsidR="00834304" w:rsidRPr="00BF3A92" w14:paraId="65155369"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8975D44" w14:textId="77777777" w:rsidR="00834304" w:rsidRDefault="00834304" w:rsidP="00D35466">
            <w:pPr>
              <w:pStyle w:val="Akapitzlist1"/>
              <w:numPr>
                <w:ilvl w:val="0"/>
                <w:numId w:val="8"/>
              </w:numPr>
              <w:spacing w:before="0" w:line="240" w:lineRule="auto"/>
              <w:ind w:left="0" w:firstLine="0"/>
              <w:jc w:val="left"/>
              <w:rPr>
                <w:rFonts w:cs="Calibri"/>
                <w:b/>
                <w:szCs w:val="20"/>
                <w:lang w:eastAsia="pl-PL"/>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1E1A683" w14:textId="77777777" w:rsidR="00834304" w:rsidRDefault="00834304" w:rsidP="00D35466">
            <w:pPr>
              <w:pStyle w:val="Normalny1"/>
              <w:spacing w:before="0" w:line="240" w:lineRule="auto"/>
              <w:jc w:val="center"/>
              <w:rPr>
                <w:b/>
                <w:color w:val="000000"/>
                <w:szCs w:val="20"/>
                <w:lang w:eastAsia="pl-PL"/>
              </w:rPr>
            </w:pPr>
            <w:r>
              <w:rPr>
                <w:b/>
                <w:color w:val="000000"/>
                <w:szCs w:val="20"/>
                <w:lang w:eastAsia="pl-PL"/>
              </w:rPr>
              <w:t>Demonstrator</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8BDBAE5" w14:textId="77777777" w:rsidR="00834304" w:rsidRDefault="00834304" w:rsidP="00D35466">
            <w:pPr>
              <w:pStyle w:val="Normalny1"/>
              <w:spacing w:before="0" w:line="240" w:lineRule="auto"/>
              <w:jc w:val="left"/>
              <w:rPr>
                <w:color w:val="000000"/>
                <w:szCs w:val="20"/>
                <w:lang w:eastAsia="pl-PL"/>
              </w:rPr>
            </w:pPr>
            <w:r>
              <w:rPr>
                <w:color w:val="000000"/>
                <w:szCs w:val="20"/>
                <w:lang w:eastAsia="pl-PL"/>
              </w:rPr>
              <w:t>Rynny i rury spustowe, obróbki blacharskie</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1B7ABB8" w14:textId="77777777" w:rsidR="00834304" w:rsidRDefault="00834304" w:rsidP="00D35466">
            <w:pPr>
              <w:pStyle w:val="Normalny1"/>
              <w:spacing w:before="0" w:line="240" w:lineRule="auto"/>
              <w:jc w:val="left"/>
              <w:rPr>
                <w:color w:val="000000"/>
                <w:szCs w:val="20"/>
                <w:lang w:eastAsia="pl-PL"/>
              </w:rPr>
            </w:pPr>
            <w:r>
              <w:rPr>
                <w:color w:val="000000"/>
                <w:szCs w:val="20"/>
                <w:lang w:eastAsia="pl-PL"/>
              </w:rPr>
              <w:t>Wymaga się kompletnego orynnowania w postaci rynien i rur spustowych oraz kompletu obróbek blacharskich zapewniających skuteczne odprowadzenie wód opadowych poza budynek. W przypadku podłączenia systemu do zbiornika retencyjnego wymaga się zamontowania koszy i rewizji umożliwiających odseparowanie liści od wody opadowej oraz łatwe czyszczenie rynien i rur spustowych.</w:t>
            </w:r>
          </w:p>
        </w:tc>
      </w:tr>
      <w:tr w:rsidR="00834304" w:rsidRPr="00BF3A92" w14:paraId="1E11CAE7"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E2DCDEA" w14:textId="77777777" w:rsidR="00834304" w:rsidRDefault="00834304" w:rsidP="00D35466">
            <w:pPr>
              <w:pStyle w:val="Akapitzlist1"/>
              <w:numPr>
                <w:ilvl w:val="0"/>
                <w:numId w:val="8"/>
              </w:numPr>
              <w:spacing w:before="0" w:line="240" w:lineRule="auto"/>
              <w:ind w:left="0" w:firstLine="0"/>
              <w:jc w:val="left"/>
              <w:rPr>
                <w:rFonts w:cs="Calibri"/>
                <w:b/>
                <w:szCs w:val="20"/>
                <w:lang w:eastAsia="pl-PL"/>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E4183FE" w14:textId="77777777" w:rsidR="00834304" w:rsidRDefault="00834304" w:rsidP="00D35466">
            <w:pPr>
              <w:pStyle w:val="Normalny1"/>
              <w:spacing w:before="0" w:line="240" w:lineRule="auto"/>
              <w:jc w:val="center"/>
              <w:rPr>
                <w:b/>
                <w:color w:val="000000"/>
                <w:szCs w:val="20"/>
                <w:lang w:eastAsia="pl-PL"/>
              </w:rPr>
            </w:pPr>
            <w:r>
              <w:rPr>
                <w:b/>
                <w:color w:val="000000"/>
                <w:szCs w:val="20"/>
                <w:lang w:eastAsia="pl-PL"/>
              </w:rPr>
              <w:t>Demonstrator</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2717605" w14:textId="77777777" w:rsidR="00834304" w:rsidRDefault="00834304" w:rsidP="00D35466">
            <w:pPr>
              <w:pStyle w:val="Normalny1"/>
              <w:spacing w:before="0" w:line="240" w:lineRule="auto"/>
              <w:jc w:val="left"/>
              <w:rPr>
                <w:color w:val="000000"/>
                <w:szCs w:val="20"/>
                <w:lang w:eastAsia="pl-PL"/>
              </w:rPr>
            </w:pPr>
            <w:r>
              <w:rPr>
                <w:color w:val="000000"/>
                <w:szCs w:val="20"/>
                <w:lang w:eastAsia="pl-PL"/>
              </w:rPr>
              <w:t>Standard wykończenia</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5C99A5A" w14:textId="247FFFCD" w:rsidR="00834304" w:rsidRDefault="00834304" w:rsidP="00D35466">
            <w:pPr>
              <w:pStyle w:val="Normalny1"/>
              <w:spacing w:before="0" w:line="240" w:lineRule="auto"/>
              <w:jc w:val="left"/>
              <w:rPr>
                <w:color w:val="000000"/>
                <w:szCs w:val="20"/>
                <w:lang w:eastAsia="pl-PL"/>
              </w:rPr>
            </w:pPr>
            <w:r>
              <w:rPr>
                <w:color w:val="000000"/>
                <w:szCs w:val="20"/>
                <w:lang w:eastAsia="pl-PL"/>
              </w:rPr>
              <w:t>Wymaga się wykonania wszystkich pomieszczeń w budynku z wykończoną podłogą, pomalowanymi powierzchniami ścian i sufitów, kompletną stolarką lub ślusarką drzwiową i okienną, kompletnymi instalacjami wewnętrznymi oraz urządzeniami budowlanymi zapewniającymi możliwość funkcjonowania budynku zgodnie z przeznaczeniem, a także docelowym zagospodarowaniem terenu.</w:t>
            </w:r>
          </w:p>
        </w:tc>
      </w:tr>
      <w:tr w:rsidR="00834304" w:rsidRPr="00BF3A92" w14:paraId="14862537"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BA1B38C" w14:textId="77777777" w:rsidR="00834304" w:rsidRDefault="00834304" w:rsidP="00D35466">
            <w:pPr>
              <w:pStyle w:val="Akapitzlist1"/>
              <w:numPr>
                <w:ilvl w:val="0"/>
                <w:numId w:val="8"/>
              </w:numPr>
              <w:spacing w:before="0" w:line="240" w:lineRule="auto"/>
              <w:ind w:left="0" w:firstLine="0"/>
              <w:jc w:val="left"/>
              <w:rPr>
                <w:rFonts w:cs="Calibri"/>
                <w:b/>
                <w:bCs/>
                <w:szCs w:val="20"/>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571BB1A" w14:textId="77777777" w:rsidR="00834304" w:rsidRDefault="00834304" w:rsidP="00D35466">
            <w:pPr>
              <w:pStyle w:val="Normalny1"/>
              <w:spacing w:before="0" w:line="240" w:lineRule="auto"/>
              <w:jc w:val="center"/>
              <w:rPr>
                <w:b/>
                <w:color w:val="000000"/>
                <w:szCs w:val="20"/>
                <w:lang w:eastAsia="pl-PL"/>
              </w:rPr>
            </w:pPr>
            <w:r>
              <w:rPr>
                <w:b/>
                <w:color w:val="000000"/>
                <w:szCs w:val="20"/>
                <w:lang w:eastAsia="pl-PL"/>
              </w:rPr>
              <w:t>Demonstrator</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723CBF5" w14:textId="77777777" w:rsidR="00834304" w:rsidRDefault="00834304" w:rsidP="00D35466">
            <w:pPr>
              <w:pStyle w:val="Normalny1"/>
              <w:spacing w:before="0" w:line="240" w:lineRule="auto"/>
              <w:jc w:val="left"/>
              <w:rPr>
                <w:color w:val="000000"/>
                <w:szCs w:val="20"/>
                <w:lang w:eastAsia="pl-PL"/>
              </w:rPr>
            </w:pPr>
            <w:r>
              <w:rPr>
                <w:color w:val="000000"/>
                <w:szCs w:val="20"/>
                <w:lang w:eastAsia="pl-PL"/>
              </w:rPr>
              <w:t>Podłoga w mieszkaniach</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354450E" w14:textId="02DD2094" w:rsidR="00834304" w:rsidRDefault="00834304" w:rsidP="00925CA9">
            <w:pPr>
              <w:pStyle w:val="Tekstkomentarza"/>
            </w:pPr>
            <w:r>
              <w:rPr>
                <w:rStyle w:val="Domylnaczcionkaakapitu1"/>
                <w:color w:val="000000"/>
                <w:lang w:eastAsia="pl-PL"/>
              </w:rPr>
              <w:t xml:space="preserve">Wymaga się wykończenia posadzek we wszystkich mieszkaniach wraz z listwami przypodłogowymi, dylatacyjnymi. </w:t>
            </w:r>
            <w:r>
              <w:t>Należy unikać progów wewnątrz lokalu mieszkania poza progiem w drzwiach wejściowych</w:t>
            </w:r>
            <w:r>
              <w:rPr>
                <w:rStyle w:val="Domylnaczcionkaakapitu1"/>
                <w:color w:val="000000"/>
                <w:lang w:eastAsia="pl-PL"/>
              </w:rPr>
              <w:t xml:space="preserve">. Posadzka musi być równa i gładka, zgodnie z aktualnymi normami technicznymi dotyczącymi dopuszczalnych odchyłek wymiarowych. W salonie i sypialniach wymagana </w:t>
            </w:r>
            <w:r>
              <w:t>klepka/deska podłogowa lita lub warstwowa z wierzchnią warstwa drewna min 4 mm,</w:t>
            </w:r>
            <w:r>
              <w:rPr>
                <w:rStyle w:val="Domylnaczcionkaakapitu1"/>
                <w:color w:val="000000"/>
                <w:lang w:eastAsia="pl-PL"/>
              </w:rPr>
              <w:t xml:space="preserve"> w WC i łazience wymagana posadzka ceramiczna, antypoślizgowa min. R11, w kuchni lub aneksach kuchennych posadzka ceramiczna, antypoślizgowa min. R10.</w:t>
            </w:r>
            <w:ins w:id="2" w:author="Autor">
              <w:r w:rsidR="000F42AB">
                <w:t xml:space="preserve"> </w:t>
              </w:r>
              <w:r w:rsidR="000F42AB" w:rsidRPr="000F42AB">
                <w:rPr>
                  <w:rStyle w:val="Domylnaczcionkaakapitu1"/>
                  <w:color w:val="000000"/>
                  <w:lang w:eastAsia="pl-PL"/>
                </w:rPr>
                <w:t>Zamiast posadzek ceramicznych można zastosować wylewki jednorodne.</w:t>
              </w:r>
            </w:ins>
          </w:p>
        </w:tc>
      </w:tr>
      <w:tr w:rsidR="00834304" w:rsidRPr="00BF3A92" w14:paraId="47AC3B4A"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94E6DB1" w14:textId="77777777" w:rsidR="00834304" w:rsidRDefault="00834304" w:rsidP="00D35466">
            <w:pPr>
              <w:pStyle w:val="Akapitzlist1"/>
              <w:numPr>
                <w:ilvl w:val="0"/>
                <w:numId w:val="8"/>
              </w:numPr>
              <w:spacing w:before="0" w:line="240" w:lineRule="auto"/>
              <w:ind w:left="0" w:firstLine="0"/>
              <w:jc w:val="left"/>
              <w:rPr>
                <w:rFonts w:cs="Calibri"/>
                <w:b/>
                <w:bCs/>
                <w:szCs w:val="20"/>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0D320C7" w14:textId="77777777" w:rsidR="00834304" w:rsidRDefault="00834304" w:rsidP="00D35466">
            <w:pPr>
              <w:pStyle w:val="Normalny1"/>
              <w:spacing w:before="0" w:line="240" w:lineRule="auto"/>
              <w:jc w:val="center"/>
              <w:rPr>
                <w:b/>
                <w:color w:val="000000"/>
                <w:szCs w:val="20"/>
                <w:lang w:eastAsia="pl-PL"/>
              </w:rPr>
            </w:pPr>
            <w:r>
              <w:rPr>
                <w:b/>
                <w:color w:val="000000"/>
                <w:szCs w:val="20"/>
                <w:lang w:eastAsia="pl-PL"/>
              </w:rPr>
              <w:t>Demonstrator</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E9D4756" w14:textId="77777777" w:rsidR="00834304" w:rsidRDefault="00834304" w:rsidP="00D35466">
            <w:pPr>
              <w:pStyle w:val="Normalny1"/>
              <w:spacing w:before="0" w:line="240" w:lineRule="auto"/>
              <w:jc w:val="left"/>
              <w:rPr>
                <w:color w:val="000000"/>
                <w:szCs w:val="20"/>
                <w:lang w:eastAsia="pl-PL"/>
              </w:rPr>
            </w:pPr>
            <w:r>
              <w:rPr>
                <w:color w:val="000000"/>
                <w:szCs w:val="20"/>
                <w:lang w:eastAsia="pl-PL"/>
              </w:rPr>
              <w:t>Ściany i sufity w mieszkaniach</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2C68E4E" w14:textId="298A8392" w:rsidR="00834304" w:rsidRDefault="00834304" w:rsidP="00D35466">
            <w:pPr>
              <w:pStyle w:val="Normalny1"/>
              <w:spacing w:before="0" w:line="240" w:lineRule="auto"/>
              <w:jc w:val="left"/>
            </w:pPr>
            <w:r>
              <w:rPr>
                <w:rStyle w:val="Domylnaczcionkaakapitu1"/>
                <w:szCs w:val="20"/>
                <w:lang w:eastAsia="pl-PL"/>
              </w:rPr>
              <w:t xml:space="preserve">Wymaga się wykończenia powierzchni ścian i sufitów we wszystkich mieszkaniach w sposób, który umożliwi mycie i usuwanie zabrudzeń: farba niskoemisyjna z niską zawartością LZO, pigment do barwienia również z niską zawartością LZO, wysoka odporność na ścieranie i szorowanie na mokro - I klasa wg PN-EN ISO 13300:2003. Posadzki i sufity mają być </w:t>
            </w:r>
            <w:r>
              <w:rPr>
                <w:rStyle w:val="Domylnaczcionkaakapitu1"/>
                <w:color w:val="000000"/>
                <w:szCs w:val="20"/>
                <w:lang w:eastAsia="pl-PL"/>
              </w:rPr>
              <w:t>równe i gładkie, zgodnie z aktualnymi normami technicznymi dotyczącymi dopuszczalnych odchyłek wymiarowych.</w:t>
            </w:r>
          </w:p>
        </w:tc>
      </w:tr>
      <w:tr w:rsidR="00834304" w:rsidRPr="00BF3A92" w14:paraId="42C5CF21"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356B63D8" w14:textId="77777777" w:rsidR="00834304" w:rsidRDefault="00834304" w:rsidP="00D35466">
            <w:pPr>
              <w:pStyle w:val="Akapitzlist1"/>
              <w:numPr>
                <w:ilvl w:val="0"/>
                <w:numId w:val="8"/>
              </w:numPr>
              <w:spacing w:before="0" w:line="240" w:lineRule="auto"/>
              <w:ind w:left="0" w:firstLine="0"/>
              <w:jc w:val="left"/>
              <w:rPr>
                <w:rFonts w:cs="Calibri"/>
                <w:b/>
                <w:bCs/>
                <w:szCs w:val="20"/>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3E226C3" w14:textId="77777777" w:rsidR="00834304" w:rsidRDefault="00834304" w:rsidP="00D35466">
            <w:pPr>
              <w:pStyle w:val="Normalny1"/>
              <w:spacing w:before="0" w:line="240" w:lineRule="auto"/>
              <w:jc w:val="center"/>
              <w:rPr>
                <w:b/>
                <w:color w:val="000000"/>
                <w:szCs w:val="20"/>
                <w:lang w:eastAsia="pl-PL"/>
              </w:rPr>
            </w:pPr>
            <w:r>
              <w:rPr>
                <w:b/>
                <w:color w:val="000000"/>
                <w:szCs w:val="20"/>
                <w:lang w:eastAsia="pl-PL"/>
              </w:rPr>
              <w:t>Demonstrator</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5F60A1D" w14:textId="77777777" w:rsidR="00834304" w:rsidRDefault="00834304" w:rsidP="00D35466">
            <w:pPr>
              <w:pStyle w:val="Normalny1"/>
              <w:spacing w:before="0" w:line="240" w:lineRule="auto"/>
              <w:jc w:val="left"/>
              <w:rPr>
                <w:color w:val="000000"/>
                <w:szCs w:val="20"/>
                <w:lang w:eastAsia="pl-PL"/>
              </w:rPr>
            </w:pPr>
            <w:r>
              <w:rPr>
                <w:color w:val="000000"/>
                <w:szCs w:val="20"/>
                <w:lang w:eastAsia="pl-PL"/>
              </w:rPr>
              <w:t>Drzwi wejściowe do mieszkań</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AEEDD5E" w14:textId="1237936C" w:rsidR="00834304" w:rsidRDefault="00834304" w:rsidP="00A022B5">
            <w:pPr>
              <w:pStyle w:val="Normalny1"/>
              <w:spacing w:before="0" w:line="240" w:lineRule="auto"/>
              <w:jc w:val="left"/>
            </w:pPr>
            <w:r>
              <w:rPr>
                <w:rStyle w:val="Domylnaczcionkaakapitu1"/>
                <w:szCs w:val="20"/>
                <w:lang w:eastAsia="pl-PL"/>
              </w:rPr>
              <w:t>Wymaga się drzwi wejściowych jednoskrzydłowych do każdego mieszkania w komplecie z ościeżnicą, progiem zapewniające bezpieczny dostęp do lokalu, okuciami; drzwi w 3 klasie odporności na włamanie (PN-EN 1627:2012P; wizjer s</w:t>
            </w:r>
            <w:r w:rsidR="00B72840">
              <w:rPr>
                <w:rStyle w:val="Domylnaczcionkaakapitu1"/>
                <w:szCs w:val="20"/>
                <w:lang w:eastAsia="pl-PL"/>
              </w:rPr>
              <w:t>zerokokątny, zamek atestowany).</w:t>
            </w:r>
            <w:r w:rsidR="00B72840">
              <w:rPr>
                <w:rStyle w:val="Domylnaczcionkaakapitu1"/>
                <w:szCs w:val="20"/>
                <w:lang w:eastAsia="pl-PL"/>
              </w:rPr>
              <w:br/>
            </w:r>
            <w:r>
              <w:rPr>
                <w:rStyle w:val="Domylnaczcionkaakapitu1"/>
                <w:szCs w:val="20"/>
                <w:lang w:eastAsia="pl-PL"/>
              </w:rPr>
              <w:t>Ud= &lt; 1,3 W/(</w:t>
            </w:r>
            <w:r w:rsidR="00C37C54" w:rsidRPr="00C37C54">
              <w:rPr>
                <w:rStyle w:val="Domylnaczcionkaakapitu1"/>
                <w:szCs w:val="20"/>
                <w:lang w:eastAsia="pl-PL"/>
              </w:rPr>
              <w:t>m</w:t>
            </w:r>
            <w:r w:rsidR="00C37C54" w:rsidRPr="00C37C54">
              <w:rPr>
                <w:rStyle w:val="Domylnaczcionkaakapitu1"/>
                <w:szCs w:val="20"/>
                <w:vertAlign w:val="superscript"/>
                <w:lang w:eastAsia="pl-PL"/>
              </w:rPr>
              <w:t>2</w:t>
            </w:r>
            <w:r>
              <w:rPr>
                <w:rStyle w:val="Domylnaczcionkaakapitu1"/>
                <w:szCs w:val="20"/>
                <w:lang w:eastAsia="pl-PL"/>
              </w:rPr>
              <w:t>*K)</w:t>
            </w:r>
            <w:ins w:id="3" w:author="Autor">
              <w:r w:rsidR="00A022B5">
                <w:t xml:space="preserve"> </w:t>
              </w:r>
              <w:r w:rsidR="00A022B5">
                <w:rPr>
                  <w:rStyle w:val="Domylnaczcionkaakapitu1"/>
                  <w:szCs w:val="20"/>
                  <w:lang w:eastAsia="pl-PL"/>
                </w:rPr>
                <w:t xml:space="preserve">(w przypadku </w:t>
              </w:r>
              <w:r w:rsidR="00A022B5" w:rsidRPr="00A022B5">
                <w:rPr>
                  <w:rStyle w:val="Domylnaczcionkaakapitu1"/>
                  <w:szCs w:val="20"/>
                  <w:lang w:eastAsia="pl-PL"/>
                </w:rPr>
                <w:t>układu galeriowego)</w:t>
              </w:r>
            </w:ins>
            <w:r>
              <w:rPr>
                <w:rStyle w:val="Domylnaczcionkaakapitu1"/>
                <w:szCs w:val="20"/>
                <w:lang w:eastAsia="pl-PL"/>
              </w:rPr>
              <w:t xml:space="preserve">. </w:t>
            </w:r>
            <w:r>
              <w:rPr>
                <w:rStyle w:val="Domylnaczcionkaakapitu1"/>
                <w:szCs w:val="20"/>
                <w:lang w:eastAsia="pl-PL"/>
              </w:rPr>
              <w:br/>
              <w:t>Rw = &gt; 30 dB.</w:t>
            </w:r>
            <w:r>
              <w:rPr>
                <w:rStyle w:val="Domylnaczcionkaakapitu1"/>
                <w:szCs w:val="20"/>
                <w:lang w:eastAsia="pl-PL"/>
              </w:rPr>
              <w:br/>
              <w:t>Warunki użytkowania zgodnie z normą: PN-EN 1192: 2001, tj.</w:t>
            </w:r>
            <w:r>
              <w:rPr>
                <w:rStyle w:val="Domylnaczcionkaakapitu1"/>
                <w:szCs w:val="20"/>
                <w:lang w:eastAsia="pl-PL"/>
              </w:rPr>
              <w:br/>
              <w:t>klasa 5 lub wyższa (100 000 cykli).</w:t>
            </w:r>
          </w:p>
        </w:tc>
      </w:tr>
      <w:tr w:rsidR="00834304" w:rsidRPr="00BF3A92" w14:paraId="0EE7E053"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39A7F9CF" w14:textId="77777777" w:rsidR="00834304" w:rsidRDefault="00834304" w:rsidP="00D35466">
            <w:pPr>
              <w:pStyle w:val="Akapitzlist1"/>
              <w:numPr>
                <w:ilvl w:val="0"/>
                <w:numId w:val="8"/>
              </w:numPr>
              <w:spacing w:before="0" w:line="240" w:lineRule="auto"/>
              <w:ind w:left="0" w:firstLine="0"/>
              <w:jc w:val="left"/>
              <w:rPr>
                <w:rFonts w:cs="Calibri"/>
                <w:b/>
                <w:bCs/>
                <w:szCs w:val="20"/>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C274559" w14:textId="77777777" w:rsidR="00834304" w:rsidRDefault="00834304" w:rsidP="00D35466">
            <w:pPr>
              <w:pStyle w:val="Normalny1"/>
              <w:spacing w:before="0" w:line="240" w:lineRule="auto"/>
              <w:jc w:val="center"/>
              <w:rPr>
                <w:b/>
                <w:color w:val="000000"/>
                <w:szCs w:val="20"/>
                <w:lang w:eastAsia="pl-PL"/>
              </w:rPr>
            </w:pPr>
            <w:r>
              <w:rPr>
                <w:b/>
                <w:color w:val="000000"/>
                <w:szCs w:val="20"/>
                <w:lang w:eastAsia="pl-PL"/>
              </w:rPr>
              <w:t>Demonstrator</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99C6EA8" w14:textId="77777777" w:rsidR="00834304" w:rsidRDefault="00834304" w:rsidP="00D35466">
            <w:pPr>
              <w:pStyle w:val="Normalny1"/>
              <w:spacing w:before="0" w:line="240" w:lineRule="auto"/>
              <w:jc w:val="left"/>
              <w:rPr>
                <w:color w:val="000000"/>
                <w:szCs w:val="20"/>
                <w:lang w:eastAsia="pl-PL"/>
              </w:rPr>
            </w:pPr>
            <w:r>
              <w:rPr>
                <w:color w:val="000000"/>
                <w:szCs w:val="20"/>
                <w:lang w:eastAsia="pl-PL"/>
              </w:rPr>
              <w:t>Balkon/loggia/ taras na gruncie</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14DD84E" w14:textId="0C4F90DE" w:rsidR="00834304" w:rsidRDefault="00834304" w:rsidP="00925CA9">
            <w:pPr>
              <w:pStyle w:val="Normalny1"/>
              <w:spacing w:before="0" w:line="240" w:lineRule="auto"/>
              <w:jc w:val="left"/>
            </w:pPr>
            <w:r w:rsidRPr="00166CD7">
              <w:rPr>
                <w:rStyle w:val="Domylnaczcionkaakapitu10000000"/>
              </w:rPr>
              <w:t xml:space="preserve">Wymaga się zapewnienia dostępu każdego z mieszkań do balkonu lub loggii lub tarasu na gruncie o minimalnej powierzchni </w:t>
            </w:r>
            <w:r w:rsidRPr="00925CA9">
              <w:rPr>
                <w:rStyle w:val="Domylnaczcionkaakapitu10000000"/>
              </w:rPr>
              <w:t xml:space="preserve">użytkowej 5 </w:t>
            </w:r>
            <w:r w:rsidR="00C37C54" w:rsidRPr="00C37C54">
              <w:rPr>
                <w:rStyle w:val="Domylnaczcionkaakapitu10000000"/>
              </w:rPr>
              <w:t>m</w:t>
            </w:r>
            <w:r w:rsidR="00C37C54" w:rsidRPr="00C37C54">
              <w:rPr>
                <w:rStyle w:val="Domylnaczcionkaakapitu10000000"/>
                <w:vertAlign w:val="superscript"/>
              </w:rPr>
              <w:t>2</w:t>
            </w:r>
            <w:r w:rsidRPr="00925CA9">
              <w:rPr>
                <w:rStyle w:val="Domylnaczcionkaakapitu10000000"/>
              </w:rPr>
              <w:t xml:space="preserve"> i m</w:t>
            </w:r>
            <w:r w:rsidRPr="00925CA9">
              <w:rPr>
                <w:rStyle w:val="Domylnaczcionkaakapitu10000000"/>
                <w:lang w:eastAsia="pl-PL"/>
              </w:rPr>
              <w:t>inimalnej głębokości 150 cm</w:t>
            </w:r>
            <w:r w:rsidRPr="00925CA9">
              <w:rPr>
                <w:rStyle w:val="Domylnaczcionkaakapitu10000000"/>
              </w:rPr>
              <w:t>. Między posadzką w pomieszczeniu a posadzką balkonu nie powinno być progu większego niż 2cm. Posadzka balkonu w klasie antypoślizgowości przynajmniej R10. Należy zapewnić oświetlenie zapewniające bezpieczne użytkowanie tej przestrzeni.</w:t>
            </w:r>
          </w:p>
        </w:tc>
      </w:tr>
      <w:tr w:rsidR="00834304" w:rsidRPr="00BF3A92" w14:paraId="5A30379B"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0958101" w14:textId="77777777" w:rsidR="00834304" w:rsidRDefault="00834304" w:rsidP="00D35466">
            <w:pPr>
              <w:pStyle w:val="Akapitzlist1"/>
              <w:numPr>
                <w:ilvl w:val="0"/>
                <w:numId w:val="8"/>
              </w:numPr>
              <w:spacing w:before="0" w:line="240" w:lineRule="auto"/>
              <w:ind w:left="0" w:firstLine="0"/>
              <w:jc w:val="left"/>
              <w:rPr>
                <w:rFonts w:cs="Calibri"/>
                <w:b/>
                <w:bCs/>
                <w:szCs w:val="20"/>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282EDB0" w14:textId="77777777" w:rsidR="00834304" w:rsidRDefault="00834304" w:rsidP="00D35466">
            <w:pPr>
              <w:pStyle w:val="Normalny1"/>
              <w:spacing w:before="0" w:line="240" w:lineRule="auto"/>
              <w:jc w:val="center"/>
              <w:rPr>
                <w:b/>
                <w:color w:val="000000"/>
                <w:szCs w:val="20"/>
                <w:lang w:eastAsia="pl-PL"/>
              </w:rPr>
            </w:pPr>
            <w:r>
              <w:rPr>
                <w:b/>
                <w:color w:val="000000"/>
                <w:szCs w:val="20"/>
                <w:lang w:eastAsia="pl-PL"/>
              </w:rPr>
              <w:t>Demonstrator</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3E5492F" w14:textId="77777777" w:rsidR="00834304" w:rsidRDefault="00834304" w:rsidP="00D35466">
            <w:pPr>
              <w:pStyle w:val="Normalny1"/>
              <w:spacing w:before="0" w:line="240" w:lineRule="auto"/>
              <w:jc w:val="left"/>
              <w:rPr>
                <w:color w:val="000000"/>
                <w:szCs w:val="20"/>
                <w:lang w:eastAsia="pl-PL"/>
              </w:rPr>
            </w:pPr>
            <w:r>
              <w:rPr>
                <w:color w:val="000000"/>
                <w:szCs w:val="20"/>
                <w:lang w:eastAsia="pl-PL"/>
              </w:rPr>
              <w:t>Podłoga w pomieszczeniach budynku poza mieszkaniami</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E357E84" w14:textId="6C32133B" w:rsidR="00834304" w:rsidRDefault="00834304" w:rsidP="00D35466">
            <w:pPr>
              <w:pStyle w:val="Normalny1"/>
              <w:spacing w:before="0" w:line="240" w:lineRule="auto"/>
              <w:jc w:val="left"/>
            </w:pPr>
            <w:r w:rsidRPr="5DA4011F">
              <w:rPr>
                <w:color w:val="000000" w:themeColor="text1"/>
                <w:lang w:eastAsia="pl-PL"/>
              </w:rPr>
              <w:t>W pomieszczeniach niebędących mieszkaniami wymaga się dostosowania rodzaju wykończenia podłogi do planowanej funkcji pomieszczenia. Należy zapewnić klasę antypoślizgowości R11 lub wyższą (na podjazdach R12). Wymaga</w:t>
            </w:r>
            <w:r w:rsidRPr="5DA4011F">
              <w:rPr>
                <w:rStyle w:val="Domylnaczcionkaakapitu1"/>
                <w:color w:val="000000" w:themeColor="text1"/>
                <w:lang w:eastAsia="pl-PL"/>
              </w:rPr>
              <w:t xml:space="preserve"> się wykończenia posadzek z listwami przypodłogowymi, dylatacyjnymi i progami.</w:t>
            </w:r>
          </w:p>
        </w:tc>
      </w:tr>
      <w:tr w:rsidR="00834304" w:rsidRPr="00BF3A92" w14:paraId="1E396B26"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6D224CE" w14:textId="77777777" w:rsidR="00834304" w:rsidRDefault="00834304" w:rsidP="00D35466">
            <w:pPr>
              <w:pStyle w:val="Akapitzlist1"/>
              <w:numPr>
                <w:ilvl w:val="0"/>
                <w:numId w:val="8"/>
              </w:numPr>
              <w:spacing w:before="0" w:line="240" w:lineRule="auto"/>
              <w:ind w:left="0" w:firstLine="0"/>
              <w:jc w:val="left"/>
              <w:rPr>
                <w:rFonts w:cs="Calibri"/>
                <w:b/>
                <w:bCs/>
                <w:szCs w:val="20"/>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6DAB11A" w14:textId="77777777" w:rsidR="00834304" w:rsidRDefault="00834304" w:rsidP="00D35466">
            <w:pPr>
              <w:pStyle w:val="Normalny1"/>
              <w:spacing w:before="0" w:line="240" w:lineRule="auto"/>
              <w:jc w:val="center"/>
              <w:rPr>
                <w:b/>
                <w:color w:val="000000"/>
                <w:szCs w:val="20"/>
                <w:lang w:eastAsia="pl-PL"/>
              </w:rPr>
            </w:pPr>
            <w:r>
              <w:rPr>
                <w:b/>
                <w:color w:val="000000"/>
                <w:szCs w:val="20"/>
                <w:lang w:eastAsia="pl-PL"/>
              </w:rPr>
              <w:t>Demonstrator</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EC90A1C" w14:textId="77777777" w:rsidR="00834304" w:rsidRDefault="00834304" w:rsidP="00D35466">
            <w:pPr>
              <w:pStyle w:val="Normalny1"/>
              <w:spacing w:before="0" w:line="240" w:lineRule="auto"/>
              <w:jc w:val="left"/>
              <w:rPr>
                <w:color w:val="000000"/>
                <w:szCs w:val="20"/>
                <w:lang w:eastAsia="pl-PL"/>
              </w:rPr>
            </w:pPr>
            <w:r>
              <w:rPr>
                <w:color w:val="000000"/>
                <w:szCs w:val="20"/>
                <w:lang w:eastAsia="pl-PL"/>
              </w:rPr>
              <w:t>Sufity w pomieszczeniach budynku poza mieszkaniami</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195C1F2" w14:textId="77777777" w:rsidR="00834304" w:rsidRDefault="00834304" w:rsidP="00D35466">
            <w:pPr>
              <w:pStyle w:val="Normalny1"/>
              <w:spacing w:before="0" w:line="240" w:lineRule="auto"/>
              <w:jc w:val="left"/>
            </w:pPr>
            <w:r>
              <w:rPr>
                <w:rStyle w:val="Domylnaczcionkaakapitu1"/>
                <w:color w:val="000000"/>
                <w:szCs w:val="20"/>
                <w:lang w:eastAsia="pl-PL"/>
              </w:rPr>
              <w:t xml:space="preserve">We wszystkich pomieszczeniach poza mieszkaniami wymagane jest dostosowanie wykończenia sufitu do planowanej funkcji pomieszczenia z uwzględnieniem instalacji. </w:t>
            </w:r>
            <w:r>
              <w:rPr>
                <w:rStyle w:val="Domylnaczcionkaakapitu1"/>
              </w:rPr>
              <w:t xml:space="preserve">Nie dopuszcza się pozostawienia elementów instalacji takich jak kanały wentylacyjne, przewody elektryczne i teletechniczne bez obudowy. </w:t>
            </w:r>
            <w:r>
              <w:rPr>
                <w:rStyle w:val="Domylnaczcionkaakapitu1"/>
                <w:color w:val="000000"/>
                <w:szCs w:val="20"/>
                <w:lang w:eastAsia="pl-PL"/>
              </w:rPr>
              <w:br/>
              <w:t xml:space="preserve">Należy zapewnić sposób wykończenia ścian i sufitów, który umożliwi mycie i usuwanie zabrudzeń. </w:t>
            </w:r>
          </w:p>
        </w:tc>
      </w:tr>
      <w:tr w:rsidR="00834304" w:rsidRPr="00BF3A92" w14:paraId="74918288"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1BD04F99" w14:textId="77777777" w:rsidR="00834304" w:rsidRDefault="00834304" w:rsidP="00D35466">
            <w:pPr>
              <w:pStyle w:val="Akapitzlist1"/>
              <w:numPr>
                <w:ilvl w:val="0"/>
                <w:numId w:val="8"/>
              </w:numPr>
              <w:spacing w:before="0" w:line="240" w:lineRule="auto"/>
              <w:ind w:left="0" w:firstLine="0"/>
              <w:jc w:val="left"/>
              <w:rPr>
                <w:rFonts w:cs="Calibri"/>
                <w:b/>
                <w:bCs/>
                <w:szCs w:val="20"/>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18A5C4D" w14:textId="77777777" w:rsidR="00834304" w:rsidRDefault="00834304" w:rsidP="00D35466">
            <w:pPr>
              <w:pStyle w:val="Normalny1"/>
              <w:spacing w:before="0" w:line="240" w:lineRule="auto"/>
              <w:jc w:val="center"/>
              <w:rPr>
                <w:b/>
                <w:color w:val="000000"/>
                <w:szCs w:val="20"/>
                <w:lang w:eastAsia="pl-PL"/>
              </w:rPr>
            </w:pPr>
            <w:r>
              <w:rPr>
                <w:b/>
                <w:color w:val="000000"/>
                <w:szCs w:val="20"/>
                <w:lang w:eastAsia="pl-PL"/>
              </w:rPr>
              <w:t>Demonstrator</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403C6E5" w14:textId="77777777" w:rsidR="00834304" w:rsidRDefault="00834304" w:rsidP="00D35466">
            <w:pPr>
              <w:pStyle w:val="Normalny1"/>
              <w:spacing w:before="0" w:line="240" w:lineRule="auto"/>
              <w:jc w:val="left"/>
              <w:rPr>
                <w:color w:val="000000"/>
                <w:szCs w:val="20"/>
                <w:lang w:eastAsia="pl-PL"/>
              </w:rPr>
            </w:pPr>
            <w:r>
              <w:rPr>
                <w:color w:val="000000"/>
                <w:szCs w:val="20"/>
                <w:lang w:eastAsia="pl-PL"/>
              </w:rPr>
              <w:t>Wejście do budynku</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FF21FA0" w14:textId="32785D82" w:rsidR="00834304" w:rsidRDefault="00834304" w:rsidP="00D35466">
            <w:pPr>
              <w:pStyle w:val="Normalny1"/>
              <w:spacing w:before="0" w:line="240" w:lineRule="auto"/>
              <w:jc w:val="left"/>
              <w:rPr>
                <w:color w:val="000000"/>
                <w:szCs w:val="20"/>
                <w:lang w:eastAsia="pl-PL"/>
              </w:rPr>
            </w:pPr>
            <w:r>
              <w:rPr>
                <w:color w:val="000000"/>
                <w:szCs w:val="20"/>
                <w:lang w:eastAsia="pl-PL"/>
              </w:rPr>
              <w:t>Przed drzwiami wejściowymi do budynku należy zamontować demontowalną wycieraczkę o budowie szczotkowo-gumowej.</w:t>
            </w:r>
          </w:p>
        </w:tc>
      </w:tr>
      <w:tr w:rsidR="00834304" w:rsidRPr="00BF3A92" w14:paraId="35295AF1"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D498AAE" w14:textId="77777777" w:rsidR="00834304" w:rsidRDefault="00834304" w:rsidP="00D35466">
            <w:pPr>
              <w:pStyle w:val="Akapitzlist1"/>
              <w:numPr>
                <w:ilvl w:val="0"/>
                <w:numId w:val="8"/>
              </w:numPr>
              <w:spacing w:before="0" w:line="240" w:lineRule="auto"/>
              <w:ind w:left="0" w:firstLine="0"/>
              <w:jc w:val="left"/>
              <w:rPr>
                <w:rFonts w:cs="Calibri"/>
                <w:b/>
                <w:szCs w:val="20"/>
                <w:lang w:eastAsia="pl-PL"/>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959DEA5" w14:textId="77777777" w:rsidR="00834304" w:rsidRDefault="00834304" w:rsidP="00D35466">
            <w:pPr>
              <w:pStyle w:val="Normalny1"/>
              <w:spacing w:before="0" w:line="240" w:lineRule="auto"/>
              <w:jc w:val="center"/>
              <w:rPr>
                <w:b/>
                <w:color w:val="000000"/>
                <w:szCs w:val="20"/>
                <w:lang w:eastAsia="pl-PL"/>
              </w:rPr>
            </w:pPr>
            <w:r>
              <w:rPr>
                <w:b/>
                <w:color w:val="000000"/>
                <w:szCs w:val="20"/>
                <w:lang w:eastAsia="pl-PL"/>
              </w:rPr>
              <w:t>Demonstrator</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67BF4AF0" w14:textId="77777777" w:rsidR="00834304" w:rsidRDefault="00834304" w:rsidP="00D35466">
            <w:pPr>
              <w:pStyle w:val="Normalny1"/>
              <w:spacing w:before="0" w:line="240" w:lineRule="auto"/>
              <w:jc w:val="left"/>
              <w:rPr>
                <w:color w:val="000000"/>
                <w:szCs w:val="20"/>
                <w:lang w:eastAsia="pl-PL"/>
              </w:rPr>
            </w:pPr>
            <w:r>
              <w:rPr>
                <w:color w:val="000000"/>
                <w:szCs w:val="20"/>
                <w:lang w:eastAsia="pl-PL"/>
              </w:rPr>
              <w:t>Drzwi wejściowe do budynku</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5AA5A17" w14:textId="46CF6F10" w:rsidR="00256969" w:rsidRDefault="00834304" w:rsidP="1F87B4CA">
            <w:pPr>
              <w:pStyle w:val="Normalny1"/>
              <w:spacing w:before="0" w:line="240" w:lineRule="auto"/>
              <w:jc w:val="left"/>
              <w:rPr>
                <w:ins w:id="4" w:author="Autor"/>
                <w:lang w:eastAsia="pl-PL"/>
              </w:rPr>
            </w:pPr>
            <w:r w:rsidRPr="5DA4011F">
              <w:rPr>
                <w:lang w:eastAsia="pl-PL"/>
              </w:rPr>
              <w:t>Wymaga się przeszklonych drzwi wejściowych do budynku. Wymagane są drzwi dwuskrzydłowe przeszklone; drzwi w 3 klasie odporności na włamanie (PN-EN 1627:2012P; zamek atestowany z możliwością zdalnego otwarcia zamka</w:t>
            </w:r>
            <w:ins w:id="5" w:author="Autor">
              <w:r w:rsidR="00256969">
                <w:rPr>
                  <w:lang w:eastAsia="pl-PL"/>
                </w:rPr>
                <w:t>.</w:t>
              </w:r>
            </w:ins>
            <w:r w:rsidRPr="5DA4011F">
              <w:rPr>
                <w:lang w:eastAsia="pl-PL"/>
              </w:rPr>
              <w:t xml:space="preserve">  </w:t>
            </w:r>
          </w:p>
          <w:p w14:paraId="30AAC1B7" w14:textId="4CCA36FC" w:rsidR="00834304" w:rsidRDefault="00834304" w:rsidP="1F87B4CA">
            <w:pPr>
              <w:pStyle w:val="Normalny1"/>
              <w:spacing w:before="0" w:line="240" w:lineRule="auto"/>
              <w:jc w:val="left"/>
              <w:rPr>
                <w:lang w:eastAsia="pl-PL"/>
              </w:rPr>
            </w:pPr>
            <w:r w:rsidRPr="5DA4011F">
              <w:rPr>
                <w:lang w:eastAsia="pl-PL"/>
              </w:rPr>
              <w:t>Ud= &lt; 1,3 W/(</w:t>
            </w:r>
            <w:r w:rsidR="00C37C54" w:rsidRPr="5DA4011F">
              <w:rPr>
                <w:lang w:eastAsia="pl-PL"/>
              </w:rPr>
              <w:t>m</w:t>
            </w:r>
            <w:r w:rsidR="00C37C54" w:rsidRPr="5DA4011F">
              <w:rPr>
                <w:vertAlign w:val="superscript"/>
                <w:lang w:eastAsia="pl-PL"/>
              </w:rPr>
              <w:t>2</w:t>
            </w:r>
            <w:r w:rsidRPr="5DA4011F">
              <w:rPr>
                <w:lang w:eastAsia="pl-PL"/>
              </w:rPr>
              <w:t xml:space="preserve">*K). </w:t>
            </w:r>
            <w:r>
              <w:br/>
            </w:r>
            <w:r w:rsidRPr="5DA4011F">
              <w:rPr>
                <w:lang w:eastAsia="pl-PL"/>
              </w:rPr>
              <w:t>Rw = &gt; 30 dB.</w:t>
            </w:r>
            <w:r>
              <w:br/>
            </w:r>
            <w:r w:rsidRPr="5DA4011F">
              <w:rPr>
                <w:lang w:eastAsia="pl-PL"/>
              </w:rPr>
              <w:t>Warunki użytkowania zgodnie z normą: PN-EN 1192: 2001, tj.</w:t>
            </w:r>
            <w:r>
              <w:br/>
            </w:r>
            <w:r w:rsidRPr="5DA4011F">
              <w:rPr>
                <w:lang w:eastAsia="pl-PL"/>
              </w:rPr>
              <w:t>min. 1 500 000 cykli.</w:t>
            </w:r>
          </w:p>
        </w:tc>
      </w:tr>
      <w:tr w:rsidR="00834304" w:rsidRPr="00BF3A92" w14:paraId="2B0E82EA"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E929A7B" w14:textId="77777777" w:rsidR="00834304" w:rsidRDefault="00834304" w:rsidP="00D35466">
            <w:pPr>
              <w:pStyle w:val="Akapitzlist1"/>
              <w:numPr>
                <w:ilvl w:val="0"/>
                <w:numId w:val="8"/>
              </w:numPr>
              <w:spacing w:before="0" w:line="240" w:lineRule="auto"/>
              <w:ind w:left="0" w:firstLine="0"/>
              <w:jc w:val="left"/>
              <w:rPr>
                <w:rFonts w:cs="Calibri"/>
                <w:b/>
                <w:szCs w:val="20"/>
                <w:lang w:eastAsia="pl-PL"/>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93D2CBD" w14:textId="77777777" w:rsidR="00834304" w:rsidRDefault="00834304" w:rsidP="00D35466">
            <w:pPr>
              <w:pStyle w:val="Normalny1"/>
              <w:spacing w:before="0" w:line="240" w:lineRule="auto"/>
              <w:jc w:val="center"/>
              <w:rPr>
                <w:b/>
                <w:color w:val="000000"/>
                <w:szCs w:val="20"/>
                <w:lang w:eastAsia="pl-PL"/>
              </w:rPr>
            </w:pPr>
            <w:r>
              <w:rPr>
                <w:b/>
                <w:color w:val="000000"/>
                <w:szCs w:val="20"/>
                <w:lang w:eastAsia="pl-PL"/>
              </w:rPr>
              <w:t>Demonstrator</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2AEA1026" w14:textId="77777777" w:rsidR="00834304" w:rsidRDefault="00834304" w:rsidP="00D35466">
            <w:pPr>
              <w:pStyle w:val="Normalny1"/>
              <w:spacing w:before="0" w:line="240" w:lineRule="auto"/>
              <w:jc w:val="left"/>
              <w:rPr>
                <w:color w:val="000000"/>
                <w:szCs w:val="20"/>
                <w:lang w:eastAsia="pl-PL"/>
              </w:rPr>
            </w:pPr>
            <w:r>
              <w:rPr>
                <w:color w:val="000000"/>
                <w:szCs w:val="20"/>
                <w:lang w:eastAsia="pl-PL"/>
              </w:rPr>
              <w:t>Drzwi i okna</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07A5233" w14:textId="4C23CF7B" w:rsidR="00834304" w:rsidRDefault="00834304" w:rsidP="00D35466">
            <w:pPr>
              <w:pStyle w:val="Normalny1"/>
              <w:spacing w:before="0" w:line="240" w:lineRule="auto"/>
              <w:jc w:val="left"/>
            </w:pPr>
            <w:r w:rsidRPr="5DA4011F">
              <w:rPr>
                <w:rStyle w:val="Domylnaczcionkaakapitu1"/>
                <w:lang w:eastAsia="pl-PL"/>
              </w:rPr>
              <w:t xml:space="preserve">Wymaga się w całym budynku kompletnej stolarki lub ślusarki drzwiowej i okiennej z wyposażeniem. </w:t>
            </w:r>
            <w:r>
              <w:br/>
            </w:r>
            <w:r w:rsidR="00B72840">
              <w:rPr>
                <w:rStyle w:val="Domylnaczcionkaakapitu1"/>
                <w:lang w:eastAsia="pl-PL"/>
              </w:rPr>
              <w:t>P</w:t>
            </w:r>
            <w:r w:rsidRPr="5DA4011F">
              <w:rPr>
                <w:rStyle w:val="Domylnaczcionkaakapitu1"/>
                <w:lang w:eastAsia="pl-PL"/>
              </w:rPr>
              <w:t>arametry dla okien i drzwi balkonowych: Uw ≤ 0,9 W/(</w:t>
            </w:r>
            <w:r w:rsidR="00C37C54" w:rsidRPr="5DA4011F">
              <w:rPr>
                <w:rStyle w:val="Domylnaczcionkaakapitu1"/>
                <w:lang w:eastAsia="pl-PL"/>
              </w:rPr>
              <w:t>m</w:t>
            </w:r>
            <w:r w:rsidR="00C37C54" w:rsidRPr="5DA4011F">
              <w:rPr>
                <w:rStyle w:val="Domylnaczcionkaakapitu1"/>
                <w:vertAlign w:val="superscript"/>
                <w:lang w:eastAsia="pl-PL"/>
              </w:rPr>
              <w:t>2</w:t>
            </w:r>
            <w:r w:rsidRPr="5DA4011F">
              <w:rPr>
                <w:rStyle w:val="Domylnaczcionkaakapitu1"/>
                <w:lang w:eastAsia="pl-PL"/>
              </w:rPr>
              <w:t xml:space="preserve">·K), g ≥ 50%, dla drzwi: Ud ≤ 1,3 (z uwzględnieniem mostków montażu). </w:t>
            </w:r>
          </w:p>
          <w:p w14:paraId="1FB06AE9" w14:textId="01E4FB2A" w:rsidR="00834304" w:rsidRDefault="00834304" w:rsidP="00D35466">
            <w:pPr>
              <w:pStyle w:val="Normalny1"/>
              <w:spacing w:before="0" w:line="240" w:lineRule="auto"/>
              <w:jc w:val="left"/>
            </w:pPr>
            <w:r>
              <w:rPr>
                <w:rStyle w:val="Domylnaczcionkaakapitu1"/>
                <w:szCs w:val="20"/>
                <w:lang w:eastAsia="pl-PL"/>
              </w:rPr>
              <w:t>Montaż okien i drzwi w standardzie ciepłego montażu (montaż warstwowy, od zewnątrz: taśma paroprzepuszczalna/izolacja termiczna/taśma parochronna).</w:t>
            </w:r>
            <w:r>
              <w:rPr>
                <w:rStyle w:val="Domylnaczcionkaakapitu1"/>
                <w:szCs w:val="20"/>
                <w:lang w:eastAsia="pl-PL"/>
              </w:rPr>
              <w:br/>
            </w:r>
            <w:del w:id="6" w:author="Autor">
              <w:r w:rsidDel="00F76430">
                <w:rPr>
                  <w:rStyle w:val="Domylnaczcionkaakapitu1"/>
                  <w:szCs w:val="20"/>
                  <w:lang w:eastAsia="pl-PL"/>
                </w:rPr>
                <w:delText>Rw = &gt; 30 dB.</w:delText>
              </w:r>
            </w:del>
          </w:p>
          <w:p w14:paraId="4E023433" w14:textId="4CBCB5ED" w:rsidR="00834304" w:rsidRDefault="00834304" w:rsidP="00D35466">
            <w:pPr>
              <w:pStyle w:val="Normalny1"/>
              <w:spacing w:before="0" w:line="240" w:lineRule="auto"/>
              <w:jc w:val="left"/>
            </w:pPr>
            <w:r>
              <w:rPr>
                <w:rStyle w:val="Domylnaczcionkaakapitu1"/>
                <w:szCs w:val="20"/>
                <w:lang w:eastAsia="pl-PL"/>
              </w:rPr>
              <w:t>w pomieszczeniach zlokalizowanych na parterze okna i drzwi powinny spełniać klasę odporności na włamanie taką jak dla drzwi wejściowych do budynku.</w:t>
            </w:r>
          </w:p>
        </w:tc>
      </w:tr>
      <w:tr w:rsidR="00834304" w:rsidRPr="00BF3A92" w14:paraId="3582B1BD"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66C10A8C" w14:textId="77777777" w:rsidR="00834304" w:rsidRDefault="00834304" w:rsidP="00D35466">
            <w:pPr>
              <w:pStyle w:val="Akapitzlist1"/>
              <w:numPr>
                <w:ilvl w:val="0"/>
                <w:numId w:val="8"/>
              </w:numPr>
              <w:spacing w:before="0" w:line="240" w:lineRule="auto"/>
              <w:ind w:left="0" w:firstLine="0"/>
              <w:jc w:val="left"/>
              <w:rPr>
                <w:rFonts w:cs="Calibri"/>
                <w:b/>
                <w:szCs w:val="20"/>
                <w:lang w:eastAsia="pl-PL"/>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6BE77E6" w14:textId="77777777" w:rsidR="00834304" w:rsidRDefault="00834304" w:rsidP="00D35466">
            <w:pPr>
              <w:pStyle w:val="Normalny1"/>
              <w:spacing w:before="0" w:line="240" w:lineRule="auto"/>
              <w:jc w:val="center"/>
              <w:rPr>
                <w:b/>
                <w:color w:val="000000"/>
                <w:szCs w:val="20"/>
                <w:lang w:eastAsia="pl-PL"/>
              </w:rPr>
            </w:pPr>
            <w:r>
              <w:rPr>
                <w:b/>
                <w:color w:val="000000"/>
                <w:szCs w:val="20"/>
                <w:lang w:eastAsia="pl-PL"/>
              </w:rPr>
              <w:t>Demonstrator</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240A80A2" w14:textId="77777777" w:rsidR="00834304" w:rsidRDefault="00834304" w:rsidP="00D35466">
            <w:pPr>
              <w:pStyle w:val="Normalny1"/>
              <w:spacing w:before="0" w:line="240" w:lineRule="auto"/>
              <w:jc w:val="left"/>
              <w:rPr>
                <w:color w:val="000000"/>
                <w:szCs w:val="20"/>
                <w:lang w:eastAsia="pl-PL"/>
              </w:rPr>
            </w:pPr>
            <w:r>
              <w:rPr>
                <w:color w:val="000000"/>
                <w:szCs w:val="20"/>
                <w:lang w:eastAsia="pl-PL"/>
              </w:rPr>
              <w:t>Parapety</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1F584AB" w14:textId="1881F1D3" w:rsidR="00834304" w:rsidRDefault="00834304" w:rsidP="00D35466">
            <w:pPr>
              <w:pStyle w:val="Normalny1"/>
              <w:spacing w:before="0" w:line="240" w:lineRule="auto"/>
              <w:jc w:val="left"/>
            </w:pPr>
            <w:r>
              <w:rPr>
                <w:rStyle w:val="Domylnaczcionkaakapitu1"/>
                <w:color w:val="000000"/>
                <w:szCs w:val="20"/>
                <w:lang w:eastAsia="pl-PL"/>
              </w:rPr>
              <w:t>Wymaga się w całym budynku zamontowanych parapetów wewnętrznych w otworach okiennych oraz parapetów zewnętrznych. Parapety zewnętrzne z blachy zabezpieczonej przed korozją i malowanej proszkowo na kolor z palety RAL, odpowiednio kantowanej, wysięg parapetu przed lico elewacji min. 3cm</w:t>
            </w:r>
            <w:r>
              <w:rPr>
                <w:rStyle w:val="Domylnaczcionkaakapitu1"/>
                <w:color w:val="000000"/>
              </w:rPr>
              <w:t>.</w:t>
            </w:r>
          </w:p>
        </w:tc>
      </w:tr>
      <w:tr w:rsidR="00834304" w:rsidRPr="00BF3A92" w14:paraId="50CDB9A2"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1E97B39" w14:textId="77777777" w:rsidR="00834304" w:rsidRDefault="00834304" w:rsidP="00D35466">
            <w:pPr>
              <w:pStyle w:val="Akapitzlist1"/>
              <w:numPr>
                <w:ilvl w:val="0"/>
                <w:numId w:val="8"/>
              </w:numPr>
              <w:spacing w:before="0" w:line="240" w:lineRule="auto"/>
              <w:ind w:left="0" w:firstLine="0"/>
              <w:jc w:val="left"/>
              <w:rPr>
                <w:rFonts w:cs="Calibri"/>
                <w:b/>
                <w:szCs w:val="20"/>
                <w:lang w:eastAsia="pl-PL"/>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5292934" w14:textId="77777777" w:rsidR="00834304" w:rsidRDefault="00834304" w:rsidP="00D35466">
            <w:pPr>
              <w:pStyle w:val="Normalny1"/>
              <w:spacing w:before="0" w:line="240" w:lineRule="auto"/>
              <w:jc w:val="center"/>
              <w:rPr>
                <w:b/>
                <w:color w:val="000000"/>
                <w:szCs w:val="20"/>
                <w:lang w:eastAsia="pl-PL"/>
              </w:rPr>
            </w:pPr>
            <w:r>
              <w:rPr>
                <w:b/>
                <w:color w:val="000000"/>
                <w:szCs w:val="20"/>
                <w:lang w:eastAsia="pl-PL"/>
              </w:rPr>
              <w:t>Demonstrator</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371E6E28" w14:textId="77777777" w:rsidR="00834304" w:rsidRDefault="00834304" w:rsidP="00D35466">
            <w:pPr>
              <w:pStyle w:val="Normalny1"/>
              <w:spacing w:before="0" w:line="240" w:lineRule="auto"/>
              <w:jc w:val="left"/>
              <w:rPr>
                <w:color w:val="000000"/>
                <w:szCs w:val="20"/>
                <w:lang w:eastAsia="pl-PL"/>
              </w:rPr>
            </w:pPr>
            <w:r>
              <w:rPr>
                <w:color w:val="000000"/>
                <w:szCs w:val="20"/>
                <w:lang w:eastAsia="pl-PL"/>
              </w:rPr>
              <w:t>Klamki</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574CC33" w14:textId="77777777" w:rsidR="00834304" w:rsidRDefault="00834304" w:rsidP="00D35466">
            <w:pPr>
              <w:pStyle w:val="Normalny1"/>
              <w:spacing w:before="0" w:line="240" w:lineRule="auto"/>
              <w:jc w:val="left"/>
              <w:rPr>
                <w:szCs w:val="20"/>
                <w:lang w:eastAsia="pl-PL"/>
              </w:rPr>
            </w:pPr>
            <w:r>
              <w:rPr>
                <w:szCs w:val="20"/>
                <w:lang w:eastAsia="pl-PL"/>
              </w:rPr>
              <w:t>Wymaga się w całym budynku zamontowanych klamek w drzwiach wraz z tarczami i okuciami spełniającymi aktualną normę określającą wymagania i metody badań okuć budowlanych</w:t>
            </w:r>
            <w:r>
              <w:rPr>
                <w:szCs w:val="20"/>
                <w:lang w:eastAsia="pl-PL"/>
              </w:rPr>
              <w:br/>
              <w:t>Kategoria użytkowania: 2 lub wyższa.</w:t>
            </w:r>
            <w:r>
              <w:rPr>
                <w:szCs w:val="20"/>
                <w:lang w:eastAsia="pl-PL"/>
              </w:rPr>
              <w:br/>
              <w:t>Trwałość: 6 lub wyższa.</w:t>
            </w:r>
            <w:r>
              <w:rPr>
                <w:szCs w:val="20"/>
                <w:lang w:eastAsia="pl-PL"/>
              </w:rPr>
              <w:br/>
              <w:t>Odporność na korozję: 3 lub wyższa.</w:t>
            </w:r>
            <w:r>
              <w:rPr>
                <w:szCs w:val="20"/>
                <w:lang w:eastAsia="pl-PL"/>
              </w:rPr>
              <w:br/>
              <w:t>Okucie obciążone sprężyną. W łazienkach klamki z zamkiem/blokadą.</w:t>
            </w:r>
          </w:p>
        </w:tc>
      </w:tr>
      <w:tr w:rsidR="00834304" w:rsidRPr="00BF3A92" w14:paraId="0EBA6572"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F576592" w14:textId="77777777" w:rsidR="00834304" w:rsidRDefault="00834304" w:rsidP="00D35466">
            <w:pPr>
              <w:pStyle w:val="Akapitzlist1"/>
              <w:numPr>
                <w:ilvl w:val="0"/>
                <w:numId w:val="8"/>
              </w:numPr>
              <w:spacing w:before="0" w:line="240" w:lineRule="auto"/>
              <w:ind w:left="0" w:firstLine="0"/>
              <w:jc w:val="left"/>
              <w:rPr>
                <w:rFonts w:cs="Calibri"/>
                <w:b/>
                <w:szCs w:val="20"/>
                <w:lang w:eastAsia="pl-PL"/>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6E09D8E" w14:textId="77777777" w:rsidR="00834304" w:rsidRDefault="00834304" w:rsidP="00D35466">
            <w:pPr>
              <w:pStyle w:val="Normalny1"/>
              <w:spacing w:before="0" w:line="240" w:lineRule="auto"/>
              <w:jc w:val="center"/>
              <w:rPr>
                <w:b/>
                <w:color w:val="000000"/>
                <w:szCs w:val="20"/>
                <w:lang w:eastAsia="pl-PL"/>
              </w:rPr>
            </w:pPr>
            <w:r>
              <w:rPr>
                <w:b/>
                <w:color w:val="000000"/>
                <w:szCs w:val="20"/>
                <w:lang w:eastAsia="pl-PL"/>
              </w:rPr>
              <w:t>Demonstrator</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20932D2" w14:textId="77777777" w:rsidR="00834304" w:rsidRDefault="00834304" w:rsidP="00D35466">
            <w:pPr>
              <w:pStyle w:val="Normalny1"/>
              <w:spacing w:before="0" w:line="240" w:lineRule="auto"/>
              <w:jc w:val="left"/>
              <w:rPr>
                <w:color w:val="000000"/>
                <w:szCs w:val="20"/>
                <w:lang w:eastAsia="pl-PL"/>
              </w:rPr>
            </w:pPr>
            <w:r>
              <w:rPr>
                <w:color w:val="000000"/>
                <w:szCs w:val="20"/>
                <w:lang w:eastAsia="pl-PL"/>
              </w:rPr>
              <w:t>Miejsce gromadzenia odpadów</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5EF5AC9" w14:textId="3198A9A9" w:rsidR="00834304" w:rsidRDefault="00834304" w:rsidP="00D35466">
            <w:pPr>
              <w:pStyle w:val="Normalny1"/>
              <w:spacing w:before="0" w:line="240" w:lineRule="auto"/>
              <w:jc w:val="left"/>
            </w:pPr>
            <w:r w:rsidRPr="5DA4011F">
              <w:rPr>
                <w:rStyle w:val="Domylnaczcionkaakapitu1"/>
                <w:lang w:eastAsia="pl-PL"/>
              </w:rPr>
              <w:t>Wymaga się zapewnienia miejsca gromadzenia odpadów stałych składającego się z oddzielnych pojemników dla różnych frakcji odpadów, zgodnie z zasadami segregacji odpadów określonymi w Jednolitym Systemie Segregacji Odpadów. Miejsce gromadzenia odpadów stałych może być</w:t>
            </w:r>
            <w:r w:rsidRPr="5DA4011F">
              <w:rPr>
                <w:rStyle w:val="Domylnaczcionkaakapitu1"/>
                <w:b/>
                <w:bCs/>
                <w:lang w:eastAsia="pl-PL"/>
              </w:rPr>
              <w:t xml:space="preserve"> </w:t>
            </w:r>
            <w:r w:rsidRPr="5DA4011F">
              <w:rPr>
                <w:rStyle w:val="Domylnaczcionkaakapitu1"/>
                <w:lang w:eastAsia="pl-PL"/>
              </w:rPr>
              <w:t>zlokalizowane poza budynkiem na zasadach określonych w przepisach techniczno-budowlanych dla budynków.</w:t>
            </w:r>
          </w:p>
        </w:tc>
      </w:tr>
      <w:tr w:rsidR="00834304" w:rsidRPr="00BF3A92" w14:paraId="5143A890"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1FD27E50" w14:textId="77777777" w:rsidR="00834304" w:rsidRDefault="00834304" w:rsidP="00D35466">
            <w:pPr>
              <w:pStyle w:val="Akapitzlist1"/>
              <w:numPr>
                <w:ilvl w:val="0"/>
                <w:numId w:val="8"/>
              </w:numPr>
              <w:spacing w:before="0" w:line="240" w:lineRule="auto"/>
              <w:ind w:left="0" w:firstLine="0"/>
              <w:jc w:val="left"/>
              <w:rPr>
                <w:rFonts w:cs="Calibri"/>
                <w:b/>
                <w:szCs w:val="20"/>
                <w:lang w:eastAsia="pl-PL"/>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94489DE" w14:textId="77777777" w:rsidR="00834304" w:rsidRDefault="00834304" w:rsidP="00D35466">
            <w:pPr>
              <w:pStyle w:val="Normalny1"/>
              <w:spacing w:before="0" w:line="240" w:lineRule="auto"/>
              <w:jc w:val="center"/>
              <w:rPr>
                <w:b/>
                <w:color w:val="000000"/>
                <w:szCs w:val="20"/>
                <w:lang w:eastAsia="pl-PL"/>
              </w:rPr>
            </w:pPr>
            <w:r>
              <w:rPr>
                <w:b/>
                <w:color w:val="000000"/>
                <w:szCs w:val="20"/>
                <w:lang w:eastAsia="pl-PL"/>
              </w:rPr>
              <w:t>Demonstrator</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569FC71" w14:textId="024136E2" w:rsidR="00834304" w:rsidRDefault="00834304" w:rsidP="5DA4011F">
            <w:pPr>
              <w:pStyle w:val="Normalny1"/>
              <w:spacing w:before="0" w:line="240" w:lineRule="auto"/>
              <w:jc w:val="left"/>
              <w:rPr>
                <w:color w:val="000000"/>
                <w:lang w:eastAsia="pl-PL"/>
              </w:rPr>
            </w:pPr>
            <w:r w:rsidRPr="5DA4011F">
              <w:rPr>
                <w:color w:val="000000" w:themeColor="text1"/>
                <w:lang w:eastAsia="pl-PL"/>
              </w:rPr>
              <w:t xml:space="preserve">Usytuowanie </w:t>
            </w:r>
            <w:r w:rsidR="00063488" w:rsidRPr="5DA4011F">
              <w:rPr>
                <w:color w:val="000000" w:themeColor="text1"/>
                <w:lang w:eastAsia="pl-PL"/>
              </w:rPr>
              <w:t>Demonstrator</w:t>
            </w:r>
            <w:r w:rsidRPr="5DA4011F">
              <w:rPr>
                <w:color w:val="000000" w:themeColor="text1"/>
                <w:lang w:eastAsia="pl-PL"/>
              </w:rPr>
              <w:t>a</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E063904" w14:textId="479E1BC4" w:rsidR="00834304" w:rsidRDefault="00051B57" w:rsidP="00D35466">
            <w:pPr>
              <w:pStyle w:val="Normalny1"/>
              <w:spacing w:before="0" w:line="240" w:lineRule="auto"/>
              <w:jc w:val="left"/>
            </w:pPr>
            <w:ins w:id="7" w:author="Autor">
              <w:r w:rsidRPr="00051B57">
                <w:rPr>
                  <w:color w:val="000000"/>
                  <w:szCs w:val="20"/>
                  <w:lang w:eastAsia="pl-PL"/>
                </w:rPr>
                <w:t>Wymagane usytuowanie okien w sposób optymalizujący uzyski energii słonecznej w okresie październik - maj oraz zabezpieczające przed nadmiarem energii słonecznej w okresie czerwiec-wrzesień. Dodatkową ochronę zapobiegającą przegrzewaniu pomieszczeń w okresie letnim należy realizować za pomocą na przykład zewnętrznych rolet, odpowiednio kształtowanych zadaszeń</w:t>
              </w:r>
              <w:r>
                <w:rPr>
                  <w:color w:val="000000"/>
                  <w:szCs w:val="20"/>
                  <w:lang w:eastAsia="pl-PL"/>
                </w:rPr>
                <w:t xml:space="preserve">. </w:t>
              </w:r>
            </w:ins>
            <w:del w:id="8" w:author="Autor">
              <w:r w:rsidR="00834304" w:rsidDel="00051B57">
                <w:rPr>
                  <w:color w:val="000000"/>
                  <w:szCs w:val="20"/>
                  <w:lang w:eastAsia="pl-PL"/>
                </w:rPr>
                <w:delText xml:space="preserve">Wymagane usytuowanie okien na elewacjach w sposób zapewniający optymalne nasłonecznienie pomieszczeń i uzyski energii słonecznej w okresie październik-maj oraz zabezpieczające przed nadmiarem energii słonecznej w okresie czerwiec-wrzesień. Dodatkową ochronę zapobiegającą przegrzewaniu pomieszczeń w okresie letnim należy realizować </w:delText>
              </w:r>
              <w:r w:rsidR="00834304" w:rsidDel="00051B57">
                <w:rPr>
                  <w:rStyle w:val="Domylnaczcionkaakapitu1"/>
                  <w:color w:val="000000"/>
                  <w:szCs w:val="20"/>
                  <w:lang w:eastAsia="pl-PL"/>
                </w:rPr>
                <w:delText>za pomocą na przykład zewnętrznych rolet, odpowiednio kształtowanych zadaszeń albo poprzez odpowiedni dobór parametrów szkła.</w:delText>
              </w:r>
            </w:del>
          </w:p>
        </w:tc>
      </w:tr>
      <w:tr w:rsidR="00834304" w:rsidRPr="00BF3A92" w14:paraId="0FEC9B07" w14:textId="77777777" w:rsidTr="00F176E5">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BA678A0" w14:textId="77777777" w:rsidR="00834304" w:rsidRDefault="00834304" w:rsidP="00D35466">
            <w:pPr>
              <w:pStyle w:val="Akapitzlist1"/>
              <w:numPr>
                <w:ilvl w:val="0"/>
                <w:numId w:val="8"/>
              </w:numPr>
              <w:spacing w:before="0" w:line="240" w:lineRule="auto"/>
              <w:ind w:left="0" w:firstLine="0"/>
              <w:jc w:val="left"/>
              <w:rPr>
                <w:rFonts w:cs="Calibri"/>
                <w:b/>
                <w:bCs/>
                <w:szCs w:val="20"/>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C6E6393" w14:textId="77777777" w:rsidR="00834304" w:rsidRDefault="00834304" w:rsidP="00D35466">
            <w:pPr>
              <w:pStyle w:val="Normalny1"/>
              <w:spacing w:before="0" w:line="240" w:lineRule="auto"/>
              <w:jc w:val="center"/>
              <w:rPr>
                <w:b/>
                <w:color w:val="000000"/>
                <w:szCs w:val="20"/>
                <w:lang w:eastAsia="pl-PL"/>
              </w:rPr>
            </w:pPr>
            <w:r>
              <w:rPr>
                <w:b/>
                <w:color w:val="000000"/>
                <w:szCs w:val="20"/>
                <w:lang w:eastAsia="pl-PL"/>
              </w:rPr>
              <w:t>Demonstrator</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1EEC2E4" w14:textId="77777777" w:rsidR="00834304" w:rsidRDefault="00834304" w:rsidP="00F176E5">
            <w:pPr>
              <w:pStyle w:val="Normalny1"/>
              <w:spacing w:before="0" w:line="240" w:lineRule="auto"/>
              <w:jc w:val="center"/>
            </w:pPr>
            <w:r>
              <w:rPr>
                <w:rStyle w:val="Domylnaczcionkaakapitu1"/>
                <w:color w:val="000000"/>
                <w:lang w:eastAsia="pl-PL"/>
              </w:rPr>
              <w:t>Zgodność z ustawą Prawo budowlane oraz Warunkami Technicznymi</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FB7590D" w14:textId="3E57F0D4" w:rsidR="00834304" w:rsidRDefault="00834304" w:rsidP="00D35466">
            <w:pPr>
              <w:pStyle w:val="Normalny1"/>
              <w:spacing w:before="0" w:line="240" w:lineRule="auto"/>
              <w:jc w:val="left"/>
            </w:pPr>
            <w:r w:rsidRPr="5DA4011F">
              <w:rPr>
                <w:rStyle w:val="Domylnaczcionkaakapitu1"/>
                <w:color w:val="000000" w:themeColor="text1"/>
                <w:lang w:eastAsia="pl-PL"/>
              </w:rPr>
              <w:t xml:space="preserve">Wymagane jest zaprojektowanie i wykonanie </w:t>
            </w:r>
            <w:r w:rsidR="00063488" w:rsidRPr="5DA4011F">
              <w:rPr>
                <w:rStyle w:val="Domylnaczcionkaakapitu1"/>
                <w:color w:val="000000" w:themeColor="text1"/>
                <w:lang w:eastAsia="pl-PL"/>
              </w:rPr>
              <w:t>Demonstrator</w:t>
            </w:r>
            <w:r w:rsidRPr="5DA4011F">
              <w:rPr>
                <w:rStyle w:val="Domylnaczcionkaakapitu1"/>
                <w:color w:val="000000" w:themeColor="text1"/>
                <w:lang w:eastAsia="pl-PL"/>
              </w:rPr>
              <w:t xml:space="preserve">a oraz zagospodarowanie działki zgodnie z obowiązującymi przepisami </w:t>
            </w:r>
            <w:hyperlink r:id="rId8">
              <w:r>
                <w:t xml:space="preserve">ustawy z dnia 7 lipca 1994 r. Prawo budowlane (z późn. zm.) oraz rozporządzenia z dnia 12 kwietnia 2002 r. Ministra Infrastruktury w sprawie warunków technicznych, jakim powinny odpowiadać budynki i ich usytuowanie (z późn. zm., dalej: Warunki Techniczne). Należy zakładać wymagania dotyczące oszczędności energii obowiązujące od stycznia 2021 roku. Wyżej wymienione przepisy są nadrzędne w przypadku rozbieżności z zapisami wymagań określonych w niniejszym </w:t>
              </w:r>
              <w:r w:rsidR="00A50AC1">
                <w:t>Załącznik</w:t>
              </w:r>
              <w:r>
                <w:t>u.</w:t>
              </w:r>
            </w:hyperlink>
          </w:p>
        </w:tc>
      </w:tr>
      <w:tr w:rsidR="00834304" w:rsidRPr="00BF3A92" w14:paraId="0606EDC5"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3040728" w14:textId="77777777" w:rsidR="00834304" w:rsidRDefault="00834304" w:rsidP="00D35466">
            <w:pPr>
              <w:pStyle w:val="Akapitzlist1"/>
              <w:numPr>
                <w:ilvl w:val="0"/>
                <w:numId w:val="8"/>
              </w:numPr>
              <w:spacing w:before="0" w:line="240" w:lineRule="auto"/>
              <w:ind w:left="0" w:firstLine="0"/>
              <w:jc w:val="left"/>
              <w:rPr>
                <w:rFonts w:cs="Calibri"/>
                <w:b/>
                <w:bCs/>
                <w:szCs w:val="20"/>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C933211" w14:textId="77777777" w:rsidR="00834304" w:rsidRDefault="00834304" w:rsidP="00D35466">
            <w:pPr>
              <w:pStyle w:val="Normalny1"/>
              <w:spacing w:before="0" w:line="240" w:lineRule="auto"/>
              <w:jc w:val="center"/>
              <w:rPr>
                <w:b/>
                <w:color w:val="000000"/>
                <w:szCs w:val="20"/>
                <w:lang w:eastAsia="pl-PL"/>
              </w:rPr>
            </w:pPr>
            <w:r>
              <w:rPr>
                <w:b/>
                <w:color w:val="000000"/>
                <w:szCs w:val="20"/>
                <w:lang w:eastAsia="pl-PL"/>
              </w:rPr>
              <w:t>Instalacje</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45F49A48" w14:textId="77777777" w:rsidR="00834304" w:rsidRDefault="00834304" w:rsidP="00D35466">
            <w:pPr>
              <w:pStyle w:val="Normalny1"/>
              <w:spacing w:before="0" w:line="240" w:lineRule="auto"/>
              <w:jc w:val="left"/>
              <w:rPr>
                <w:color w:val="000000"/>
                <w:szCs w:val="20"/>
                <w:lang w:eastAsia="pl-PL"/>
              </w:rPr>
            </w:pPr>
            <w:r>
              <w:rPr>
                <w:color w:val="000000"/>
                <w:szCs w:val="20"/>
                <w:lang w:eastAsia="pl-PL"/>
              </w:rPr>
              <w:t>System zarządzania budynkiem</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3CFA069" w14:textId="1F6D9757" w:rsidR="00834304" w:rsidRDefault="00834304" w:rsidP="00166CD7">
            <w:pPr>
              <w:pStyle w:val="Normalny1"/>
              <w:spacing w:before="0" w:line="240" w:lineRule="auto"/>
              <w:jc w:val="left"/>
            </w:pPr>
            <w:r w:rsidRPr="5DA4011F">
              <w:rPr>
                <w:rStyle w:val="Domylnaczcionkaakapitu1"/>
                <w:color w:val="000000" w:themeColor="text1"/>
                <w:lang w:eastAsia="pl-PL"/>
              </w:rPr>
              <w:t>Wymaga się zapewnienia zintegrowanego systemu pozwalającego zarządzać energią elektryczną, energią cieplną, wentylacją, klimatyzacją</w:t>
            </w:r>
            <w:r w:rsidR="364C975B" w:rsidRPr="5DA4011F">
              <w:rPr>
                <w:rStyle w:val="Domylnaczcionkaakapitu1"/>
                <w:color w:val="000000" w:themeColor="text1"/>
                <w:lang w:eastAsia="pl-PL"/>
              </w:rPr>
              <w:t xml:space="preserve"> </w:t>
            </w:r>
            <w:r w:rsidR="4B776F79" w:rsidRPr="5DA4011F">
              <w:rPr>
                <w:rStyle w:val="Domylnaczcionkaakapitu1"/>
                <w:color w:val="000000" w:themeColor="text1"/>
                <w:lang w:eastAsia="pl-PL"/>
              </w:rPr>
              <w:t xml:space="preserve">(jeśli występuje zgodnie z wymaganiem opcjonalnym </w:t>
            </w:r>
            <w:r w:rsidR="364C975B" w:rsidRPr="5DA4011F">
              <w:rPr>
                <w:rStyle w:val="Domylnaczcionkaakapitu1"/>
                <w:color w:val="000000" w:themeColor="text1"/>
                <w:lang w:eastAsia="pl-PL"/>
              </w:rPr>
              <w:t>SPO 2.17)</w:t>
            </w:r>
            <w:r w:rsidRPr="5DA4011F">
              <w:rPr>
                <w:rStyle w:val="Domylnaczcionkaakapitu1"/>
                <w:color w:val="000000" w:themeColor="text1"/>
                <w:lang w:eastAsia="pl-PL"/>
              </w:rPr>
              <w:t>, wodą i ściekami (System zarządzania budynkiem - Building Management System (BMS)) we wszystkich pomieszczeniach - kontrola systemu przez użytkownika mieszkania/administratora budynku. Zarządzanie systemem z pomieszczenia administracyjnego.</w:t>
            </w:r>
            <w:r>
              <w:br/>
            </w:r>
            <w:r w:rsidRPr="5DA4011F">
              <w:rPr>
                <w:rStyle w:val="Domylnaczcionkaakapitu1"/>
                <w:color w:val="000000" w:themeColor="text1"/>
                <w:lang w:eastAsia="pl-PL"/>
              </w:rPr>
              <w:t>Wymaga się:</w:t>
            </w:r>
            <w:r>
              <w:br/>
            </w:r>
            <w:r w:rsidRPr="5DA4011F">
              <w:rPr>
                <w:rStyle w:val="Domylnaczcionkaakapitu1"/>
                <w:color w:val="000000" w:themeColor="text1"/>
                <w:lang w:eastAsia="pl-PL"/>
              </w:rPr>
              <w:t xml:space="preserve">1. stanowiska operatorskiego umożliwiającego monitorowanie parametrów urządzeń HVAC, liczników energii elektrycznej, zużycia wody, zużycia ciepła, </w:t>
            </w:r>
            <w:r>
              <w:br/>
            </w:r>
            <w:r w:rsidRPr="5DA4011F">
              <w:rPr>
                <w:rStyle w:val="Domylnaczcionkaakapitu1"/>
                <w:color w:val="000000" w:themeColor="text1"/>
                <w:lang w:eastAsia="pl-PL"/>
              </w:rPr>
              <w:t xml:space="preserve">2. </w:t>
            </w:r>
            <w:r w:rsidR="364C975B" w:rsidRPr="5DA4011F">
              <w:rPr>
                <w:rStyle w:val="Domylnaczcionkaakapitu1"/>
                <w:color w:val="000000" w:themeColor="text1"/>
                <w:lang w:eastAsia="pl-PL"/>
              </w:rPr>
              <w:t xml:space="preserve">funkcji rejestracji i archiwizowania parametrów przez 5 lat z możliwością eksportu danych do formatu </w:t>
            </w:r>
            <w:r w:rsidR="00A50AC1" w:rsidRPr="5DA4011F">
              <w:rPr>
                <w:rStyle w:val="Domylnaczcionkaakapitu1"/>
                <w:color w:val="000000" w:themeColor="text1"/>
                <w:lang w:eastAsia="pl-PL"/>
              </w:rPr>
              <w:t xml:space="preserve">skoroszytu Programu Excel </w:t>
            </w:r>
            <w:r w:rsidR="28D6E817" w:rsidRPr="5DA4011F">
              <w:rPr>
                <w:rStyle w:val="Domylnaczcionkaakapitu1"/>
                <w:color w:val="000000" w:themeColor="text1"/>
                <w:lang w:eastAsia="pl-PL"/>
              </w:rPr>
              <w:t>(d</w:t>
            </w:r>
            <w:r w:rsidR="28D6E817" w:rsidRPr="5DA4011F">
              <w:rPr>
                <w:rFonts w:ascii="Segoe UI" w:eastAsia="Segoe UI" w:hAnsi="Segoe UI" w:cs="Segoe UI"/>
                <w:color w:val="333333"/>
                <w:sz w:val="18"/>
                <w:szCs w:val="18"/>
              </w:rPr>
              <w:t>opuszcza się archiwizowanie w chmurze)</w:t>
            </w:r>
            <w:r w:rsidR="28D6E817" w:rsidRPr="5DA4011F">
              <w:rPr>
                <w:rStyle w:val="Domylnaczcionkaakapitu1"/>
                <w:color w:val="000000" w:themeColor="text1"/>
                <w:lang w:eastAsia="pl-PL"/>
              </w:rPr>
              <w:t xml:space="preserve"> </w:t>
            </w:r>
            <w:r w:rsidR="364C975B" w:rsidRPr="5DA4011F">
              <w:rPr>
                <w:rStyle w:val="Domylnaczcionkaakapitu1"/>
                <w:color w:val="000000" w:themeColor="text1"/>
                <w:lang w:eastAsia="pl-PL"/>
              </w:rPr>
              <w:t xml:space="preserve">oraz zdalnej instalacji oprogramowania, </w:t>
            </w:r>
            <w:r>
              <w:br/>
            </w:r>
            <w:r w:rsidRPr="5DA4011F">
              <w:rPr>
                <w:rStyle w:val="Domylnaczcionkaakapitu1"/>
                <w:color w:val="000000" w:themeColor="text1"/>
                <w:lang w:eastAsia="pl-PL"/>
              </w:rPr>
              <w:t>3. niezbędnego opisu oprogramowania z instrukcjami obsługi dla użytkowników BMS,</w:t>
            </w:r>
            <w:r>
              <w:br/>
            </w:r>
            <w:r w:rsidRPr="5DA4011F">
              <w:rPr>
                <w:rStyle w:val="Domylnaczcionkaakapitu1"/>
                <w:color w:val="000000" w:themeColor="text1"/>
                <w:lang w:eastAsia="pl-PL"/>
              </w:rPr>
              <w:t>4. funkcji monitorowania zwyczajów użytkowników i sugestie działań korekcyjnych na panelach użytkownika w mieszkaniach.</w:t>
            </w:r>
          </w:p>
          <w:p w14:paraId="5F49B755" w14:textId="19DEC011" w:rsidR="00834304" w:rsidRDefault="00834304" w:rsidP="6DED8388">
            <w:pPr>
              <w:pStyle w:val="Normalny1"/>
              <w:spacing w:before="0" w:line="240" w:lineRule="auto"/>
              <w:jc w:val="left"/>
              <w:rPr>
                <w:color w:val="000000"/>
                <w:lang w:eastAsia="pl-PL"/>
              </w:rPr>
            </w:pPr>
            <w:r w:rsidRPr="5DA4011F">
              <w:rPr>
                <w:color w:val="000000" w:themeColor="text1"/>
                <w:lang w:eastAsia="pl-PL"/>
              </w:rPr>
              <w:t xml:space="preserve">5. wymaga się opracowania instrukcji użytkowania </w:t>
            </w:r>
            <w:r w:rsidR="1CFE01A3" w:rsidRPr="5DA4011F">
              <w:rPr>
                <w:color w:val="000000" w:themeColor="text1"/>
                <w:lang w:eastAsia="pl-PL"/>
              </w:rPr>
              <w:t>i aplikacji na smartfona (aplikacja w systemie Android/ iOS na zasadach licencji ustalonych z producentem)</w:t>
            </w:r>
            <w:r w:rsidRPr="5DA4011F">
              <w:rPr>
                <w:color w:val="000000" w:themeColor="text1"/>
                <w:lang w:eastAsia="pl-PL"/>
              </w:rPr>
              <w:t xml:space="preserve"> dla użytkowników w zakresie funkcjonalności zamontowanych systemów i zasad korzystania z infrastruktury w budynku (ograniczenie zużycia wody, zasady wietrzenia pomieszczeń, segregacja odpadów, etc.)</w:t>
            </w:r>
          </w:p>
        </w:tc>
      </w:tr>
      <w:tr w:rsidR="00834304" w:rsidRPr="00BF3A92" w14:paraId="0C19E025" w14:textId="77777777" w:rsidTr="00F176E5">
        <w:trPr>
          <w:trHeight w:val="527"/>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52DC4D2C" w14:textId="77777777" w:rsidR="00834304" w:rsidRDefault="00834304" w:rsidP="00D35466">
            <w:pPr>
              <w:pStyle w:val="Akapitzlist1"/>
              <w:numPr>
                <w:ilvl w:val="0"/>
                <w:numId w:val="8"/>
              </w:numPr>
              <w:spacing w:before="0" w:line="240" w:lineRule="auto"/>
              <w:ind w:left="0" w:firstLine="0"/>
              <w:jc w:val="left"/>
              <w:rPr>
                <w:rFonts w:cs="Calibri"/>
                <w:b/>
                <w:bCs/>
                <w:szCs w:val="20"/>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8896A12" w14:textId="77777777" w:rsidR="00834304" w:rsidRDefault="00834304" w:rsidP="00D35466">
            <w:pPr>
              <w:pStyle w:val="Normalny1"/>
              <w:spacing w:before="0" w:line="240" w:lineRule="auto"/>
              <w:jc w:val="center"/>
              <w:rPr>
                <w:b/>
                <w:color w:val="000000"/>
                <w:szCs w:val="20"/>
                <w:lang w:eastAsia="pl-PL"/>
              </w:rPr>
            </w:pPr>
            <w:r>
              <w:rPr>
                <w:b/>
                <w:color w:val="000000"/>
                <w:szCs w:val="20"/>
                <w:lang w:eastAsia="pl-PL"/>
              </w:rPr>
              <w:t>Instalacje</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7AB7339D" w14:textId="2F245550" w:rsidR="00834304" w:rsidRDefault="00834304" w:rsidP="00D35466">
            <w:pPr>
              <w:pStyle w:val="Normalny1"/>
              <w:spacing w:before="0" w:line="240" w:lineRule="auto"/>
              <w:jc w:val="left"/>
              <w:rPr>
                <w:color w:val="000000"/>
                <w:szCs w:val="20"/>
                <w:lang w:eastAsia="pl-PL"/>
              </w:rPr>
            </w:pPr>
            <w:r>
              <w:rPr>
                <w:color w:val="000000"/>
                <w:szCs w:val="20"/>
                <w:lang w:eastAsia="pl-PL"/>
              </w:rPr>
              <w:t>Wodomierze</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14410A2" w14:textId="08542957" w:rsidR="00834304" w:rsidRDefault="00834304" w:rsidP="00F176E5">
            <w:pPr>
              <w:pStyle w:val="Normalny1"/>
              <w:spacing w:before="0" w:after="100" w:afterAutospacing="1" w:line="240" w:lineRule="auto"/>
              <w:jc w:val="left"/>
            </w:pPr>
            <w:r>
              <w:rPr>
                <w:rStyle w:val="Domylnaczcionkaakapitu1"/>
                <w:color w:val="000000"/>
                <w:szCs w:val="20"/>
                <w:lang w:eastAsia="pl-PL"/>
              </w:rPr>
              <w:t>Wymaga się zainstalowania wodomierzy ZW i CWU z dostępem do odczytu w części ogólnodostępnej. Wodomierze z połączeniem z systemem BMS.</w:t>
            </w:r>
          </w:p>
        </w:tc>
      </w:tr>
      <w:tr w:rsidR="00834304" w:rsidRPr="00BF3A92" w14:paraId="0802F57A"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57B89B2B" w14:textId="77777777" w:rsidR="00834304" w:rsidRDefault="00834304" w:rsidP="00D35466">
            <w:pPr>
              <w:pStyle w:val="Akapitzlist1"/>
              <w:numPr>
                <w:ilvl w:val="0"/>
                <w:numId w:val="8"/>
              </w:numPr>
              <w:spacing w:before="0" w:line="240" w:lineRule="auto"/>
              <w:ind w:left="0" w:firstLine="0"/>
              <w:jc w:val="left"/>
              <w:rPr>
                <w:rFonts w:cs="Calibri"/>
                <w:b/>
                <w:szCs w:val="20"/>
                <w:lang w:eastAsia="pl-PL"/>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025B582" w14:textId="77777777" w:rsidR="00834304" w:rsidRDefault="00834304" w:rsidP="00D35466">
            <w:pPr>
              <w:pStyle w:val="Normalny1"/>
              <w:spacing w:before="0" w:line="240" w:lineRule="auto"/>
              <w:jc w:val="center"/>
              <w:rPr>
                <w:b/>
                <w:color w:val="000000"/>
                <w:szCs w:val="20"/>
                <w:lang w:eastAsia="pl-PL"/>
              </w:rPr>
            </w:pPr>
            <w:r>
              <w:rPr>
                <w:b/>
                <w:color w:val="000000"/>
                <w:szCs w:val="20"/>
                <w:lang w:eastAsia="pl-PL"/>
              </w:rPr>
              <w:t>Instalacje</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21B123DB" w14:textId="77777777" w:rsidR="00834304" w:rsidRDefault="00834304" w:rsidP="00D35466">
            <w:pPr>
              <w:pStyle w:val="Normalny1"/>
              <w:spacing w:before="0" w:line="240" w:lineRule="auto"/>
              <w:jc w:val="left"/>
              <w:rPr>
                <w:color w:val="000000"/>
                <w:szCs w:val="20"/>
                <w:lang w:eastAsia="pl-PL"/>
              </w:rPr>
            </w:pPr>
            <w:r>
              <w:rPr>
                <w:color w:val="000000"/>
                <w:szCs w:val="20"/>
                <w:lang w:eastAsia="pl-PL"/>
              </w:rPr>
              <w:t>Instalacja grzewcza</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574891B" w14:textId="77240CA4" w:rsidR="00834304" w:rsidRDefault="00834304" w:rsidP="6DED8388">
            <w:pPr>
              <w:pStyle w:val="Normalny1"/>
              <w:spacing w:before="0" w:line="240" w:lineRule="auto"/>
              <w:jc w:val="left"/>
              <w:rPr>
                <w:lang w:eastAsia="pl-PL"/>
              </w:rPr>
            </w:pPr>
            <w:r w:rsidRPr="5DA4011F">
              <w:rPr>
                <w:lang w:eastAsia="pl-PL"/>
              </w:rPr>
              <w:t>Wymaga się urządzeń grzewczych w budynku zapewniających temperatury pomieszczeń zgodnie z rozporządzeniem ministra infrastruktury i budownictwa z dnia 12 kwietnia 2002 r.</w:t>
            </w:r>
            <w:r w:rsidR="41C33206" w:rsidRPr="5DA4011F">
              <w:rPr>
                <w:lang w:eastAsia="pl-PL"/>
              </w:rPr>
              <w:t xml:space="preserve"> </w:t>
            </w:r>
            <w:r w:rsidRPr="5DA4011F">
              <w:rPr>
                <w:lang w:eastAsia="pl-PL"/>
              </w:rPr>
              <w:t>w sprawie warunków technicznych, jakim powinny odpowiadać budynki i ich usytuowanie z późn. zmianami.</w:t>
            </w:r>
            <w:r w:rsidR="41C33206" w:rsidRPr="5DA4011F">
              <w:rPr>
                <w:lang w:eastAsia="pl-PL"/>
              </w:rPr>
              <w:t xml:space="preserve"> Wymaga się </w:t>
            </w:r>
            <w:r w:rsidR="41C33206" w:rsidRPr="5DA4011F">
              <w:rPr>
                <w:rStyle w:val="Domylnaczcionkaakapitu10000000"/>
                <w:color w:val="000000" w:themeColor="text1"/>
              </w:rPr>
              <w:t xml:space="preserve">systemu regulacji i nastawy temperatury niezależnego dla wszystkich pomieszczeń w każdym mieszkaniu </w:t>
            </w:r>
            <w:r w:rsidR="41C33206" w:rsidRPr="5DA4011F">
              <w:rPr>
                <w:rStyle w:val="Domylnaczcionkaakapitu10000000"/>
              </w:rPr>
              <w:t>połączonego z systemem zarządzania budynkiem umożliwiającym pomiar temperatury oraz zbieranie danych na temat rozkładu temperatury w ciągu dnia w roku</w:t>
            </w:r>
            <w:r w:rsidR="41C33206" w:rsidRPr="5DA4011F">
              <w:rPr>
                <w:rStyle w:val="Domylnaczcionkaakapitu10000000"/>
                <w:color w:val="000000" w:themeColor="text1"/>
              </w:rPr>
              <w:t xml:space="preserve">, z możliwością </w:t>
            </w:r>
            <w:r w:rsidR="5F9E426E" w:rsidRPr="5DA4011F">
              <w:rPr>
                <w:rStyle w:val="Domylnaczcionkaakapitu10000000"/>
                <w:color w:val="000000" w:themeColor="text1"/>
              </w:rPr>
              <w:t>i aplikacji nasterowania zdalnego przez smartfona (aplikacja w systemie Android/ iOS na zasadach licencji ustalonych z producentem).</w:t>
            </w:r>
          </w:p>
        </w:tc>
      </w:tr>
      <w:tr w:rsidR="00834304" w:rsidRPr="00BF3A92" w14:paraId="3783C425"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48FF586" w14:textId="77777777" w:rsidR="00834304" w:rsidRDefault="00834304" w:rsidP="00D35466">
            <w:pPr>
              <w:pStyle w:val="Akapitzlist1"/>
              <w:numPr>
                <w:ilvl w:val="0"/>
                <w:numId w:val="8"/>
              </w:numPr>
              <w:spacing w:before="0" w:line="240" w:lineRule="auto"/>
              <w:ind w:left="0" w:firstLine="0"/>
              <w:jc w:val="left"/>
              <w:rPr>
                <w:rFonts w:cs="Calibri"/>
                <w:b/>
                <w:szCs w:val="20"/>
                <w:lang w:eastAsia="pl-PL"/>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1CB1C53" w14:textId="77777777" w:rsidR="00834304" w:rsidRDefault="00834304" w:rsidP="00D35466">
            <w:pPr>
              <w:pStyle w:val="Normalny1"/>
              <w:spacing w:before="0" w:line="240" w:lineRule="auto"/>
              <w:jc w:val="center"/>
              <w:rPr>
                <w:b/>
                <w:color w:val="000000"/>
                <w:szCs w:val="20"/>
                <w:lang w:eastAsia="pl-PL"/>
              </w:rPr>
            </w:pPr>
            <w:r>
              <w:rPr>
                <w:b/>
                <w:color w:val="000000"/>
                <w:szCs w:val="20"/>
                <w:lang w:eastAsia="pl-PL"/>
              </w:rPr>
              <w:t>Instalacje</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80A85B9" w14:textId="77777777" w:rsidR="00834304" w:rsidRDefault="00834304" w:rsidP="00D35466">
            <w:pPr>
              <w:pStyle w:val="Normalny1"/>
              <w:spacing w:before="0" w:line="240" w:lineRule="auto"/>
              <w:jc w:val="left"/>
              <w:rPr>
                <w:color w:val="000000"/>
                <w:szCs w:val="20"/>
                <w:lang w:eastAsia="pl-PL"/>
              </w:rPr>
            </w:pPr>
            <w:r>
              <w:rPr>
                <w:color w:val="000000"/>
                <w:szCs w:val="20"/>
                <w:lang w:eastAsia="pl-PL"/>
              </w:rPr>
              <w:t>Kanalizacja sanitarna</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6B907C9" w14:textId="6E77628C" w:rsidR="00834304" w:rsidRDefault="24B11929" w:rsidP="00F176E5">
            <w:pPr>
              <w:pStyle w:val="Normalny1"/>
              <w:spacing w:before="0" w:line="240" w:lineRule="auto"/>
              <w:jc w:val="left"/>
              <w:rPr>
                <w:rStyle w:val="Domylnaczcionkaakapitu1"/>
                <w:color w:val="000000" w:themeColor="text1"/>
                <w:lang w:eastAsia="pl-PL"/>
              </w:rPr>
            </w:pPr>
            <w:r w:rsidRPr="5DA4011F">
              <w:rPr>
                <w:rStyle w:val="Domylnaczcionkaakapitu1"/>
                <w:color w:val="000000" w:themeColor="text1"/>
                <w:lang w:eastAsia="pl-PL"/>
              </w:rPr>
              <w:t xml:space="preserve">Wymaga się podłączenia do kanalizacji sanitarnej zgodnie z ustaleniami miejscowego planu zagospodarowania przestrzennego lub decyzji o warunkach zabudowy i zagospodarowania terenu (dalej: WZ) oraz zastosowania rozłącznego systemu zasilania w wodę (woda pitna, woda szara) oraz rozłącznego systemu odprowadzania wody (woda szara i woda czarna). </w:t>
            </w:r>
          </w:p>
        </w:tc>
      </w:tr>
      <w:tr w:rsidR="00834304" w:rsidRPr="00BF3A92" w14:paraId="0A007D8A"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5508808E" w14:textId="77777777" w:rsidR="00834304" w:rsidRDefault="00834304" w:rsidP="00D35466">
            <w:pPr>
              <w:pStyle w:val="Akapitzlist1"/>
              <w:numPr>
                <w:ilvl w:val="0"/>
                <w:numId w:val="8"/>
              </w:numPr>
              <w:spacing w:before="0" w:line="240" w:lineRule="auto"/>
              <w:ind w:left="0" w:firstLine="0"/>
              <w:jc w:val="left"/>
              <w:rPr>
                <w:rFonts w:cs="Calibri"/>
                <w:b/>
                <w:szCs w:val="20"/>
                <w:lang w:eastAsia="pl-PL"/>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2389B81" w14:textId="77777777" w:rsidR="00834304" w:rsidRDefault="00834304" w:rsidP="00D35466">
            <w:pPr>
              <w:pStyle w:val="Normalny1"/>
              <w:spacing w:before="0" w:line="240" w:lineRule="auto"/>
              <w:jc w:val="center"/>
              <w:rPr>
                <w:b/>
                <w:color w:val="000000"/>
                <w:szCs w:val="20"/>
                <w:lang w:eastAsia="pl-PL"/>
              </w:rPr>
            </w:pPr>
            <w:r>
              <w:rPr>
                <w:b/>
                <w:color w:val="000000"/>
                <w:szCs w:val="20"/>
                <w:lang w:eastAsia="pl-PL"/>
              </w:rPr>
              <w:t>Instalacje</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0B28E7D" w14:textId="77777777" w:rsidR="00834304" w:rsidRDefault="00834304" w:rsidP="00D35466">
            <w:pPr>
              <w:pStyle w:val="Normalny1"/>
              <w:spacing w:before="0" w:line="240" w:lineRule="auto"/>
              <w:jc w:val="left"/>
              <w:rPr>
                <w:color w:val="000000"/>
                <w:szCs w:val="20"/>
                <w:lang w:eastAsia="pl-PL"/>
              </w:rPr>
            </w:pPr>
            <w:r>
              <w:rPr>
                <w:color w:val="000000"/>
                <w:szCs w:val="20"/>
                <w:lang w:eastAsia="pl-PL"/>
              </w:rPr>
              <w:t>Kanalizacja deszczowa</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D111718" w14:textId="657DD830" w:rsidR="00834304" w:rsidRPr="00925CA9" w:rsidRDefault="00834304" w:rsidP="0029714C">
            <w:pPr>
              <w:pStyle w:val="Normalny1"/>
              <w:spacing w:before="0" w:line="240" w:lineRule="auto"/>
              <w:jc w:val="left"/>
            </w:pPr>
            <w:r w:rsidRPr="5DA4011F">
              <w:rPr>
                <w:rStyle w:val="Domylnaczcionkaakapitu1"/>
                <w:color w:val="000000" w:themeColor="text1"/>
                <w:lang w:eastAsia="pl-PL"/>
              </w:rPr>
              <w:t xml:space="preserve">Wymaga się </w:t>
            </w:r>
            <w:r w:rsidR="3EA34543" w:rsidRPr="5DA4011F">
              <w:rPr>
                <w:rStyle w:val="Domylnaczcionkaakapitu1"/>
                <w:color w:val="000000" w:themeColor="text1"/>
                <w:lang w:eastAsia="pl-PL"/>
              </w:rPr>
              <w:t>rozłącznej instalacji wodnej na wodę kanalizacyjną</w:t>
            </w:r>
            <w:r w:rsidRPr="5DA4011F">
              <w:rPr>
                <w:rStyle w:val="Domylnaczcionkaakapitu1"/>
                <w:color w:val="000000" w:themeColor="text1"/>
                <w:lang w:eastAsia="pl-PL"/>
              </w:rPr>
              <w:t xml:space="preserve"> i deszczową oraz </w:t>
            </w:r>
            <w:r w:rsidRPr="5DA4011F">
              <w:rPr>
                <w:rStyle w:val="Domylnaczcionkaakapitu1"/>
              </w:rPr>
              <w:t xml:space="preserve">zagospodarowania wód opadowych na działce własnej z wykorzystaniem systemów małej retencji (zbiornik retencyjny wód opadowych, ogrody deszczowe, etc.). W przypadku konieczności zrzutu nadmiaru wody opadowej poza działkę własną, dopuszcza się jej odprowadzenie do systemu kanalizacji </w:t>
            </w:r>
            <w:r w:rsidRPr="5DA4011F">
              <w:rPr>
                <w:rStyle w:val="Domylnaczcionkaakapitu1"/>
                <w:color w:val="000000" w:themeColor="text1"/>
                <w:lang w:eastAsia="pl-PL"/>
              </w:rPr>
              <w:t xml:space="preserve">zgodnie z ustaleniami miejscowego planu zagospodarowania przestrzennego lub decyzji WZ. </w:t>
            </w:r>
          </w:p>
        </w:tc>
      </w:tr>
      <w:tr w:rsidR="00834304" w:rsidRPr="00BF3A92" w14:paraId="71F7800E"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4FDCCD4E" w14:textId="77777777" w:rsidR="00834304" w:rsidRDefault="00834304" w:rsidP="00D35466">
            <w:pPr>
              <w:pStyle w:val="Akapitzlist1"/>
              <w:numPr>
                <w:ilvl w:val="0"/>
                <w:numId w:val="8"/>
              </w:numPr>
              <w:spacing w:before="0" w:line="240" w:lineRule="auto"/>
              <w:ind w:left="0" w:firstLine="0"/>
              <w:jc w:val="left"/>
              <w:rPr>
                <w:rFonts w:cs="Calibri"/>
                <w:b/>
                <w:szCs w:val="20"/>
                <w:lang w:eastAsia="pl-PL"/>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4BD0FB0" w14:textId="77777777" w:rsidR="00834304" w:rsidRDefault="00834304" w:rsidP="00D35466">
            <w:pPr>
              <w:pStyle w:val="Normalny1"/>
              <w:spacing w:before="0" w:line="240" w:lineRule="auto"/>
              <w:jc w:val="center"/>
              <w:rPr>
                <w:b/>
                <w:color w:val="000000"/>
                <w:szCs w:val="20"/>
                <w:lang w:eastAsia="pl-PL"/>
              </w:rPr>
            </w:pPr>
            <w:r>
              <w:rPr>
                <w:b/>
                <w:color w:val="000000"/>
                <w:szCs w:val="20"/>
                <w:lang w:eastAsia="pl-PL"/>
              </w:rPr>
              <w:t>Instalacje</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440FB16C" w14:textId="77777777" w:rsidR="00834304" w:rsidRDefault="00834304" w:rsidP="00D35466">
            <w:pPr>
              <w:pStyle w:val="Normalny1"/>
              <w:spacing w:before="0" w:line="240" w:lineRule="auto"/>
              <w:jc w:val="left"/>
              <w:rPr>
                <w:color w:val="000000"/>
                <w:szCs w:val="20"/>
                <w:lang w:eastAsia="pl-PL"/>
              </w:rPr>
            </w:pPr>
            <w:r>
              <w:rPr>
                <w:color w:val="000000"/>
                <w:szCs w:val="20"/>
                <w:lang w:eastAsia="pl-PL"/>
              </w:rPr>
              <w:t>Jakość powietrza</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11F9492" w14:textId="77777777" w:rsidR="00157E68" w:rsidRDefault="00157E68" w:rsidP="00157E68">
            <w:pPr>
              <w:rPr>
                <w:rStyle w:val="Domylnaczcionkaakapitu10000000"/>
                <w:szCs w:val="20"/>
              </w:rPr>
            </w:pPr>
            <w:r>
              <w:rPr>
                <w:rStyle w:val="Domylnaczcionkaakapitu10000000"/>
                <w:color w:val="000000"/>
                <w:szCs w:val="20"/>
                <w:lang w:eastAsia="pl-PL"/>
              </w:rPr>
              <w:t>Wymaga się uzyskania jakości powietrza w poszczególnych mieszkaniach o następujących parametrach:</w:t>
            </w:r>
          </w:p>
          <w:p w14:paraId="43938A31" w14:textId="77777777" w:rsidR="00157E68" w:rsidRDefault="00157E68" w:rsidP="00157E68">
            <w:pPr>
              <w:pStyle w:val="Akapitzlist"/>
              <w:numPr>
                <w:ilvl w:val="0"/>
                <w:numId w:val="38"/>
              </w:numPr>
              <w:textAlignment w:val="auto"/>
            </w:pPr>
            <w:r>
              <w:t>Zawartość CO</w:t>
            </w:r>
            <w:r w:rsidRPr="00A50AC1">
              <w:rPr>
                <w:vertAlign w:val="subscript"/>
              </w:rPr>
              <w:t>2</w:t>
            </w:r>
            <w:r>
              <w:t xml:space="preserve"> w powietrzu wewnętrznym nie większa niż 800 ppm.</w:t>
            </w:r>
          </w:p>
          <w:p w14:paraId="0E295BE3" w14:textId="05C534C9" w:rsidR="00157E68" w:rsidRDefault="00157E68" w:rsidP="00157E68">
            <w:pPr>
              <w:pStyle w:val="Akapitzlist"/>
              <w:numPr>
                <w:ilvl w:val="0"/>
                <w:numId w:val="38"/>
              </w:numPr>
              <w:textAlignment w:val="auto"/>
            </w:pPr>
            <w:r>
              <w:t>Zawartość pyłów zawieszonych w powietrzu wewnętrznym nie większa niż 50 µg/</w:t>
            </w:r>
            <w:r w:rsidR="00C37C54" w:rsidRPr="00C37C54">
              <w:t>m</w:t>
            </w:r>
            <w:r w:rsidR="00C37C54" w:rsidRPr="00C37C54">
              <w:rPr>
                <w:vertAlign w:val="superscript"/>
              </w:rPr>
              <w:t>3</w:t>
            </w:r>
            <w:r>
              <w:t xml:space="preserve"> dla koncentracji PM10 oraz 20 µg/</w:t>
            </w:r>
            <w:r w:rsidR="00C37C54" w:rsidRPr="00C37C54">
              <w:t>m</w:t>
            </w:r>
            <w:r w:rsidR="00C37C54" w:rsidRPr="00C37C54">
              <w:rPr>
                <w:vertAlign w:val="superscript"/>
              </w:rPr>
              <w:t>3</w:t>
            </w:r>
            <w:r>
              <w:t xml:space="preserve"> dla PM2.5.</w:t>
            </w:r>
          </w:p>
          <w:p w14:paraId="291657F3" w14:textId="57494ACF" w:rsidR="00834304" w:rsidRDefault="0CFE00B9" w:rsidP="1391E3F7">
            <w:r w:rsidRPr="5DA4011F">
              <w:rPr>
                <w:rStyle w:val="Domylnaczcionkaakapitu10000000"/>
                <w:color w:val="000000" w:themeColor="text1"/>
                <w:lang w:eastAsia="pl-PL"/>
              </w:rPr>
              <w:t>Wymaga się zamontowanie</w:t>
            </w:r>
            <w:r w:rsidR="5A251469" w:rsidRPr="5DA4011F">
              <w:rPr>
                <w:rStyle w:val="Domylnaczcionkaakapitu10000000"/>
                <w:color w:val="000000" w:themeColor="text1"/>
                <w:lang w:eastAsia="pl-PL"/>
              </w:rPr>
              <w:t xml:space="preserve"> czujników z pomiarem zawartości PM10, PM2.5 w każdym mieszkaniu oraz</w:t>
            </w:r>
            <w:r w:rsidRPr="5DA4011F">
              <w:rPr>
                <w:rStyle w:val="Domylnaczcionkaakapitu10000000"/>
                <w:color w:val="000000" w:themeColor="text1"/>
                <w:lang w:eastAsia="pl-PL"/>
              </w:rPr>
              <w:t xml:space="preserve"> </w:t>
            </w:r>
            <w:r w:rsidR="2E07B57B" w:rsidRPr="5DA4011F">
              <w:rPr>
                <w:rStyle w:val="Domylnaczcionkaakapitu10000000"/>
                <w:color w:val="000000" w:themeColor="text1"/>
                <w:lang w:eastAsia="pl-PL"/>
              </w:rPr>
              <w:t>czujników z</w:t>
            </w:r>
            <w:r w:rsidRPr="5DA4011F">
              <w:rPr>
                <w:rStyle w:val="Domylnaczcionkaakapitu10000000"/>
                <w:color w:val="000000" w:themeColor="text1"/>
                <w:lang w:eastAsia="pl-PL"/>
              </w:rPr>
              <w:t xml:space="preserve"> pomiarem stężenia CO2 </w:t>
            </w:r>
            <w:r w:rsidRPr="5DA4011F">
              <w:rPr>
                <w:rStyle w:val="Domylnaczcionkaakapitu10000000"/>
                <w:lang w:eastAsia="pl-PL"/>
              </w:rPr>
              <w:t xml:space="preserve">w każdym pomieszczeniu mieszkalnym (pokoje w mieszkaniu, a także sypialnie i pomieszczenia do dziennego pobytu ludzi w budynku zamieszkania zbiorowego) </w:t>
            </w:r>
            <w:r w:rsidRPr="5DA4011F">
              <w:rPr>
                <w:rStyle w:val="Domylnaczcionkaakapitu10000000"/>
                <w:color w:val="000000" w:themeColor="text1"/>
                <w:lang w:eastAsia="pl-PL"/>
              </w:rPr>
              <w:t xml:space="preserve">niezależnie od zastosowanego rodzaju wentylacji (centralny, zdecentralizowany) i połączenia </w:t>
            </w:r>
            <w:r w:rsidRPr="5DA4011F">
              <w:rPr>
                <w:rStyle w:val="Domylnaczcionkaakapitu10000000"/>
                <w:lang w:eastAsia="pl-PL"/>
              </w:rPr>
              <w:t>ich z systemem BMS w sposób umożliwiający sterowanie systemem wentylacji oraz rejestracje poszczególnych parametrów.</w:t>
            </w:r>
          </w:p>
        </w:tc>
      </w:tr>
      <w:tr w:rsidR="00834304" w:rsidRPr="00BF3A92" w14:paraId="3F0536B0"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3EF8970A" w14:textId="77777777" w:rsidR="00834304" w:rsidRDefault="00834304" w:rsidP="00D35466">
            <w:pPr>
              <w:pStyle w:val="Akapitzlist1"/>
              <w:numPr>
                <w:ilvl w:val="0"/>
                <w:numId w:val="8"/>
              </w:numPr>
              <w:spacing w:before="0" w:line="240" w:lineRule="auto"/>
              <w:ind w:left="0" w:firstLine="0"/>
              <w:jc w:val="left"/>
              <w:rPr>
                <w:rFonts w:cs="Calibri"/>
                <w:b/>
                <w:szCs w:val="20"/>
                <w:lang w:eastAsia="pl-PL"/>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1C74182" w14:textId="77777777" w:rsidR="00834304" w:rsidRDefault="00834304" w:rsidP="00D35466">
            <w:pPr>
              <w:pStyle w:val="Normalny1"/>
              <w:spacing w:before="0" w:line="240" w:lineRule="auto"/>
              <w:jc w:val="center"/>
              <w:rPr>
                <w:b/>
                <w:color w:val="000000"/>
                <w:szCs w:val="20"/>
                <w:lang w:eastAsia="pl-PL"/>
              </w:rPr>
            </w:pPr>
            <w:r>
              <w:rPr>
                <w:b/>
                <w:color w:val="000000"/>
                <w:szCs w:val="20"/>
                <w:lang w:eastAsia="pl-PL"/>
              </w:rPr>
              <w:t>Instalacje</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34290121" w14:textId="77777777" w:rsidR="00834304" w:rsidRDefault="00834304" w:rsidP="00D35466">
            <w:pPr>
              <w:pStyle w:val="Normalny1"/>
              <w:spacing w:before="0" w:line="240" w:lineRule="auto"/>
              <w:jc w:val="left"/>
              <w:rPr>
                <w:szCs w:val="20"/>
                <w:lang w:eastAsia="pl-PL"/>
              </w:rPr>
            </w:pPr>
            <w:r>
              <w:rPr>
                <w:szCs w:val="20"/>
                <w:lang w:eastAsia="pl-PL"/>
              </w:rPr>
              <w:t>Oświetlenie w budynku</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41D0DDB" w14:textId="339D70BD" w:rsidR="00834304" w:rsidRDefault="00834304" w:rsidP="00D35466">
            <w:pPr>
              <w:pStyle w:val="Normalny1"/>
              <w:spacing w:before="0" w:line="240" w:lineRule="auto"/>
              <w:jc w:val="left"/>
            </w:pPr>
            <w:r w:rsidRPr="5DA4011F">
              <w:rPr>
                <w:rStyle w:val="Domylnaczcionkaakapitu1"/>
                <w:lang w:eastAsia="pl-PL"/>
              </w:rPr>
              <w:t xml:space="preserve">Wymaga się w całym budynku punktów świetlnych z oprawami oświetleniowymi zapewniającymi </w:t>
            </w:r>
            <w:r w:rsidR="00C236A4" w:rsidRPr="5DA4011F">
              <w:rPr>
                <w:rStyle w:val="Domylnaczcionkaakapitu1"/>
                <w:lang w:eastAsia="pl-PL"/>
              </w:rPr>
              <w:t xml:space="preserve">liczbę </w:t>
            </w:r>
            <w:r w:rsidRPr="5DA4011F">
              <w:rPr>
                <w:rStyle w:val="Domylnaczcionkaakapitu1"/>
                <w:lang w:eastAsia="pl-PL"/>
              </w:rPr>
              <w:t xml:space="preserve">luksów zgodną z przepisami techniczno-budowlanymi dla określonej funkcji pomieszczenia. </w:t>
            </w:r>
            <w:r>
              <w:t>W pomieszczeniach wspólnych należy zapewnić s</w:t>
            </w:r>
            <w:r w:rsidRPr="5DA4011F">
              <w:rPr>
                <w:rStyle w:val="Domylnaczcionkaakapitu1"/>
                <w:lang w:eastAsia="pl-PL"/>
              </w:rPr>
              <w:t xml:space="preserve">terowanie instalacją przez czujniki ruchu zintegrowane przez BMS. </w:t>
            </w:r>
            <w:r>
              <w:br/>
            </w:r>
            <w:r w:rsidR="00C236A4" w:rsidRPr="5DA4011F">
              <w:rPr>
                <w:rStyle w:val="Domylnaczcionkaakapitu1"/>
                <w:lang w:eastAsia="pl-PL"/>
              </w:rPr>
              <w:t xml:space="preserve">Liczbę </w:t>
            </w:r>
            <w:r w:rsidRPr="5DA4011F">
              <w:rPr>
                <w:rStyle w:val="Domylnaczcionkaakapitu1"/>
                <w:lang w:eastAsia="pl-PL"/>
              </w:rPr>
              <w:t>luksów zgodnie z PN-EN 12464-1.</w:t>
            </w:r>
            <w:r>
              <w:br/>
            </w:r>
            <w:r w:rsidRPr="5DA4011F">
              <w:rPr>
                <w:rStyle w:val="Domylnaczcionkaakapitu1"/>
                <w:lang w:eastAsia="pl-PL"/>
              </w:rPr>
              <w:t xml:space="preserve">Czujki klasy min. GRADE 2 wg. EN50131-1.  </w:t>
            </w:r>
          </w:p>
        </w:tc>
      </w:tr>
      <w:tr w:rsidR="00834304" w:rsidRPr="00BF3A92" w14:paraId="59E80A7A"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460FDEBF" w14:textId="77777777" w:rsidR="00834304" w:rsidRDefault="00834304" w:rsidP="00D35466">
            <w:pPr>
              <w:pStyle w:val="Akapitzlist1"/>
              <w:numPr>
                <w:ilvl w:val="0"/>
                <w:numId w:val="8"/>
              </w:numPr>
              <w:spacing w:before="0" w:line="240" w:lineRule="auto"/>
              <w:ind w:left="0" w:firstLine="0"/>
              <w:jc w:val="left"/>
              <w:rPr>
                <w:rFonts w:cs="Calibri"/>
                <w:b/>
                <w:szCs w:val="20"/>
                <w:lang w:eastAsia="pl-PL"/>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9E112EF" w14:textId="77777777" w:rsidR="00834304" w:rsidRDefault="00834304" w:rsidP="00D35466">
            <w:pPr>
              <w:pStyle w:val="Normalny1"/>
              <w:spacing w:before="0" w:line="240" w:lineRule="auto"/>
              <w:jc w:val="center"/>
              <w:rPr>
                <w:b/>
                <w:color w:val="000000"/>
                <w:szCs w:val="20"/>
                <w:lang w:eastAsia="pl-PL"/>
              </w:rPr>
            </w:pPr>
            <w:r>
              <w:rPr>
                <w:b/>
                <w:color w:val="000000"/>
                <w:szCs w:val="20"/>
                <w:lang w:eastAsia="pl-PL"/>
              </w:rPr>
              <w:t>Instalacje</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7AA05AF3" w14:textId="77777777" w:rsidR="00834304" w:rsidRDefault="00834304" w:rsidP="00D35466">
            <w:pPr>
              <w:pStyle w:val="Normalny1"/>
              <w:spacing w:before="0" w:line="240" w:lineRule="auto"/>
              <w:jc w:val="left"/>
              <w:rPr>
                <w:color w:val="000000"/>
                <w:szCs w:val="20"/>
                <w:lang w:eastAsia="pl-PL"/>
              </w:rPr>
            </w:pPr>
            <w:r>
              <w:rPr>
                <w:color w:val="000000"/>
                <w:szCs w:val="20"/>
                <w:lang w:eastAsia="pl-PL"/>
              </w:rPr>
              <w:t>Instalacja elektryczna</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4CE0D57" w14:textId="5820C458" w:rsidR="00834304" w:rsidRDefault="00834304" w:rsidP="00D35466">
            <w:pPr>
              <w:pStyle w:val="Normalny1"/>
              <w:spacing w:before="0" w:line="240" w:lineRule="auto"/>
              <w:jc w:val="left"/>
              <w:rPr>
                <w:color w:val="000000"/>
                <w:szCs w:val="20"/>
                <w:lang w:eastAsia="pl-PL"/>
              </w:rPr>
            </w:pPr>
            <w:r>
              <w:rPr>
                <w:color w:val="000000"/>
                <w:szCs w:val="20"/>
                <w:lang w:eastAsia="pl-PL"/>
              </w:rPr>
              <w:t xml:space="preserve">Wymaga się kompletnej instalacji elektrycznej w budynku </w:t>
            </w:r>
            <w:r>
              <w:t>wraz z zamontowaniem osprzętu w lokalach i pozostałych pomieszczeniach w budynku. Dobór osprzętu zgodnie z obowiązującymi normami</w:t>
            </w:r>
            <w:r>
              <w:rPr>
                <w:color w:val="000000"/>
                <w:szCs w:val="20"/>
                <w:lang w:eastAsia="pl-PL"/>
              </w:rPr>
              <w:t>.</w:t>
            </w:r>
          </w:p>
        </w:tc>
      </w:tr>
      <w:tr w:rsidR="00834304" w:rsidRPr="00BF3A92" w14:paraId="00D9637B"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35E6E2CE" w14:textId="77777777" w:rsidR="00834304" w:rsidRDefault="00834304" w:rsidP="00D35466">
            <w:pPr>
              <w:pStyle w:val="Akapitzlist1"/>
              <w:numPr>
                <w:ilvl w:val="0"/>
                <w:numId w:val="8"/>
              </w:numPr>
              <w:spacing w:before="0" w:line="240" w:lineRule="auto"/>
              <w:ind w:left="0" w:firstLine="0"/>
              <w:jc w:val="left"/>
              <w:rPr>
                <w:rFonts w:cs="Calibri"/>
                <w:b/>
                <w:szCs w:val="20"/>
                <w:lang w:eastAsia="pl-PL"/>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597D5AB" w14:textId="77777777" w:rsidR="00834304" w:rsidRDefault="00834304" w:rsidP="00D35466">
            <w:pPr>
              <w:pStyle w:val="Normalny1"/>
              <w:spacing w:before="0" w:line="240" w:lineRule="auto"/>
              <w:jc w:val="center"/>
              <w:rPr>
                <w:b/>
                <w:color w:val="000000"/>
                <w:szCs w:val="20"/>
                <w:lang w:eastAsia="pl-PL"/>
              </w:rPr>
            </w:pPr>
            <w:r>
              <w:rPr>
                <w:b/>
                <w:color w:val="000000"/>
                <w:szCs w:val="20"/>
                <w:lang w:eastAsia="pl-PL"/>
              </w:rPr>
              <w:t>Instalacje</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5CED0358" w14:textId="77777777" w:rsidR="00834304" w:rsidRDefault="00834304" w:rsidP="00D35466">
            <w:pPr>
              <w:pStyle w:val="Normalny1"/>
              <w:spacing w:before="0" w:line="240" w:lineRule="auto"/>
              <w:jc w:val="left"/>
              <w:rPr>
                <w:color w:val="000000"/>
                <w:szCs w:val="20"/>
                <w:lang w:eastAsia="pl-PL"/>
              </w:rPr>
            </w:pPr>
            <w:r>
              <w:rPr>
                <w:color w:val="000000"/>
                <w:szCs w:val="20"/>
                <w:lang w:eastAsia="pl-PL"/>
              </w:rPr>
              <w:t>Liczniki energii elektrycznej</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BA63B7C" w14:textId="77777777" w:rsidR="00834304" w:rsidRDefault="00834304" w:rsidP="00D35466">
            <w:pPr>
              <w:pStyle w:val="Normalny1"/>
              <w:spacing w:before="0" w:line="240" w:lineRule="auto"/>
              <w:jc w:val="left"/>
            </w:pPr>
            <w:r>
              <w:rPr>
                <w:rStyle w:val="Domylnaczcionkaakapitu1"/>
                <w:color w:val="000000"/>
                <w:szCs w:val="20"/>
                <w:lang w:eastAsia="pl-PL"/>
              </w:rPr>
              <w:t>Wymaga się zainstalowania liczników energii elektrycznej dla każdego mieszkania w budynku oraz zbiorczo dla całego budynku oraz ich połączenie z systemem BMS. Dodatkowo zainstalować należy licznik energii elektrycznej dla oświetlenia zewnętrznego.</w:t>
            </w:r>
          </w:p>
        </w:tc>
      </w:tr>
      <w:tr w:rsidR="00834304" w:rsidRPr="00BF3A92" w14:paraId="16F2714C"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ECA1FD5" w14:textId="77777777" w:rsidR="00834304" w:rsidRDefault="00834304" w:rsidP="00D35466">
            <w:pPr>
              <w:pStyle w:val="Akapitzlist1"/>
              <w:numPr>
                <w:ilvl w:val="0"/>
                <w:numId w:val="8"/>
              </w:numPr>
              <w:spacing w:before="0" w:line="240" w:lineRule="auto"/>
              <w:ind w:left="0" w:firstLine="0"/>
              <w:jc w:val="left"/>
              <w:rPr>
                <w:rFonts w:cs="Calibri"/>
                <w:b/>
                <w:szCs w:val="20"/>
                <w:lang w:eastAsia="pl-PL"/>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B33F70E" w14:textId="77777777" w:rsidR="00834304" w:rsidRDefault="00834304" w:rsidP="00D35466">
            <w:pPr>
              <w:pStyle w:val="Normalny1"/>
              <w:spacing w:before="0" w:line="240" w:lineRule="auto"/>
              <w:jc w:val="center"/>
              <w:rPr>
                <w:b/>
                <w:color w:val="000000"/>
                <w:szCs w:val="20"/>
                <w:lang w:eastAsia="pl-PL"/>
              </w:rPr>
            </w:pPr>
            <w:r>
              <w:rPr>
                <w:b/>
                <w:color w:val="000000"/>
                <w:szCs w:val="20"/>
                <w:lang w:eastAsia="pl-PL"/>
              </w:rPr>
              <w:t>Instalacje</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3399A220" w14:textId="77777777" w:rsidR="00834304" w:rsidRDefault="00834304" w:rsidP="00D35466">
            <w:pPr>
              <w:pStyle w:val="Normalny1"/>
              <w:spacing w:before="0" w:line="240" w:lineRule="auto"/>
              <w:jc w:val="left"/>
              <w:rPr>
                <w:color w:val="000000"/>
                <w:szCs w:val="20"/>
                <w:lang w:eastAsia="pl-PL"/>
              </w:rPr>
            </w:pPr>
            <w:r>
              <w:rPr>
                <w:color w:val="000000"/>
                <w:szCs w:val="20"/>
                <w:lang w:eastAsia="pl-PL"/>
              </w:rPr>
              <w:t>Liczniki ogrzewania</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7ED7324" w14:textId="19F44796" w:rsidR="00834304" w:rsidRDefault="004C0E0B" w:rsidP="00D35466">
            <w:pPr>
              <w:pStyle w:val="Normalny1"/>
              <w:spacing w:before="0" w:line="240" w:lineRule="auto"/>
              <w:jc w:val="left"/>
            </w:pPr>
            <w:ins w:id="9" w:author="Autor">
              <w:r w:rsidRPr="004C0E0B">
                <w:rPr>
                  <w:rStyle w:val="Domylnaczcionkaakapitu1"/>
                  <w:color w:val="000000"/>
                  <w:szCs w:val="20"/>
                  <w:lang w:eastAsia="pl-PL"/>
                </w:rPr>
                <w:t>Wymaga się zainstalowania liczników zużycia energii cieplnej, energii do chłodzenia, energii do podgrzewania ciepłej wody użytkowej w budynku oraz połączenie ich z systemem BMS</w:t>
              </w:r>
              <w:r>
                <w:rPr>
                  <w:rStyle w:val="Domylnaczcionkaakapitu1"/>
                  <w:color w:val="000000"/>
                  <w:szCs w:val="20"/>
                  <w:lang w:eastAsia="pl-PL"/>
                </w:rPr>
                <w:t xml:space="preserve">. </w:t>
              </w:r>
            </w:ins>
            <w:del w:id="10" w:author="Autor">
              <w:r w:rsidR="00834304" w:rsidDel="004C0E0B">
                <w:rPr>
                  <w:rStyle w:val="Domylnaczcionkaakapitu1"/>
                  <w:color w:val="000000"/>
                  <w:szCs w:val="20"/>
                  <w:lang w:eastAsia="pl-PL"/>
                </w:rPr>
                <w:delText>Wymaga się zainstalowania liczników energii cieplnej dla każdego mieszkania w budynku oraz zbiorczo dla całego budynku oraz ich połączenie z systemem BMS.</w:delText>
              </w:r>
            </w:del>
          </w:p>
        </w:tc>
      </w:tr>
      <w:tr w:rsidR="00834304" w:rsidRPr="00BF3A92" w14:paraId="27211E2E"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6DF1279B" w14:textId="77777777" w:rsidR="00834304" w:rsidRDefault="00834304" w:rsidP="00D35466">
            <w:pPr>
              <w:pStyle w:val="Akapitzlist1"/>
              <w:numPr>
                <w:ilvl w:val="0"/>
                <w:numId w:val="8"/>
              </w:numPr>
              <w:spacing w:before="0" w:line="240" w:lineRule="auto"/>
              <w:ind w:left="0" w:firstLine="0"/>
              <w:jc w:val="left"/>
              <w:rPr>
                <w:rFonts w:cs="Calibri"/>
                <w:b/>
                <w:szCs w:val="20"/>
                <w:lang w:eastAsia="pl-PL"/>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7894B96" w14:textId="77777777" w:rsidR="00834304" w:rsidRDefault="00834304" w:rsidP="00D35466">
            <w:pPr>
              <w:pStyle w:val="Normalny1"/>
              <w:spacing w:before="0" w:line="240" w:lineRule="auto"/>
              <w:jc w:val="center"/>
              <w:rPr>
                <w:b/>
                <w:color w:val="000000"/>
                <w:szCs w:val="20"/>
                <w:lang w:eastAsia="pl-PL"/>
              </w:rPr>
            </w:pPr>
            <w:r>
              <w:rPr>
                <w:b/>
                <w:color w:val="000000"/>
                <w:szCs w:val="20"/>
                <w:lang w:eastAsia="pl-PL"/>
              </w:rPr>
              <w:t>Instalacje</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9259115" w14:textId="77777777" w:rsidR="00834304" w:rsidRDefault="00834304" w:rsidP="00D35466">
            <w:pPr>
              <w:pStyle w:val="Normalny1"/>
              <w:spacing w:before="0" w:line="240" w:lineRule="auto"/>
              <w:jc w:val="left"/>
              <w:rPr>
                <w:color w:val="000000"/>
                <w:szCs w:val="20"/>
                <w:lang w:eastAsia="pl-PL"/>
              </w:rPr>
            </w:pPr>
            <w:r>
              <w:rPr>
                <w:color w:val="000000"/>
                <w:szCs w:val="20"/>
                <w:lang w:eastAsia="pl-PL"/>
              </w:rPr>
              <w:t>Punkty ładowania pojazdów elektrycznych</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13BB96E" w14:textId="650E3926" w:rsidR="00834304" w:rsidRDefault="00834304" w:rsidP="0029714C">
            <w:pPr>
              <w:pStyle w:val="Normalny1"/>
              <w:spacing w:before="0" w:line="240" w:lineRule="auto"/>
              <w:jc w:val="left"/>
            </w:pPr>
            <w:r>
              <w:rPr>
                <w:rStyle w:val="Domylnaczcionkaakapitu1"/>
                <w:color w:val="000000"/>
                <w:szCs w:val="20"/>
                <w:lang w:eastAsia="pl-PL"/>
              </w:rPr>
              <w:t>Wymaga się 3 szt. stacji ładowania samochodów elektrycznych z łącznie 6 punktami ładowania o mocy minimalnej 7,0 kW każdy w ramach przewidzianej liczby miejsc postojowych.</w:t>
            </w:r>
          </w:p>
        </w:tc>
      </w:tr>
      <w:tr w:rsidR="00834304" w:rsidRPr="00BF3A92" w14:paraId="4296C6FE"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3C8F8D06" w14:textId="77777777" w:rsidR="00834304" w:rsidRDefault="00834304" w:rsidP="00D35466">
            <w:pPr>
              <w:pStyle w:val="Akapitzlist1"/>
              <w:numPr>
                <w:ilvl w:val="0"/>
                <w:numId w:val="8"/>
              </w:numPr>
              <w:spacing w:before="0" w:line="240" w:lineRule="auto"/>
              <w:ind w:left="0" w:firstLine="0"/>
              <w:jc w:val="left"/>
              <w:rPr>
                <w:rFonts w:cs="Calibri"/>
                <w:b/>
                <w:szCs w:val="20"/>
                <w:lang w:eastAsia="pl-PL"/>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A21EF80" w14:textId="77777777" w:rsidR="00834304" w:rsidRDefault="00834304" w:rsidP="00D35466">
            <w:pPr>
              <w:pStyle w:val="Normalny1"/>
              <w:spacing w:before="0" w:line="240" w:lineRule="auto"/>
              <w:jc w:val="center"/>
              <w:rPr>
                <w:b/>
                <w:color w:val="000000"/>
                <w:szCs w:val="20"/>
                <w:lang w:eastAsia="pl-PL"/>
              </w:rPr>
            </w:pPr>
            <w:r>
              <w:rPr>
                <w:b/>
                <w:color w:val="000000"/>
                <w:szCs w:val="20"/>
                <w:lang w:eastAsia="pl-PL"/>
              </w:rPr>
              <w:t>Instalacje</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2EDF6EA" w14:textId="77777777" w:rsidR="00834304" w:rsidRDefault="00834304" w:rsidP="00D35466">
            <w:pPr>
              <w:pStyle w:val="Normalny1"/>
              <w:spacing w:before="0" w:line="240" w:lineRule="auto"/>
              <w:jc w:val="left"/>
              <w:rPr>
                <w:color w:val="000000"/>
                <w:szCs w:val="20"/>
                <w:lang w:eastAsia="pl-PL"/>
              </w:rPr>
            </w:pPr>
            <w:r>
              <w:rPr>
                <w:color w:val="000000"/>
                <w:szCs w:val="20"/>
                <w:lang w:eastAsia="pl-PL"/>
              </w:rPr>
              <w:t>Kontrola dostępu</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E263AAF" w14:textId="595E4891" w:rsidR="00834304" w:rsidRDefault="00834304" w:rsidP="00D35466">
            <w:pPr>
              <w:pStyle w:val="Normalny1"/>
              <w:spacing w:before="0" w:line="240" w:lineRule="auto"/>
              <w:jc w:val="left"/>
            </w:pPr>
            <w:r w:rsidRPr="5DA4011F">
              <w:rPr>
                <w:rStyle w:val="Domylnaczcionkaakapitu1"/>
                <w:color w:val="000000" w:themeColor="text1"/>
                <w:lang w:eastAsia="pl-PL"/>
              </w:rPr>
              <w:t xml:space="preserve">Wymaga się systemu kontrolowanego wejścia do budynku. Rozwiązanie typu „inteligentna klamka” połączona </w:t>
            </w:r>
            <w:r w:rsidR="3BFB9ED7" w:rsidRPr="5DA4011F">
              <w:rPr>
                <w:rStyle w:val="Domylnaczcionkaakapitu1"/>
                <w:color w:val="000000" w:themeColor="text1"/>
                <w:lang w:eastAsia="pl-PL"/>
              </w:rPr>
              <w:t>z systemem BMS oraz aplikacją na smartfona (aplikacja w systemie Android/ iOS na zasadach licencji ustalonych z producentem)</w:t>
            </w:r>
            <w:r w:rsidRPr="5DA4011F">
              <w:rPr>
                <w:rStyle w:val="Domylnaczcionkaakapitu1"/>
                <w:color w:val="000000" w:themeColor="text1"/>
                <w:lang w:eastAsia="pl-PL"/>
              </w:rPr>
              <w:t xml:space="preserve"> umożliwiającą otwieranie drzwi.</w:t>
            </w:r>
          </w:p>
        </w:tc>
      </w:tr>
      <w:tr w:rsidR="00834304" w:rsidRPr="00BF3A92" w14:paraId="1A85C544"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D5CD963" w14:textId="77777777" w:rsidR="00834304" w:rsidRDefault="00834304" w:rsidP="00D35466">
            <w:pPr>
              <w:pStyle w:val="Akapitzlist1"/>
              <w:numPr>
                <w:ilvl w:val="0"/>
                <w:numId w:val="8"/>
              </w:numPr>
              <w:spacing w:before="0" w:line="240" w:lineRule="auto"/>
              <w:ind w:left="0" w:firstLine="0"/>
              <w:jc w:val="left"/>
              <w:rPr>
                <w:rFonts w:cs="Calibri"/>
                <w:b/>
                <w:szCs w:val="20"/>
                <w:lang w:eastAsia="pl-PL"/>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E0C8002" w14:textId="77777777" w:rsidR="00834304" w:rsidRDefault="00834304" w:rsidP="00D35466">
            <w:pPr>
              <w:pStyle w:val="Normalny1"/>
              <w:spacing w:before="0" w:line="240" w:lineRule="auto"/>
              <w:jc w:val="center"/>
              <w:rPr>
                <w:b/>
                <w:color w:val="000000"/>
                <w:szCs w:val="20"/>
                <w:lang w:eastAsia="pl-PL"/>
              </w:rPr>
            </w:pPr>
            <w:r>
              <w:rPr>
                <w:b/>
                <w:color w:val="000000"/>
                <w:szCs w:val="20"/>
                <w:lang w:eastAsia="pl-PL"/>
              </w:rPr>
              <w:t>Instalacje</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097ACC9" w14:textId="77777777" w:rsidR="00834304" w:rsidRDefault="00834304" w:rsidP="00D35466">
            <w:pPr>
              <w:pStyle w:val="Normalny1"/>
              <w:spacing w:before="0" w:line="240" w:lineRule="auto"/>
              <w:jc w:val="left"/>
              <w:rPr>
                <w:color w:val="000000"/>
                <w:szCs w:val="20"/>
                <w:lang w:eastAsia="pl-PL"/>
              </w:rPr>
            </w:pPr>
            <w:r>
              <w:rPr>
                <w:color w:val="000000"/>
                <w:szCs w:val="20"/>
                <w:lang w:eastAsia="pl-PL"/>
              </w:rPr>
              <w:t>Instalacja wytwarzająca energię</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5CC6F9C" w14:textId="77777777" w:rsidR="00834304" w:rsidRDefault="00834304" w:rsidP="00D35466">
            <w:pPr>
              <w:pStyle w:val="Normalny1"/>
              <w:spacing w:before="0" w:line="240" w:lineRule="auto"/>
              <w:jc w:val="left"/>
            </w:pPr>
            <w:r w:rsidRPr="1391E3F7">
              <w:rPr>
                <w:rStyle w:val="Domylnaczcionkaakapitu1"/>
                <w:color w:val="000000" w:themeColor="text1"/>
                <w:lang w:eastAsia="pl-PL"/>
              </w:rPr>
              <w:t>Wymaga się energii do zasilania obiektu z sieci oraz instalacji OZE</w:t>
            </w:r>
            <w:r w:rsidRPr="1391E3F7">
              <w:rPr>
                <w:rStyle w:val="Domylnaczcionkaakapitu1"/>
                <w:b/>
                <w:bCs/>
                <w:color w:val="000000" w:themeColor="text1"/>
                <w:lang w:eastAsia="pl-PL"/>
              </w:rPr>
              <w:t>.</w:t>
            </w:r>
            <w:r w:rsidRPr="1391E3F7">
              <w:rPr>
                <w:rStyle w:val="Domylnaczcionkaakapitu1"/>
                <w:b/>
                <w:bCs/>
              </w:rPr>
              <w:t xml:space="preserve"> </w:t>
            </w:r>
            <w:r w:rsidRPr="1391E3F7">
              <w:rPr>
                <w:rStyle w:val="Domylnaczcionkaakapitu1"/>
                <w:color w:val="000000" w:themeColor="text1"/>
                <w:lang w:eastAsia="pl-PL"/>
              </w:rPr>
              <w:t xml:space="preserve">Nie dopuszcza się lokalnego wytwarzania energii na miejscu w wyniku procesu spalania paliw węglowodorowych (stałych i gazowych) oraz produktów drewnopochodnych, zgazowywania biomasy lub wtórnego zagospodarowania osadów pościekowych. </w:t>
            </w:r>
          </w:p>
        </w:tc>
      </w:tr>
      <w:tr w:rsidR="00834304" w:rsidRPr="00BF3A92" w14:paraId="3D89563D"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0B01AD1" w14:textId="77777777" w:rsidR="00834304" w:rsidRDefault="00834304" w:rsidP="00D35466">
            <w:pPr>
              <w:pStyle w:val="Akapitzlist1"/>
              <w:numPr>
                <w:ilvl w:val="0"/>
                <w:numId w:val="8"/>
              </w:numPr>
              <w:spacing w:before="0" w:line="240" w:lineRule="auto"/>
              <w:ind w:left="0" w:firstLine="0"/>
              <w:jc w:val="left"/>
              <w:rPr>
                <w:rFonts w:cs="Calibri"/>
                <w:b/>
                <w:szCs w:val="20"/>
                <w:lang w:eastAsia="pl-PL"/>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F01B6A4" w14:textId="77777777" w:rsidR="00834304" w:rsidRPr="00DC178B" w:rsidRDefault="00834304" w:rsidP="00D35466">
            <w:pPr>
              <w:pStyle w:val="Normalny1"/>
              <w:spacing w:before="0" w:line="240" w:lineRule="auto"/>
              <w:jc w:val="center"/>
              <w:rPr>
                <w:b/>
                <w:color w:val="000000"/>
                <w:szCs w:val="20"/>
                <w:lang w:eastAsia="pl-PL"/>
              </w:rPr>
            </w:pPr>
            <w:r w:rsidRPr="00DC178B">
              <w:rPr>
                <w:b/>
                <w:color w:val="000000"/>
                <w:szCs w:val="20"/>
                <w:lang w:eastAsia="pl-PL"/>
              </w:rPr>
              <w:t>Instalacje</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6FC88F03" w14:textId="77777777" w:rsidR="00834304" w:rsidRPr="00DC178B" w:rsidRDefault="00834304" w:rsidP="00D35466">
            <w:pPr>
              <w:pStyle w:val="Normalny1"/>
              <w:spacing w:before="0" w:line="240" w:lineRule="auto"/>
              <w:jc w:val="left"/>
              <w:rPr>
                <w:color w:val="000000"/>
                <w:szCs w:val="20"/>
                <w:lang w:eastAsia="pl-PL"/>
              </w:rPr>
            </w:pPr>
            <w:r w:rsidRPr="00DC178B">
              <w:rPr>
                <w:color w:val="000000"/>
                <w:szCs w:val="20"/>
                <w:lang w:eastAsia="pl-PL"/>
              </w:rPr>
              <w:t>Wentylacja</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2084D971" w14:textId="2D6C799A" w:rsidR="00887D2D" w:rsidRPr="009B339E" w:rsidRDefault="4DDCD319" w:rsidP="00887D2D">
            <w:pPr>
              <w:pStyle w:val="Tekstkomentarza"/>
              <w:rPr>
                <w:rStyle w:val="Domylnaczcionkaakapitu10000000"/>
                <w:color w:val="000000"/>
              </w:rPr>
            </w:pPr>
            <w:r w:rsidRPr="1391E3F7">
              <w:rPr>
                <w:rStyle w:val="Domylnaczcionkaakapitu10000000"/>
                <w:color w:val="000000" w:themeColor="text1"/>
              </w:rPr>
              <w:t xml:space="preserve">Wymagana jest wentylacja mechaniczna z odzyskiem ciepła w całym budynku (lokale mieszkalne i pozostałe pomieszczenia) wyposażona w system filtracji powietrza z instalacją umożliwiającą pomiar stopnia zabrudzenia filtrów i informującą o konieczności ich wymiany. Wymagane filtry dokładne powietrza nawiewanego do pomieszczeń min. ePM1 80% (F9) lub równoważne. </w:t>
            </w:r>
          </w:p>
          <w:p w14:paraId="7C235355" w14:textId="65AA02FE" w:rsidR="00834304" w:rsidRPr="00DC178B" w:rsidRDefault="00887D2D" w:rsidP="00F176E5">
            <w:pPr>
              <w:pStyle w:val="Tekstkomentarza"/>
            </w:pPr>
            <w:r>
              <w:rPr>
                <w:rStyle w:val="Domylnaczcionkaakapitu10000000"/>
                <w:color w:val="000000"/>
              </w:rPr>
              <w:t xml:space="preserve">Wymagane regulowanie systemu wentylacji poprzez zamontowane czujniki jakości powietrza oraz połączenie systemu wentylacji </w:t>
            </w:r>
            <w:r w:rsidRPr="009B339E">
              <w:rPr>
                <w:rStyle w:val="Domylnaczcionkaakapitu10000000"/>
                <w:color w:val="000000"/>
              </w:rPr>
              <w:t xml:space="preserve">z systemem BMS w sposób umożliwiający </w:t>
            </w:r>
            <w:r>
              <w:rPr>
                <w:rStyle w:val="Domylnaczcionkaakapitu10000000"/>
                <w:color w:val="000000"/>
              </w:rPr>
              <w:t>jego sterowanie oraz rejestrację</w:t>
            </w:r>
            <w:r w:rsidRPr="009B339E">
              <w:rPr>
                <w:rStyle w:val="Domylnaczcionkaakapitu10000000"/>
                <w:color w:val="000000"/>
              </w:rPr>
              <w:t xml:space="preserve"> poszczególnych parametrów.</w:t>
            </w:r>
          </w:p>
        </w:tc>
      </w:tr>
      <w:tr w:rsidR="00834304" w:rsidRPr="00BF3A92" w14:paraId="497BA3B9"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58BE437E" w14:textId="77777777" w:rsidR="00834304" w:rsidRDefault="00834304" w:rsidP="00D35466">
            <w:pPr>
              <w:pStyle w:val="Akapitzlist1"/>
              <w:numPr>
                <w:ilvl w:val="0"/>
                <w:numId w:val="8"/>
              </w:numPr>
              <w:spacing w:before="0" w:line="240" w:lineRule="auto"/>
              <w:ind w:left="0" w:firstLine="0"/>
              <w:jc w:val="left"/>
              <w:rPr>
                <w:rFonts w:cs="Calibri"/>
                <w:b/>
                <w:szCs w:val="20"/>
                <w:lang w:eastAsia="pl-PL"/>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63010BE" w14:textId="77777777" w:rsidR="00834304" w:rsidRDefault="00834304" w:rsidP="00D35466">
            <w:pPr>
              <w:pStyle w:val="Normalny1"/>
              <w:spacing w:before="0" w:line="240" w:lineRule="auto"/>
              <w:jc w:val="center"/>
              <w:rPr>
                <w:b/>
                <w:color w:val="000000"/>
                <w:szCs w:val="20"/>
                <w:lang w:eastAsia="pl-PL"/>
              </w:rPr>
            </w:pPr>
            <w:r>
              <w:rPr>
                <w:b/>
                <w:color w:val="000000"/>
                <w:szCs w:val="20"/>
                <w:lang w:eastAsia="pl-PL"/>
              </w:rPr>
              <w:t>Instalacje</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4CFF05F1" w14:textId="77777777" w:rsidR="00834304" w:rsidRDefault="00834304" w:rsidP="00D35466">
            <w:pPr>
              <w:pStyle w:val="Normalny1"/>
              <w:spacing w:before="0" w:line="240" w:lineRule="auto"/>
              <w:jc w:val="left"/>
              <w:rPr>
                <w:color w:val="000000"/>
                <w:szCs w:val="20"/>
                <w:lang w:eastAsia="pl-PL"/>
              </w:rPr>
            </w:pPr>
            <w:r>
              <w:rPr>
                <w:color w:val="000000"/>
                <w:szCs w:val="20"/>
                <w:lang w:eastAsia="pl-PL"/>
              </w:rPr>
              <w:t>Zużycie wody</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E93BBE0" w14:textId="72FD40D2" w:rsidR="00834304" w:rsidRDefault="00834304" w:rsidP="00F176E5">
            <w:pPr>
              <w:spacing w:line="257" w:lineRule="auto"/>
              <w:rPr>
                <w:rStyle w:val="Domylnaczcionkaakapitu1"/>
                <w:color w:val="000000" w:themeColor="text1"/>
                <w:lang w:eastAsia="pl-PL"/>
              </w:rPr>
            </w:pPr>
            <w:r w:rsidRPr="5DA4011F">
              <w:rPr>
                <w:rStyle w:val="Domylnaczcionkaakapitu1"/>
                <w:color w:val="000000" w:themeColor="text1"/>
                <w:lang w:eastAsia="pl-PL"/>
              </w:rPr>
              <w:t>D</w:t>
            </w:r>
            <w:r w:rsidRPr="5DA4011F">
              <w:rPr>
                <w:rStyle w:val="Domylnaczcionkaakapitu1"/>
              </w:rPr>
              <w:t xml:space="preserve">obór elementów armatury łazienkowej i innych urządzeń pobierających wodę powinien zapewniać </w:t>
            </w:r>
            <w:r w:rsidRPr="5DA4011F">
              <w:rPr>
                <w:rStyle w:val="Domylnaczcionkaakapitu1"/>
                <w:color w:val="000000" w:themeColor="text1"/>
                <w:lang w:eastAsia="pl-PL"/>
              </w:rPr>
              <w:t>maksymalne zużycie wody przez mieszkańca 100 l/dzień przy założonej liczbie mieszkańców zgodnie z wymaganiami SPO 1.8 oraz SPO 1.9</w:t>
            </w:r>
            <w:r w:rsidR="3DBB4E77" w:rsidRPr="5DA4011F">
              <w:rPr>
                <w:rStyle w:val="Domylnaczcionkaakapitu1"/>
                <w:color w:val="000000" w:themeColor="text1"/>
                <w:lang w:eastAsia="pl-PL"/>
              </w:rPr>
              <w:t xml:space="preserve"> z uwzględnieniem zużycia na poszczególne obszary: </w:t>
            </w:r>
            <w:ins w:id="11" w:author="Autor">
              <w:r w:rsidR="00DE35BC" w:rsidRPr="00DE35BC">
                <w:rPr>
                  <w:rStyle w:val="Domylnaczcionkaakapitu1"/>
                  <w:color w:val="000000" w:themeColor="text1"/>
                  <w:lang w:eastAsia="pl-PL"/>
                </w:rPr>
                <w:t>higiena – 35%, spłukiwanie toalety – 35%, pranie – 12%, zmywanie naczyń i sprzątanie – 10%, picie i gotowanie - 3%, inne – 5%</w:t>
              </w:r>
            </w:ins>
            <w:del w:id="12" w:author="Autor">
              <w:r w:rsidR="3DBB4E77" w:rsidRPr="5DA4011F" w:rsidDel="00DE35BC">
                <w:rPr>
                  <w:rStyle w:val="Domylnaczcionkaakapitu1"/>
                  <w:color w:val="000000" w:themeColor="text1"/>
                  <w:lang w:eastAsia="pl-PL"/>
                </w:rPr>
                <w:delText>higiena – 35%, spłukiwanie toalety – 33%, pranie – 13%, zmywanie naczyń – 10%, gotowanie - 2%, podlewanie ogrodu– 7%</w:delText>
              </w:r>
            </w:del>
            <w:r w:rsidR="3DBB4E77" w:rsidRPr="5DA4011F">
              <w:rPr>
                <w:rStyle w:val="Domylnaczcionkaakapitu1"/>
                <w:color w:val="000000" w:themeColor="text1"/>
                <w:lang w:eastAsia="pl-PL"/>
              </w:rPr>
              <w:t>.</w:t>
            </w:r>
            <w:ins w:id="13" w:author="Autor">
              <w:r w:rsidR="00DE35BC">
                <w:rPr>
                  <w:rStyle w:val="Domylnaczcionkaakapitu1"/>
                  <w:color w:val="000000" w:themeColor="text1"/>
                  <w:lang w:eastAsia="pl-PL"/>
                </w:rPr>
                <w:t xml:space="preserve"> </w:t>
              </w:r>
            </w:ins>
            <w:r w:rsidR="17AEFCBE" w:rsidRPr="00F176E5">
              <w:rPr>
                <w:rStyle w:val="Domylnaczcionkaakapitu1"/>
                <w:color w:val="000000" w:themeColor="text1"/>
                <w:lang w:eastAsia="pl-PL"/>
              </w:rPr>
              <w:t>Wymaga się zapewnienia kompletnej instalacji we wszystkich mieszkaniach umożliwiającej prowadzenie monitoringu zużycia wody w obiekcie. Wymagane są perlatory i czujniki, które po pewnym czasie same zatrzymują wypływ wody</w:t>
            </w:r>
          </w:p>
        </w:tc>
      </w:tr>
      <w:tr w:rsidR="00834304" w:rsidRPr="00BF3A92" w14:paraId="074F033C"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744D390" w14:textId="77777777" w:rsidR="00834304" w:rsidRDefault="00834304" w:rsidP="00D35466">
            <w:pPr>
              <w:pStyle w:val="Akapitzlist1"/>
              <w:numPr>
                <w:ilvl w:val="0"/>
                <w:numId w:val="8"/>
              </w:numPr>
              <w:spacing w:before="0" w:line="240" w:lineRule="auto"/>
              <w:ind w:left="0" w:firstLine="0"/>
              <w:jc w:val="left"/>
              <w:rPr>
                <w:rFonts w:cs="Calibri"/>
                <w:b/>
                <w:bCs/>
                <w:szCs w:val="20"/>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6750F9C" w14:textId="77777777" w:rsidR="00834304" w:rsidRDefault="00834304" w:rsidP="00D35466">
            <w:pPr>
              <w:pStyle w:val="Normalny1"/>
              <w:spacing w:before="0" w:line="240" w:lineRule="auto"/>
              <w:jc w:val="center"/>
              <w:rPr>
                <w:b/>
                <w:color w:val="000000"/>
                <w:szCs w:val="20"/>
                <w:lang w:eastAsia="pl-PL"/>
              </w:rPr>
            </w:pPr>
            <w:r>
              <w:rPr>
                <w:b/>
                <w:color w:val="000000"/>
                <w:szCs w:val="20"/>
                <w:lang w:eastAsia="pl-PL"/>
              </w:rPr>
              <w:t>Wyposażenie</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23E49469" w14:textId="77777777" w:rsidR="00834304" w:rsidRDefault="00834304" w:rsidP="00D35466">
            <w:pPr>
              <w:pStyle w:val="Normalny1"/>
              <w:spacing w:before="0" w:line="240" w:lineRule="auto"/>
              <w:jc w:val="left"/>
              <w:rPr>
                <w:color w:val="000000"/>
                <w:szCs w:val="20"/>
                <w:lang w:eastAsia="pl-PL"/>
              </w:rPr>
            </w:pPr>
            <w:r>
              <w:rPr>
                <w:color w:val="000000"/>
                <w:szCs w:val="20"/>
                <w:lang w:eastAsia="pl-PL"/>
              </w:rPr>
              <w:t>Domofon do mieszkań</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31E5797" w14:textId="68288FA6" w:rsidR="00834304" w:rsidRDefault="00834304" w:rsidP="1391E3F7">
            <w:pPr>
              <w:pStyle w:val="Normalny1"/>
              <w:spacing w:before="0" w:line="240" w:lineRule="auto"/>
              <w:jc w:val="left"/>
              <w:rPr>
                <w:color w:val="000000"/>
                <w:lang w:eastAsia="pl-PL"/>
              </w:rPr>
            </w:pPr>
            <w:r w:rsidRPr="5DA4011F">
              <w:rPr>
                <w:color w:val="000000" w:themeColor="text1"/>
                <w:lang w:eastAsia="pl-PL"/>
              </w:rPr>
              <w:t xml:space="preserve">Wymaga się instalacji domofonowej z opcją video, </w:t>
            </w:r>
            <w:r w:rsidR="08CFF200" w:rsidRPr="5DA4011F">
              <w:rPr>
                <w:color w:val="000000" w:themeColor="text1"/>
                <w:lang w:eastAsia="pl-PL"/>
              </w:rPr>
              <w:t>dzwonkiem oraz aplikacją na smartfona (aplikacja w systemie Android/ iOS na zasadach licencji ustalonych z producentem).</w:t>
            </w:r>
            <w:r w:rsidRPr="5DA4011F">
              <w:rPr>
                <w:color w:val="000000" w:themeColor="text1"/>
                <w:lang w:eastAsia="pl-PL"/>
              </w:rPr>
              <w:t xml:space="preserve"> Domofon ma znajdować się w każdym mieszkaniu po stronie klamki od drzwi wejściowych do mieszkania, ekran domofonu powinien znajdować się nie wyżej niż 150 cm nad poziomem podłogi, a jego przyciski na wysokości 120 cm – 140 cm, zgodnie z: ISO 21542:2012.</w:t>
            </w:r>
          </w:p>
        </w:tc>
      </w:tr>
      <w:tr w:rsidR="00834304" w:rsidRPr="00BF3A92" w14:paraId="42A2DC58"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D3BD708" w14:textId="77777777" w:rsidR="00834304" w:rsidRDefault="00834304" w:rsidP="00D35466">
            <w:pPr>
              <w:pStyle w:val="Akapitzlist1"/>
              <w:numPr>
                <w:ilvl w:val="0"/>
                <w:numId w:val="8"/>
              </w:numPr>
              <w:spacing w:before="0" w:line="240" w:lineRule="auto"/>
              <w:ind w:left="0" w:firstLine="0"/>
              <w:jc w:val="left"/>
              <w:rPr>
                <w:rFonts w:cs="Calibri"/>
                <w:b/>
                <w:szCs w:val="20"/>
                <w:lang w:eastAsia="pl-PL"/>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BB53D9F" w14:textId="77777777" w:rsidR="00834304" w:rsidRDefault="00834304" w:rsidP="00D35466">
            <w:pPr>
              <w:pStyle w:val="Normalny1"/>
              <w:spacing w:before="0" w:line="240" w:lineRule="auto"/>
              <w:jc w:val="center"/>
              <w:rPr>
                <w:b/>
                <w:color w:val="000000"/>
                <w:szCs w:val="20"/>
                <w:lang w:eastAsia="pl-PL"/>
              </w:rPr>
            </w:pPr>
            <w:r>
              <w:rPr>
                <w:b/>
                <w:color w:val="000000"/>
                <w:szCs w:val="20"/>
                <w:lang w:eastAsia="pl-PL"/>
              </w:rPr>
              <w:t>Wyposażenie</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309F65E" w14:textId="77777777" w:rsidR="00834304" w:rsidRDefault="00834304" w:rsidP="00D35466">
            <w:pPr>
              <w:pStyle w:val="Normalny1"/>
              <w:spacing w:before="0" w:line="240" w:lineRule="auto"/>
              <w:jc w:val="left"/>
              <w:rPr>
                <w:color w:val="000000"/>
                <w:szCs w:val="20"/>
                <w:lang w:eastAsia="pl-PL"/>
              </w:rPr>
            </w:pPr>
            <w:r>
              <w:rPr>
                <w:color w:val="000000"/>
                <w:szCs w:val="20"/>
                <w:lang w:eastAsia="pl-PL"/>
              </w:rPr>
              <w:t>Zlewozmywak w kuchni/aneksie kuchennym w mieszkaniach</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03D6CDB" w14:textId="67EB6306" w:rsidR="00834304" w:rsidRDefault="00834304" w:rsidP="0029714C">
            <w:pPr>
              <w:pStyle w:val="Normalny1"/>
              <w:spacing w:before="0" w:line="240" w:lineRule="auto"/>
              <w:jc w:val="left"/>
            </w:pPr>
            <w:r>
              <w:rPr>
                <w:rStyle w:val="Domylnaczcionkaakapitu1"/>
                <w:color w:val="000000"/>
                <w:szCs w:val="20"/>
                <w:lang w:eastAsia="pl-PL"/>
              </w:rPr>
              <w:t>Wymaga się zlewozmywaka z baterią kuchenną w kuchni/aneksie kuchennym w każdym mieszkaniu, zgodnie z przepisami prawa, min. 1 komora o min. wymiarach 35 x 43 cm. Bateria z automatycznym ogranicznikiem przepływu w</w:t>
            </w:r>
            <w:r>
              <w:rPr>
                <w:rStyle w:val="Domylnaczcionkaakapitu1"/>
              </w:rPr>
              <w:t xml:space="preserve">ody </w:t>
            </w:r>
            <w:r>
              <w:rPr>
                <w:rStyle w:val="Domylnaczcionkaakapitu1"/>
                <w:color w:val="000000"/>
                <w:szCs w:val="20"/>
                <w:lang w:eastAsia="pl-PL"/>
              </w:rPr>
              <w:t>i perlatorem.</w:t>
            </w:r>
          </w:p>
        </w:tc>
      </w:tr>
      <w:tr w:rsidR="00834304" w:rsidRPr="00BF3A92" w14:paraId="70A49660"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CEBE6F8" w14:textId="77777777" w:rsidR="00834304" w:rsidRDefault="00834304" w:rsidP="00D35466">
            <w:pPr>
              <w:pStyle w:val="Akapitzlist1"/>
              <w:numPr>
                <w:ilvl w:val="0"/>
                <w:numId w:val="8"/>
              </w:numPr>
              <w:spacing w:before="0" w:line="240" w:lineRule="auto"/>
              <w:ind w:left="0" w:firstLine="0"/>
              <w:jc w:val="left"/>
              <w:rPr>
                <w:rFonts w:cs="Calibri"/>
                <w:b/>
                <w:szCs w:val="20"/>
                <w:lang w:eastAsia="pl-PL"/>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108B17B" w14:textId="77777777" w:rsidR="00834304" w:rsidRDefault="00834304" w:rsidP="00D35466">
            <w:pPr>
              <w:pStyle w:val="Normalny1"/>
              <w:spacing w:before="0" w:line="240" w:lineRule="auto"/>
              <w:jc w:val="center"/>
              <w:rPr>
                <w:b/>
                <w:color w:val="000000"/>
                <w:szCs w:val="20"/>
                <w:lang w:eastAsia="pl-PL"/>
              </w:rPr>
            </w:pPr>
            <w:r>
              <w:rPr>
                <w:b/>
                <w:color w:val="000000"/>
                <w:szCs w:val="20"/>
                <w:lang w:eastAsia="pl-PL"/>
              </w:rPr>
              <w:t>Wyposażenie</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58D790D" w14:textId="77777777" w:rsidR="00834304" w:rsidRDefault="00834304" w:rsidP="00D35466">
            <w:pPr>
              <w:pStyle w:val="Normalny1"/>
              <w:spacing w:before="0" w:line="240" w:lineRule="auto"/>
              <w:jc w:val="left"/>
              <w:rPr>
                <w:szCs w:val="20"/>
                <w:lang w:eastAsia="pl-PL"/>
              </w:rPr>
            </w:pPr>
            <w:r>
              <w:rPr>
                <w:szCs w:val="20"/>
                <w:lang w:eastAsia="pl-PL"/>
              </w:rPr>
              <w:t>Armatura łazienkowa w mieszkaniach</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F69B87F" w14:textId="77777777" w:rsidR="00834304" w:rsidRDefault="00834304" w:rsidP="00D35466">
            <w:pPr>
              <w:pStyle w:val="Normalny1"/>
              <w:spacing w:before="0" w:line="240" w:lineRule="auto"/>
              <w:jc w:val="left"/>
            </w:pPr>
            <w:r>
              <w:rPr>
                <w:color w:val="000000"/>
                <w:szCs w:val="20"/>
                <w:lang w:eastAsia="pl-PL"/>
              </w:rPr>
              <w:t xml:space="preserve">Wymaga się zapewnienia kompletnej instalacji w każdym mieszkaniu umożliwiającej bieżącą kontrolę i wykonanie testów związanych z gospodarowaniem wodą w obiekcie. </w:t>
            </w:r>
            <w:r>
              <w:rPr>
                <w:rStyle w:val="Domylnaczcionkaakapitu1"/>
                <w:color w:val="000000"/>
                <w:szCs w:val="20"/>
                <w:lang w:eastAsia="pl-PL"/>
              </w:rPr>
              <w:t>Bateria z automatycznym ogranicznikiem przepływu w</w:t>
            </w:r>
            <w:r>
              <w:rPr>
                <w:rStyle w:val="Domylnaczcionkaakapitu1"/>
              </w:rPr>
              <w:t xml:space="preserve">ody </w:t>
            </w:r>
            <w:r>
              <w:rPr>
                <w:rStyle w:val="Domylnaczcionkaakapitu1"/>
                <w:color w:val="000000"/>
                <w:szCs w:val="20"/>
                <w:lang w:eastAsia="pl-PL"/>
              </w:rPr>
              <w:t>i perlatorem.</w:t>
            </w:r>
          </w:p>
        </w:tc>
      </w:tr>
      <w:tr w:rsidR="00834304" w:rsidRPr="00BF3A92" w14:paraId="3224CA56"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15499D8C" w14:textId="77777777" w:rsidR="00834304" w:rsidRDefault="00834304" w:rsidP="00D35466">
            <w:pPr>
              <w:pStyle w:val="Akapitzlist1"/>
              <w:numPr>
                <w:ilvl w:val="0"/>
                <w:numId w:val="8"/>
              </w:numPr>
              <w:spacing w:before="0" w:line="240" w:lineRule="auto"/>
              <w:ind w:left="0" w:firstLine="0"/>
              <w:jc w:val="left"/>
              <w:rPr>
                <w:rFonts w:cs="Calibri"/>
                <w:b/>
                <w:szCs w:val="20"/>
                <w:lang w:eastAsia="pl-PL"/>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42DAE45" w14:textId="1B05FD3F" w:rsidR="00834304" w:rsidRDefault="00834304" w:rsidP="00D35466">
            <w:pPr>
              <w:pStyle w:val="Normalny1"/>
              <w:spacing w:before="0" w:line="240" w:lineRule="auto"/>
              <w:jc w:val="center"/>
              <w:rPr>
                <w:b/>
                <w:color w:val="000000"/>
                <w:szCs w:val="20"/>
                <w:lang w:eastAsia="pl-PL"/>
              </w:rPr>
            </w:pPr>
            <w:r>
              <w:rPr>
                <w:b/>
                <w:color w:val="000000"/>
                <w:szCs w:val="20"/>
                <w:lang w:eastAsia="pl-PL"/>
              </w:rPr>
              <w:t>Wyposażenie</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7835F90" w14:textId="13B20003" w:rsidR="00834304" w:rsidRDefault="00834304" w:rsidP="00D35466">
            <w:pPr>
              <w:pStyle w:val="Normalny1"/>
              <w:spacing w:before="0" w:line="240" w:lineRule="auto"/>
              <w:jc w:val="left"/>
              <w:rPr>
                <w:szCs w:val="20"/>
                <w:lang w:eastAsia="pl-PL"/>
              </w:rPr>
            </w:pPr>
            <w:r>
              <w:rPr>
                <w:szCs w:val="20"/>
                <w:lang w:eastAsia="pl-PL"/>
              </w:rPr>
              <w:t>Szafka pod umywalką</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5F5F0A0" w14:textId="19057C6E" w:rsidR="00834304" w:rsidRDefault="00834304" w:rsidP="00D35466">
            <w:pPr>
              <w:pStyle w:val="Normalny1"/>
              <w:spacing w:before="0" w:line="240" w:lineRule="auto"/>
              <w:jc w:val="left"/>
              <w:rPr>
                <w:color w:val="000000"/>
                <w:szCs w:val="20"/>
                <w:lang w:eastAsia="pl-PL"/>
              </w:rPr>
            </w:pPr>
            <w:r>
              <w:rPr>
                <w:color w:val="000000"/>
                <w:szCs w:val="20"/>
                <w:lang w:eastAsia="pl-PL"/>
              </w:rPr>
              <w:t>Wymaga się szafki pod umywalką w łazience w każdym mieszkaniu.</w:t>
            </w:r>
          </w:p>
        </w:tc>
      </w:tr>
      <w:tr w:rsidR="00834304" w:rsidRPr="00BF3A92" w14:paraId="10B8262A"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529E439" w14:textId="77777777" w:rsidR="00834304" w:rsidRDefault="00834304" w:rsidP="00D35466">
            <w:pPr>
              <w:pStyle w:val="Akapitzlist1"/>
              <w:numPr>
                <w:ilvl w:val="0"/>
                <w:numId w:val="8"/>
              </w:numPr>
              <w:spacing w:before="0" w:line="240" w:lineRule="auto"/>
              <w:ind w:left="0" w:firstLine="0"/>
              <w:jc w:val="left"/>
              <w:rPr>
                <w:rFonts w:cs="Calibri"/>
                <w:b/>
                <w:szCs w:val="20"/>
                <w:lang w:eastAsia="pl-PL"/>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3254894" w14:textId="77777777" w:rsidR="00834304" w:rsidRDefault="00834304" w:rsidP="00D35466">
            <w:pPr>
              <w:pStyle w:val="Normalny1"/>
              <w:spacing w:before="0" w:line="240" w:lineRule="auto"/>
              <w:jc w:val="center"/>
              <w:rPr>
                <w:b/>
                <w:color w:val="000000"/>
                <w:szCs w:val="20"/>
                <w:lang w:eastAsia="pl-PL"/>
              </w:rPr>
            </w:pPr>
            <w:r>
              <w:rPr>
                <w:b/>
                <w:color w:val="000000"/>
                <w:szCs w:val="20"/>
                <w:lang w:eastAsia="pl-PL"/>
              </w:rPr>
              <w:t>Wyposażenie</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285E48EF" w14:textId="77777777" w:rsidR="00834304" w:rsidRDefault="00834304" w:rsidP="00D35466">
            <w:pPr>
              <w:pStyle w:val="Normalny1"/>
              <w:spacing w:before="0" w:line="240" w:lineRule="auto"/>
              <w:jc w:val="left"/>
              <w:rPr>
                <w:color w:val="000000"/>
                <w:szCs w:val="20"/>
                <w:lang w:eastAsia="pl-PL"/>
              </w:rPr>
            </w:pPr>
            <w:r>
              <w:rPr>
                <w:color w:val="000000"/>
                <w:szCs w:val="20"/>
                <w:lang w:eastAsia="pl-PL"/>
              </w:rPr>
              <w:t>Prysznic w mieszkaniach</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420B345" w14:textId="2E4B185E" w:rsidR="00834304" w:rsidRDefault="00834304" w:rsidP="003C5089">
            <w:pPr>
              <w:pStyle w:val="Normalny1"/>
              <w:spacing w:before="0" w:line="240" w:lineRule="auto"/>
              <w:jc w:val="left"/>
            </w:pPr>
            <w:r w:rsidRPr="5DA4011F">
              <w:rPr>
                <w:rStyle w:val="Domylnaczcionkaakapitu1"/>
                <w:color w:val="000000" w:themeColor="text1"/>
                <w:lang w:eastAsia="pl-PL"/>
              </w:rPr>
              <w:t>Wymaga się prysznica w łazience w każdym mieszkaniu o wymiarach min. 80x80</w:t>
            </w:r>
            <w:r w:rsidR="126CE80E" w:rsidRPr="5DA4011F">
              <w:rPr>
                <w:rStyle w:val="Domylnaczcionkaakapitu1"/>
                <w:color w:val="000000" w:themeColor="text1"/>
                <w:lang w:eastAsia="pl-PL"/>
              </w:rPr>
              <w:t xml:space="preserve"> cm</w:t>
            </w:r>
            <w:r w:rsidRPr="5DA4011F">
              <w:rPr>
                <w:rStyle w:val="Domylnaczcionkaakapitu1"/>
                <w:color w:val="000000" w:themeColor="text1"/>
                <w:lang w:eastAsia="pl-PL"/>
              </w:rPr>
              <w:t>. Armatura prysznicowa i termostatyczna powinny być wyposażone w czujnik LED wskazujący zużycie wody lub ogranicznik przepływu.</w:t>
            </w:r>
          </w:p>
        </w:tc>
      </w:tr>
      <w:tr w:rsidR="00834304" w:rsidRPr="00BF3A92" w14:paraId="6B7C941F"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39CE3F7" w14:textId="77777777" w:rsidR="00834304" w:rsidRDefault="00834304" w:rsidP="00D35466">
            <w:pPr>
              <w:pStyle w:val="Akapitzlist1"/>
              <w:numPr>
                <w:ilvl w:val="0"/>
                <w:numId w:val="8"/>
              </w:numPr>
              <w:spacing w:before="0" w:line="240" w:lineRule="auto"/>
              <w:ind w:left="0" w:firstLine="0"/>
              <w:jc w:val="left"/>
              <w:rPr>
                <w:rFonts w:cs="Calibri"/>
                <w:b/>
                <w:szCs w:val="20"/>
                <w:lang w:eastAsia="pl-PL"/>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4E231E1" w14:textId="77777777" w:rsidR="00834304" w:rsidRDefault="00834304" w:rsidP="00D35466">
            <w:pPr>
              <w:pStyle w:val="Normalny1"/>
              <w:spacing w:before="0" w:line="240" w:lineRule="auto"/>
              <w:jc w:val="center"/>
              <w:rPr>
                <w:b/>
                <w:color w:val="000000"/>
                <w:szCs w:val="20"/>
                <w:lang w:eastAsia="pl-PL"/>
              </w:rPr>
            </w:pPr>
            <w:r>
              <w:rPr>
                <w:b/>
                <w:color w:val="000000"/>
                <w:szCs w:val="20"/>
                <w:lang w:eastAsia="pl-PL"/>
              </w:rPr>
              <w:t>Wyposażenie</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64A05296" w14:textId="77777777" w:rsidR="00834304" w:rsidRDefault="00834304" w:rsidP="00D35466">
            <w:pPr>
              <w:pStyle w:val="Normalny1"/>
              <w:spacing w:before="0" w:line="240" w:lineRule="auto"/>
              <w:jc w:val="left"/>
              <w:rPr>
                <w:szCs w:val="20"/>
                <w:lang w:eastAsia="pl-PL"/>
              </w:rPr>
            </w:pPr>
            <w:r>
              <w:rPr>
                <w:szCs w:val="20"/>
                <w:lang w:eastAsia="pl-PL"/>
              </w:rPr>
              <w:t>Misa ustępowa w mieszkaniach</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58D3A20" w14:textId="4079EB6F" w:rsidR="00834304" w:rsidRDefault="00834304" w:rsidP="00D35466">
            <w:pPr>
              <w:pStyle w:val="Normalny1"/>
              <w:spacing w:before="0" w:line="240" w:lineRule="auto"/>
              <w:jc w:val="left"/>
              <w:rPr>
                <w:color w:val="000000"/>
                <w:szCs w:val="20"/>
                <w:lang w:eastAsia="pl-PL"/>
              </w:rPr>
            </w:pPr>
            <w:r>
              <w:rPr>
                <w:color w:val="000000"/>
                <w:szCs w:val="20"/>
                <w:lang w:eastAsia="pl-PL"/>
              </w:rPr>
              <w:t>Wymaga się misy ustępowej dwufunkcyjnej (wc+bidet) w łazience w każdym mieszkaniu zgodnie z aktualną normą dotyczącą misek ustępowych i zestawów WC z integralnym zamknięciem wodnym.</w:t>
            </w:r>
          </w:p>
        </w:tc>
      </w:tr>
      <w:tr w:rsidR="00834304" w:rsidRPr="00BF3A92" w14:paraId="0DA836E7"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54B565C" w14:textId="77777777" w:rsidR="00834304" w:rsidRDefault="00834304" w:rsidP="00D35466">
            <w:pPr>
              <w:pStyle w:val="Akapitzlist1"/>
              <w:numPr>
                <w:ilvl w:val="0"/>
                <w:numId w:val="8"/>
              </w:numPr>
              <w:spacing w:before="0" w:line="240" w:lineRule="auto"/>
              <w:ind w:left="0" w:firstLine="0"/>
              <w:jc w:val="left"/>
              <w:rPr>
                <w:rFonts w:cs="Calibri"/>
                <w:b/>
                <w:szCs w:val="20"/>
                <w:lang w:eastAsia="pl-PL"/>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63CCCE1" w14:textId="77777777" w:rsidR="00834304" w:rsidRDefault="00834304" w:rsidP="00D35466">
            <w:pPr>
              <w:pStyle w:val="Normalny1"/>
              <w:spacing w:before="0" w:line="240" w:lineRule="auto"/>
              <w:jc w:val="center"/>
              <w:rPr>
                <w:b/>
                <w:color w:val="000000"/>
                <w:szCs w:val="20"/>
                <w:lang w:eastAsia="pl-PL"/>
              </w:rPr>
            </w:pPr>
            <w:r>
              <w:rPr>
                <w:b/>
                <w:color w:val="000000"/>
                <w:szCs w:val="20"/>
                <w:lang w:eastAsia="pl-PL"/>
              </w:rPr>
              <w:t>Wyposażenie</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758CBC2F" w14:textId="77777777" w:rsidR="00834304" w:rsidRDefault="00834304" w:rsidP="00D35466">
            <w:pPr>
              <w:pStyle w:val="Normalny1"/>
              <w:spacing w:before="0" w:line="240" w:lineRule="auto"/>
              <w:jc w:val="left"/>
              <w:rPr>
                <w:szCs w:val="20"/>
                <w:lang w:eastAsia="pl-PL"/>
              </w:rPr>
            </w:pPr>
            <w:r>
              <w:rPr>
                <w:szCs w:val="20"/>
                <w:lang w:eastAsia="pl-PL"/>
              </w:rPr>
              <w:t>Umywalka w mieszkaniach</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31C5F38" w14:textId="0951546F" w:rsidR="00834304" w:rsidRDefault="00834304" w:rsidP="003D7D34">
            <w:pPr>
              <w:pStyle w:val="Normalny1"/>
              <w:spacing w:before="0" w:line="240" w:lineRule="auto"/>
              <w:jc w:val="left"/>
              <w:rPr>
                <w:color w:val="000000"/>
                <w:szCs w:val="20"/>
                <w:lang w:eastAsia="pl-PL"/>
              </w:rPr>
            </w:pPr>
            <w:r>
              <w:rPr>
                <w:color w:val="000000"/>
                <w:szCs w:val="20"/>
                <w:lang w:eastAsia="pl-PL"/>
              </w:rPr>
              <w:t xml:space="preserve">Wymaga się umywalki w łazience w każdym mieszkaniu zgodnie z przepisami techniczno-budowlanymi, min. rozmiar 60 x 45 cm oraz baterii umywalkowej </w:t>
            </w:r>
            <w:r>
              <w:rPr>
                <w:rStyle w:val="Domylnaczcionkaakapitu1"/>
                <w:color w:val="000000"/>
                <w:szCs w:val="20"/>
                <w:lang w:eastAsia="pl-PL"/>
              </w:rPr>
              <w:t>z automatycznym ogranicznikiem przepływu w</w:t>
            </w:r>
            <w:r>
              <w:rPr>
                <w:rStyle w:val="Domylnaczcionkaakapitu1"/>
              </w:rPr>
              <w:t xml:space="preserve">ody </w:t>
            </w:r>
            <w:r>
              <w:rPr>
                <w:rStyle w:val="Domylnaczcionkaakapitu1"/>
                <w:color w:val="000000"/>
                <w:szCs w:val="20"/>
                <w:lang w:eastAsia="pl-PL"/>
              </w:rPr>
              <w:t>i perlatorem.</w:t>
            </w:r>
            <w:r>
              <w:rPr>
                <w:color w:val="000000"/>
                <w:szCs w:val="20"/>
                <w:lang w:eastAsia="pl-PL"/>
              </w:rPr>
              <w:t xml:space="preserve"> </w:t>
            </w:r>
          </w:p>
        </w:tc>
      </w:tr>
      <w:tr w:rsidR="00834304" w:rsidRPr="00BF3A92" w14:paraId="4EE98AC7"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5B99A814" w14:textId="77777777" w:rsidR="00834304" w:rsidRDefault="00834304" w:rsidP="00D35466">
            <w:pPr>
              <w:pStyle w:val="Akapitzlist1"/>
              <w:numPr>
                <w:ilvl w:val="0"/>
                <w:numId w:val="8"/>
              </w:numPr>
              <w:spacing w:before="0" w:line="240" w:lineRule="auto"/>
              <w:ind w:left="0" w:firstLine="0"/>
              <w:jc w:val="left"/>
              <w:rPr>
                <w:rFonts w:cs="Calibri"/>
                <w:b/>
                <w:szCs w:val="20"/>
                <w:lang w:eastAsia="pl-PL"/>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0D20166" w14:textId="77777777" w:rsidR="00834304" w:rsidRDefault="00834304" w:rsidP="00D35466">
            <w:pPr>
              <w:pStyle w:val="Normalny1"/>
              <w:spacing w:before="0" w:line="240" w:lineRule="auto"/>
              <w:jc w:val="center"/>
              <w:rPr>
                <w:b/>
                <w:color w:val="000000"/>
                <w:szCs w:val="20"/>
                <w:lang w:eastAsia="pl-PL"/>
              </w:rPr>
            </w:pPr>
            <w:r>
              <w:rPr>
                <w:b/>
                <w:color w:val="000000"/>
                <w:szCs w:val="20"/>
                <w:lang w:eastAsia="pl-PL"/>
              </w:rPr>
              <w:t>Wyposażenie</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038C82BF" w14:textId="77777777" w:rsidR="00834304" w:rsidRDefault="00834304" w:rsidP="00D35466">
            <w:pPr>
              <w:pStyle w:val="Normalny1"/>
              <w:spacing w:before="0" w:line="240" w:lineRule="auto"/>
              <w:jc w:val="left"/>
              <w:rPr>
                <w:color w:val="000000"/>
                <w:szCs w:val="20"/>
                <w:lang w:eastAsia="pl-PL"/>
              </w:rPr>
            </w:pPr>
            <w:r w:rsidRPr="003D7D34">
              <w:rPr>
                <w:color w:val="000000"/>
                <w:szCs w:val="20"/>
                <w:lang w:eastAsia="pl-PL"/>
              </w:rPr>
              <w:t>Meble w zabudowie w mieszkaniach</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5FD6233" w14:textId="109CB33B" w:rsidR="00834304" w:rsidRDefault="00834304" w:rsidP="005A51E7">
            <w:pPr>
              <w:pStyle w:val="Tekstkomentarza"/>
            </w:pPr>
            <w:r w:rsidRPr="5DA4011F">
              <w:rPr>
                <w:lang w:eastAsia="pl-PL"/>
              </w:rPr>
              <w:t>Wymaga się aby w skład zabudowy aneksu kuchennego w każdym mieszkaniu wchodziły:</w:t>
            </w:r>
            <w:r>
              <w:br/>
            </w:r>
            <w:r w:rsidRPr="5DA4011F">
              <w:rPr>
                <w:lang w:eastAsia="pl-PL"/>
              </w:rPr>
              <w:t xml:space="preserve">1) 4 szt. szafek wiszących o wys. min. 70 cm, o szer. 60 cm, w tym: 3 szt. zamykane drzwiami z uchwytami metalowymi, 1 szafka otwarta. </w:t>
            </w:r>
            <w:r>
              <w:br/>
            </w:r>
            <w:r w:rsidRPr="5DA4011F">
              <w:rPr>
                <w:lang w:eastAsia="pl-PL"/>
              </w:rPr>
              <w:t xml:space="preserve">2) </w:t>
            </w:r>
            <w:r>
              <w:t>4 szafek stojących szer. 60</w:t>
            </w:r>
            <w:r w:rsidR="298EE0CA">
              <w:t xml:space="preserve"> </w:t>
            </w:r>
            <w:r>
              <w:t>cm, w tym 1 z szufladami, 1 z półkami wewnętrznymi, 1 pod zlewozmywak, 1 do zabudowy zmywarki; wymaga się dwóch szafek wysokich, zamykanych, wysokość szafek powinna być zbieżna z poziomem zawieszenia szafek wiszących. W szafkach wysokich należy przewidzieć zabudowę lodówki, zabudowę piekarnika, zabudowę kuchenki mikrofalowej. Wszystkie szafki zamykane powinny posiadać uchwyty metalowe o wysokiej estetyce wykonania i dużej odporności na uszkodzenia mechaniczne</w:t>
            </w:r>
          </w:p>
          <w:p w14:paraId="2D789323" w14:textId="0C11A823" w:rsidR="00834304" w:rsidRDefault="00834304" w:rsidP="005A51E7">
            <w:pPr>
              <w:pStyle w:val="Tekstkomentarza"/>
            </w:pPr>
            <w:r w:rsidRPr="5DA4011F">
              <w:rPr>
                <w:lang w:eastAsia="pl-PL"/>
              </w:rPr>
              <w:t xml:space="preserve">3) </w:t>
            </w:r>
            <w:r>
              <w:t>Blat kuchenny powinien być wykonany z materiałów odpornych na zarysowania, wilgoć i wysoką temperaturę, wykonany z materiałów dopuszczonych przez obowiązujące normy. W blacie powinny znajdować się otwory na: płytę indukcyjną i zlewozmywak.</w:t>
            </w:r>
            <w:r>
              <w:br/>
            </w:r>
            <w:r w:rsidRPr="5DA4011F">
              <w:rPr>
                <w:lang w:eastAsia="pl-PL"/>
              </w:rPr>
              <w:t xml:space="preserve">4) </w:t>
            </w:r>
            <w:r>
              <w:t>Korpusy szafek kuchennych powinny być wykonane z materiałów stolarskich dopuszczonych do stosowania przez obowiązujące normy</w:t>
            </w:r>
            <w:r w:rsidR="61CD2F97">
              <w:t>.</w:t>
            </w:r>
            <w:r>
              <w:t xml:space="preserve"> Fronty meblowe powinny być wykonane z wysokiej jakości materiałów stolarskich z wyłączeniem oklein z tworzywa sztucznego. </w:t>
            </w:r>
          </w:p>
          <w:p w14:paraId="5148115C" w14:textId="17BB8601" w:rsidR="00834304" w:rsidRDefault="00834304" w:rsidP="005A51E7">
            <w:pPr>
              <w:pStyle w:val="Tekstkomentarza"/>
            </w:pPr>
            <w:r>
              <w:t xml:space="preserve">5) wykończenie pasa ściany pomiędzy blatem kuchennym a górnymi szafkami, ceramiką lub innym materiałem wykończeniowym odpornym na wilgoć, uszkodzenia mechaniczne i wysoką temperaturę. </w:t>
            </w:r>
          </w:p>
          <w:p w14:paraId="1F5A0BE4" w14:textId="77777777" w:rsidR="00834304" w:rsidRDefault="00834304" w:rsidP="005A51E7">
            <w:pPr>
              <w:pStyle w:val="Tekstkomentarza"/>
            </w:pPr>
            <w:r>
              <w:t xml:space="preserve">6) zainstalowania oświetlenia pomocniczego w pasie podszafkowym, zgodnego z obowiązującymi przepisami. </w:t>
            </w:r>
          </w:p>
          <w:p w14:paraId="408080F3" w14:textId="0EB28221" w:rsidR="00834304" w:rsidRDefault="00834304" w:rsidP="00166CD7">
            <w:pPr>
              <w:pStyle w:val="Tekstkomentarza"/>
              <w:rPr>
                <w:lang w:eastAsia="pl-PL"/>
              </w:rPr>
            </w:pPr>
            <w:r>
              <w:t xml:space="preserve">7) wykonania cokołu podszafkowego z materiałów odpornych na wilgoć i uszkodzenia mechaniczne.   </w:t>
            </w:r>
          </w:p>
        </w:tc>
      </w:tr>
      <w:tr w:rsidR="00834304" w:rsidRPr="00BF3A92" w14:paraId="0FE01990"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07DD3AD" w14:textId="77777777" w:rsidR="00834304" w:rsidRDefault="00834304" w:rsidP="00D35466">
            <w:pPr>
              <w:pStyle w:val="Akapitzlist1"/>
              <w:numPr>
                <w:ilvl w:val="0"/>
                <w:numId w:val="8"/>
              </w:numPr>
              <w:spacing w:before="0" w:line="240" w:lineRule="auto"/>
              <w:ind w:left="0" w:firstLine="0"/>
              <w:jc w:val="left"/>
              <w:rPr>
                <w:rFonts w:cs="Calibri"/>
                <w:b/>
                <w:szCs w:val="20"/>
                <w:lang w:eastAsia="pl-PL"/>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62E7675" w14:textId="77777777" w:rsidR="00834304" w:rsidRDefault="00834304" w:rsidP="00D35466">
            <w:pPr>
              <w:pStyle w:val="Normalny1"/>
              <w:spacing w:before="0" w:line="240" w:lineRule="auto"/>
              <w:jc w:val="center"/>
              <w:rPr>
                <w:b/>
                <w:color w:val="000000"/>
                <w:szCs w:val="20"/>
                <w:lang w:eastAsia="pl-PL"/>
              </w:rPr>
            </w:pPr>
            <w:r>
              <w:rPr>
                <w:b/>
                <w:color w:val="000000"/>
                <w:szCs w:val="20"/>
                <w:lang w:eastAsia="pl-PL"/>
              </w:rPr>
              <w:t>Wyposażenie</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5F831B7A" w14:textId="77777777" w:rsidR="00834304" w:rsidRDefault="00834304" w:rsidP="00D35466">
            <w:pPr>
              <w:pStyle w:val="Normalny1"/>
              <w:spacing w:before="0" w:line="240" w:lineRule="auto"/>
              <w:jc w:val="left"/>
              <w:rPr>
                <w:color w:val="000000"/>
                <w:szCs w:val="20"/>
                <w:lang w:eastAsia="pl-PL"/>
              </w:rPr>
            </w:pPr>
            <w:r>
              <w:rPr>
                <w:color w:val="000000"/>
                <w:szCs w:val="20"/>
                <w:lang w:eastAsia="pl-PL"/>
              </w:rPr>
              <w:t>Czajnik w mieszkaniach</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3C20145" w14:textId="3CEBB474" w:rsidR="00834304" w:rsidRDefault="00834304" w:rsidP="001321B6">
            <w:pPr>
              <w:pStyle w:val="Normalny1"/>
              <w:spacing w:before="0" w:line="240" w:lineRule="auto"/>
              <w:jc w:val="left"/>
              <w:rPr>
                <w:color w:val="000000"/>
                <w:szCs w:val="20"/>
                <w:lang w:eastAsia="pl-PL"/>
              </w:rPr>
            </w:pPr>
            <w:r>
              <w:rPr>
                <w:color w:val="000000"/>
                <w:szCs w:val="20"/>
                <w:lang w:eastAsia="pl-PL"/>
              </w:rPr>
              <w:t>Wymaga się w kuchni/aneksie kuchennym w każdym mieszkaniu czajnika elektrycznego o pojemności minimum 1,5 litra, wykonanie ze szkła i stali nierdzewnej.</w:t>
            </w:r>
          </w:p>
        </w:tc>
      </w:tr>
      <w:tr w:rsidR="00834304" w:rsidRPr="00BF3A92" w14:paraId="72C405BD"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34154FF" w14:textId="77777777" w:rsidR="00834304" w:rsidRDefault="00834304" w:rsidP="00D35466">
            <w:pPr>
              <w:pStyle w:val="Akapitzlist1"/>
              <w:numPr>
                <w:ilvl w:val="0"/>
                <w:numId w:val="8"/>
              </w:numPr>
              <w:spacing w:before="0" w:line="240" w:lineRule="auto"/>
              <w:ind w:left="0" w:firstLine="0"/>
              <w:jc w:val="left"/>
              <w:rPr>
                <w:rFonts w:cs="Calibri"/>
                <w:b/>
                <w:szCs w:val="20"/>
                <w:lang w:eastAsia="pl-PL"/>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C669082" w14:textId="77777777" w:rsidR="00834304" w:rsidRDefault="00834304" w:rsidP="00D35466">
            <w:pPr>
              <w:pStyle w:val="Normalny1"/>
              <w:spacing w:before="0" w:line="240" w:lineRule="auto"/>
              <w:jc w:val="center"/>
              <w:rPr>
                <w:b/>
                <w:color w:val="000000"/>
                <w:szCs w:val="20"/>
                <w:lang w:eastAsia="pl-PL"/>
              </w:rPr>
            </w:pPr>
            <w:r>
              <w:rPr>
                <w:b/>
                <w:color w:val="000000"/>
                <w:szCs w:val="20"/>
                <w:lang w:eastAsia="pl-PL"/>
              </w:rPr>
              <w:t>Wyposażenie</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25C284D9" w14:textId="77777777" w:rsidR="00834304" w:rsidRDefault="00834304" w:rsidP="00D35466">
            <w:pPr>
              <w:pStyle w:val="Normalny1"/>
              <w:spacing w:before="0" w:line="240" w:lineRule="auto"/>
              <w:jc w:val="left"/>
              <w:rPr>
                <w:szCs w:val="20"/>
                <w:lang w:eastAsia="pl-PL"/>
              </w:rPr>
            </w:pPr>
            <w:r>
              <w:rPr>
                <w:szCs w:val="20"/>
                <w:lang w:eastAsia="pl-PL"/>
              </w:rPr>
              <w:t>Kuchenka mikrofalowa w mieszkaniach</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26F4675" w14:textId="39426DC6" w:rsidR="00834304" w:rsidRDefault="00834304" w:rsidP="001321B6">
            <w:pPr>
              <w:pStyle w:val="Normalny1"/>
              <w:spacing w:before="0" w:line="240" w:lineRule="auto"/>
              <w:jc w:val="left"/>
              <w:rPr>
                <w:color w:val="000000"/>
                <w:szCs w:val="20"/>
                <w:lang w:eastAsia="pl-PL"/>
              </w:rPr>
            </w:pPr>
            <w:r>
              <w:rPr>
                <w:color w:val="000000"/>
                <w:szCs w:val="20"/>
                <w:lang w:eastAsia="pl-PL"/>
              </w:rPr>
              <w:t>Wymaga się w kuchni/aneksie kuchennym w każdym mieszkaniu kuchenki mikrofalowej do zabudowy o mocy minimum 2000 W, materiał: stal nierdzewna, pojemność min. 18 litrów, funkcje: gotowanie, grill, podgrzewanie, rozmrażanie.</w:t>
            </w:r>
          </w:p>
        </w:tc>
      </w:tr>
      <w:tr w:rsidR="00834304" w:rsidRPr="00BF3A92" w14:paraId="39E4CE9A"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651D280E" w14:textId="77777777" w:rsidR="00834304" w:rsidRDefault="00834304" w:rsidP="00D35466">
            <w:pPr>
              <w:pStyle w:val="Akapitzlist1"/>
              <w:numPr>
                <w:ilvl w:val="0"/>
                <w:numId w:val="8"/>
              </w:numPr>
              <w:spacing w:before="0" w:line="240" w:lineRule="auto"/>
              <w:ind w:left="0" w:firstLine="0"/>
              <w:jc w:val="left"/>
              <w:rPr>
                <w:rFonts w:cs="Calibri"/>
                <w:b/>
                <w:szCs w:val="20"/>
                <w:lang w:eastAsia="pl-PL"/>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A969FCB" w14:textId="77777777" w:rsidR="00834304" w:rsidRDefault="00834304" w:rsidP="00D35466">
            <w:pPr>
              <w:pStyle w:val="Normalny1"/>
              <w:spacing w:before="0" w:line="240" w:lineRule="auto"/>
              <w:jc w:val="center"/>
              <w:rPr>
                <w:b/>
                <w:color w:val="000000"/>
                <w:szCs w:val="20"/>
                <w:lang w:eastAsia="pl-PL"/>
              </w:rPr>
            </w:pPr>
            <w:r>
              <w:rPr>
                <w:b/>
                <w:color w:val="000000"/>
                <w:szCs w:val="20"/>
                <w:lang w:eastAsia="pl-PL"/>
              </w:rPr>
              <w:t>Wyposażenie</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6F7CE823" w14:textId="77777777" w:rsidR="00834304" w:rsidRDefault="00834304" w:rsidP="00D35466">
            <w:pPr>
              <w:pStyle w:val="Normalny1"/>
              <w:spacing w:before="0" w:line="240" w:lineRule="auto"/>
              <w:jc w:val="left"/>
              <w:rPr>
                <w:szCs w:val="20"/>
                <w:lang w:eastAsia="pl-PL"/>
              </w:rPr>
            </w:pPr>
            <w:r>
              <w:rPr>
                <w:szCs w:val="20"/>
                <w:lang w:eastAsia="pl-PL"/>
              </w:rPr>
              <w:t>Lodówka w mieszkaniach</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5E28C2A" w14:textId="037C0243" w:rsidR="00834304" w:rsidRDefault="00834304" w:rsidP="00D35466">
            <w:pPr>
              <w:pStyle w:val="Normalny1"/>
              <w:spacing w:before="0" w:line="240" w:lineRule="auto"/>
              <w:jc w:val="left"/>
              <w:rPr>
                <w:color w:val="000000"/>
                <w:szCs w:val="20"/>
                <w:lang w:eastAsia="pl-PL"/>
              </w:rPr>
            </w:pPr>
            <w:r>
              <w:rPr>
                <w:color w:val="000000"/>
                <w:szCs w:val="20"/>
                <w:lang w:eastAsia="pl-PL"/>
              </w:rPr>
              <w:t>Wymaga się lodówki z zamrażalnikiem do zabudowy w kuchni/aneksie kuchennym w każdym mieszkaniu, o pojemności lodówki min. 180 litrów, poziom hałasu: maks. 38 dB.</w:t>
            </w:r>
          </w:p>
        </w:tc>
      </w:tr>
      <w:tr w:rsidR="00834304" w:rsidRPr="00BF3A92" w14:paraId="348168FD"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19D6CE47" w14:textId="77777777" w:rsidR="00834304" w:rsidRDefault="00834304" w:rsidP="00D35466">
            <w:pPr>
              <w:pStyle w:val="Akapitzlist1"/>
              <w:numPr>
                <w:ilvl w:val="0"/>
                <w:numId w:val="8"/>
              </w:numPr>
              <w:spacing w:before="0" w:line="240" w:lineRule="auto"/>
              <w:ind w:left="0" w:firstLine="0"/>
              <w:jc w:val="left"/>
              <w:rPr>
                <w:rFonts w:cs="Calibri"/>
                <w:b/>
                <w:szCs w:val="20"/>
                <w:lang w:eastAsia="pl-PL"/>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0B43596" w14:textId="77777777" w:rsidR="00834304" w:rsidRDefault="00834304" w:rsidP="00D35466">
            <w:pPr>
              <w:pStyle w:val="Normalny1"/>
              <w:spacing w:before="0" w:line="240" w:lineRule="auto"/>
              <w:jc w:val="center"/>
              <w:rPr>
                <w:b/>
                <w:color w:val="000000"/>
                <w:szCs w:val="20"/>
                <w:lang w:eastAsia="pl-PL"/>
              </w:rPr>
            </w:pPr>
            <w:r>
              <w:rPr>
                <w:b/>
                <w:color w:val="000000"/>
                <w:szCs w:val="20"/>
                <w:lang w:eastAsia="pl-PL"/>
              </w:rPr>
              <w:t>Wyposażenie</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7C789361" w14:textId="77777777" w:rsidR="00834304" w:rsidRDefault="00834304" w:rsidP="00D35466">
            <w:pPr>
              <w:pStyle w:val="Normalny1"/>
              <w:spacing w:before="0" w:line="240" w:lineRule="auto"/>
              <w:jc w:val="left"/>
              <w:rPr>
                <w:szCs w:val="20"/>
                <w:lang w:eastAsia="pl-PL"/>
              </w:rPr>
            </w:pPr>
            <w:r>
              <w:rPr>
                <w:szCs w:val="20"/>
                <w:lang w:eastAsia="pl-PL"/>
              </w:rPr>
              <w:t>Piekarnik w mieszkaniach</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8BAF2EA" w14:textId="75A81B59" w:rsidR="00834304" w:rsidRDefault="00834304" w:rsidP="001321B6">
            <w:pPr>
              <w:pStyle w:val="Normalny1"/>
              <w:spacing w:before="0" w:line="240" w:lineRule="auto"/>
              <w:jc w:val="left"/>
              <w:rPr>
                <w:color w:val="000000"/>
                <w:szCs w:val="20"/>
                <w:lang w:eastAsia="pl-PL"/>
              </w:rPr>
            </w:pPr>
            <w:r>
              <w:rPr>
                <w:color w:val="000000"/>
                <w:szCs w:val="20"/>
                <w:lang w:eastAsia="pl-PL"/>
              </w:rPr>
              <w:t>Wymaga się w kuchni/aneksie kuchennym w każdym mieszkaniu piekarnika z termoobiegiem do zabudowy o mocy minimum 2500 W, materiał stal nierdzewna, szkło.</w:t>
            </w:r>
          </w:p>
        </w:tc>
      </w:tr>
      <w:tr w:rsidR="00834304" w:rsidRPr="00BF3A92" w14:paraId="518A78B5"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63A58CA5" w14:textId="77777777" w:rsidR="00834304" w:rsidRDefault="00834304" w:rsidP="00D35466">
            <w:pPr>
              <w:pStyle w:val="Akapitzlist1"/>
              <w:numPr>
                <w:ilvl w:val="0"/>
                <w:numId w:val="8"/>
              </w:numPr>
              <w:spacing w:before="0" w:line="240" w:lineRule="auto"/>
              <w:ind w:left="0" w:firstLine="0"/>
              <w:jc w:val="left"/>
              <w:rPr>
                <w:rFonts w:cs="Calibri"/>
                <w:b/>
                <w:szCs w:val="20"/>
                <w:lang w:eastAsia="pl-PL"/>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11194DE" w14:textId="77777777" w:rsidR="00834304" w:rsidRDefault="00834304" w:rsidP="00D35466">
            <w:pPr>
              <w:pStyle w:val="Normalny1"/>
              <w:spacing w:before="0" w:line="240" w:lineRule="auto"/>
              <w:jc w:val="center"/>
              <w:rPr>
                <w:b/>
                <w:color w:val="000000"/>
                <w:szCs w:val="20"/>
                <w:lang w:eastAsia="pl-PL"/>
              </w:rPr>
            </w:pPr>
            <w:r>
              <w:rPr>
                <w:b/>
                <w:color w:val="000000"/>
                <w:szCs w:val="20"/>
                <w:lang w:eastAsia="pl-PL"/>
              </w:rPr>
              <w:t>Wyposażenie</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7A88FD4F" w14:textId="77777777" w:rsidR="00834304" w:rsidRDefault="00834304" w:rsidP="00D35466">
            <w:pPr>
              <w:pStyle w:val="Normalny1"/>
              <w:spacing w:before="0" w:line="240" w:lineRule="auto"/>
              <w:jc w:val="left"/>
              <w:rPr>
                <w:color w:val="000000"/>
                <w:szCs w:val="20"/>
                <w:lang w:eastAsia="pl-PL"/>
              </w:rPr>
            </w:pPr>
            <w:r>
              <w:rPr>
                <w:color w:val="000000"/>
                <w:szCs w:val="20"/>
                <w:lang w:eastAsia="pl-PL"/>
              </w:rPr>
              <w:t>Pralka w mieszkaniach</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46AB8C8" w14:textId="1C76E154" w:rsidR="00834304" w:rsidRDefault="00834304" w:rsidP="00D7074A">
            <w:pPr>
              <w:pStyle w:val="Normalny1"/>
              <w:spacing w:before="0" w:line="240" w:lineRule="auto"/>
              <w:jc w:val="left"/>
              <w:rPr>
                <w:color w:val="000000"/>
                <w:szCs w:val="20"/>
                <w:lang w:eastAsia="pl-PL"/>
              </w:rPr>
            </w:pPr>
            <w:r>
              <w:rPr>
                <w:color w:val="000000"/>
                <w:szCs w:val="20"/>
                <w:lang w:eastAsia="pl-PL"/>
              </w:rPr>
              <w:t>Wymaga się w łazience w każdym mieszkaniu pralki o pojemności min. 6 kg.</w:t>
            </w:r>
          </w:p>
        </w:tc>
      </w:tr>
      <w:tr w:rsidR="00834304" w:rsidRPr="00BF3A92" w14:paraId="5802D610"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48458FB8" w14:textId="77777777" w:rsidR="00834304" w:rsidRDefault="00834304" w:rsidP="00D35466">
            <w:pPr>
              <w:pStyle w:val="Akapitzlist1"/>
              <w:numPr>
                <w:ilvl w:val="0"/>
                <w:numId w:val="8"/>
              </w:numPr>
              <w:spacing w:before="0" w:line="240" w:lineRule="auto"/>
              <w:ind w:left="0" w:firstLine="0"/>
              <w:jc w:val="left"/>
              <w:rPr>
                <w:rFonts w:cs="Calibri"/>
                <w:b/>
                <w:szCs w:val="20"/>
                <w:lang w:eastAsia="pl-PL"/>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FA76920" w14:textId="77777777" w:rsidR="00834304" w:rsidRDefault="00834304" w:rsidP="00D35466">
            <w:pPr>
              <w:pStyle w:val="Normalny1"/>
              <w:spacing w:before="0" w:line="240" w:lineRule="auto"/>
              <w:jc w:val="center"/>
              <w:rPr>
                <w:b/>
                <w:color w:val="000000"/>
                <w:szCs w:val="20"/>
                <w:lang w:eastAsia="pl-PL"/>
              </w:rPr>
            </w:pPr>
            <w:r>
              <w:rPr>
                <w:b/>
                <w:color w:val="000000"/>
                <w:szCs w:val="20"/>
                <w:lang w:eastAsia="pl-PL"/>
              </w:rPr>
              <w:t>Wyposażenie</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4478BDF3" w14:textId="77777777" w:rsidR="00834304" w:rsidRDefault="00834304" w:rsidP="00D35466">
            <w:pPr>
              <w:pStyle w:val="Normalny1"/>
              <w:spacing w:before="0" w:line="240" w:lineRule="auto"/>
              <w:jc w:val="left"/>
              <w:rPr>
                <w:color w:val="000000"/>
                <w:szCs w:val="20"/>
                <w:lang w:eastAsia="pl-PL"/>
              </w:rPr>
            </w:pPr>
            <w:r>
              <w:rPr>
                <w:color w:val="000000"/>
                <w:szCs w:val="20"/>
                <w:lang w:eastAsia="pl-PL"/>
              </w:rPr>
              <w:t>Płyta indukcyjna w mieszkaniach</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71BFE7F" w14:textId="0852E4BE" w:rsidR="00834304" w:rsidRDefault="00834304" w:rsidP="00D7074A">
            <w:pPr>
              <w:pStyle w:val="Normalny1"/>
              <w:spacing w:before="0" w:line="240" w:lineRule="auto"/>
              <w:jc w:val="left"/>
              <w:rPr>
                <w:color w:val="000000"/>
                <w:szCs w:val="20"/>
                <w:lang w:eastAsia="pl-PL"/>
              </w:rPr>
            </w:pPr>
            <w:r>
              <w:rPr>
                <w:color w:val="000000"/>
                <w:szCs w:val="20"/>
                <w:lang w:eastAsia="pl-PL"/>
              </w:rPr>
              <w:t>Wymaga się płyty indukcyjnej w kuchni w każdym mieszkaniu. Moc przyłączeniowa min. 7,0 kW, 4 pola indukcyjne.</w:t>
            </w:r>
          </w:p>
        </w:tc>
      </w:tr>
      <w:tr w:rsidR="00834304" w:rsidRPr="00BF3A92" w14:paraId="7F96C596"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FDAFC39" w14:textId="77777777" w:rsidR="00834304" w:rsidRDefault="00834304" w:rsidP="00D35466">
            <w:pPr>
              <w:pStyle w:val="Akapitzlist1"/>
              <w:numPr>
                <w:ilvl w:val="0"/>
                <w:numId w:val="8"/>
              </w:numPr>
              <w:spacing w:before="0" w:line="240" w:lineRule="auto"/>
              <w:ind w:left="0" w:firstLine="0"/>
              <w:jc w:val="left"/>
              <w:rPr>
                <w:rFonts w:cs="Calibri"/>
                <w:b/>
                <w:szCs w:val="20"/>
                <w:lang w:eastAsia="pl-PL"/>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F0B23CD" w14:textId="77777777" w:rsidR="00834304" w:rsidRDefault="00834304" w:rsidP="00D35466">
            <w:pPr>
              <w:pStyle w:val="Normalny1"/>
              <w:spacing w:before="0" w:line="240" w:lineRule="auto"/>
              <w:jc w:val="center"/>
              <w:rPr>
                <w:b/>
                <w:color w:val="000000"/>
                <w:szCs w:val="20"/>
                <w:lang w:eastAsia="pl-PL"/>
              </w:rPr>
            </w:pPr>
            <w:r>
              <w:rPr>
                <w:b/>
                <w:color w:val="000000"/>
                <w:szCs w:val="20"/>
                <w:lang w:eastAsia="pl-PL"/>
              </w:rPr>
              <w:t>Wyposażenie</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39692426" w14:textId="77777777" w:rsidR="00834304" w:rsidRDefault="00834304" w:rsidP="00D35466">
            <w:pPr>
              <w:pStyle w:val="Normalny1"/>
              <w:spacing w:before="0" w:line="240" w:lineRule="auto"/>
              <w:jc w:val="left"/>
              <w:rPr>
                <w:szCs w:val="20"/>
                <w:lang w:eastAsia="pl-PL"/>
              </w:rPr>
            </w:pPr>
            <w:r>
              <w:rPr>
                <w:szCs w:val="20"/>
                <w:lang w:eastAsia="pl-PL"/>
              </w:rPr>
              <w:t>Okap w mieszkaniach</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19C93E2" w14:textId="0A3905A6" w:rsidR="00834304" w:rsidRPr="00F91002" w:rsidRDefault="00834304" w:rsidP="00F91002">
            <w:pPr>
              <w:pStyle w:val="Normalny1"/>
              <w:spacing w:before="0" w:line="240" w:lineRule="auto"/>
              <w:jc w:val="left"/>
              <w:rPr>
                <w:color w:val="000000"/>
                <w:szCs w:val="20"/>
                <w:lang w:eastAsia="pl-PL"/>
              </w:rPr>
            </w:pPr>
            <w:r>
              <w:t xml:space="preserve">Wymaga się okapu </w:t>
            </w:r>
            <w:r>
              <w:rPr>
                <w:rStyle w:val="Domylnaczcionkaakapitu1"/>
                <w:color w:val="000000"/>
                <w:szCs w:val="20"/>
                <w:lang w:eastAsia="pl-PL"/>
              </w:rPr>
              <w:t>w kuchni/aneksie kuchennym w każdym mieszkaniu</w:t>
            </w:r>
            <w:r>
              <w:t xml:space="preserve"> pracującego w trybie pochłaniacza kuchennego, z filtrami tłuszczowymi i węglowymi, działanie w obiegu wewnętrznym.</w:t>
            </w:r>
            <w:r>
              <w:rPr>
                <w:rStyle w:val="Domylnaczcionkaakapitu1"/>
                <w:color w:val="000000"/>
                <w:szCs w:val="20"/>
                <w:lang w:eastAsia="pl-PL"/>
              </w:rPr>
              <w:t xml:space="preserve">, </w:t>
            </w:r>
            <w:r>
              <w:rPr>
                <w:color w:val="000000"/>
                <w:szCs w:val="20"/>
                <w:lang w:eastAsia="pl-PL"/>
              </w:rPr>
              <w:t>poziom hałasu: max 50 dB.</w:t>
            </w:r>
          </w:p>
        </w:tc>
      </w:tr>
      <w:tr w:rsidR="00834304" w:rsidRPr="00BF3A92" w14:paraId="39434C4E"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562711FD" w14:textId="77777777" w:rsidR="00834304" w:rsidRDefault="00834304" w:rsidP="00D35466">
            <w:pPr>
              <w:pStyle w:val="Akapitzlist1"/>
              <w:numPr>
                <w:ilvl w:val="0"/>
                <w:numId w:val="8"/>
              </w:numPr>
              <w:spacing w:before="0" w:line="240" w:lineRule="auto"/>
              <w:ind w:left="0" w:firstLine="0"/>
              <w:jc w:val="left"/>
              <w:rPr>
                <w:rFonts w:cs="Calibri"/>
                <w:b/>
                <w:szCs w:val="20"/>
                <w:lang w:eastAsia="pl-PL"/>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3E9F28C" w14:textId="77777777" w:rsidR="00834304" w:rsidRDefault="00834304" w:rsidP="00D35466">
            <w:pPr>
              <w:pStyle w:val="Normalny1"/>
              <w:spacing w:before="0" w:line="240" w:lineRule="auto"/>
              <w:jc w:val="center"/>
              <w:rPr>
                <w:b/>
                <w:color w:val="000000"/>
                <w:szCs w:val="20"/>
                <w:lang w:eastAsia="pl-PL"/>
              </w:rPr>
            </w:pPr>
            <w:r>
              <w:rPr>
                <w:b/>
                <w:color w:val="000000"/>
                <w:szCs w:val="20"/>
                <w:lang w:eastAsia="pl-PL"/>
              </w:rPr>
              <w:t>Wyposażenie</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310AC452" w14:textId="77777777" w:rsidR="00834304" w:rsidRDefault="00834304" w:rsidP="00D35466">
            <w:pPr>
              <w:pStyle w:val="Normalny1"/>
              <w:spacing w:before="0" w:line="240" w:lineRule="auto"/>
              <w:jc w:val="left"/>
              <w:rPr>
                <w:color w:val="000000"/>
                <w:szCs w:val="20"/>
                <w:lang w:eastAsia="pl-PL"/>
              </w:rPr>
            </w:pPr>
            <w:r>
              <w:rPr>
                <w:color w:val="000000"/>
                <w:szCs w:val="20"/>
                <w:lang w:eastAsia="pl-PL"/>
              </w:rPr>
              <w:t>Zmywarka w mieszkaniach</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51A4101" w14:textId="249269C4" w:rsidR="00834304" w:rsidRDefault="00834304" w:rsidP="0000048B">
            <w:pPr>
              <w:pStyle w:val="Normalny1"/>
              <w:spacing w:before="0" w:line="240" w:lineRule="auto"/>
              <w:jc w:val="left"/>
              <w:rPr>
                <w:color w:val="000000"/>
                <w:szCs w:val="20"/>
                <w:lang w:eastAsia="pl-PL"/>
              </w:rPr>
            </w:pPr>
            <w:r>
              <w:rPr>
                <w:color w:val="000000"/>
                <w:szCs w:val="20"/>
                <w:lang w:eastAsia="pl-PL"/>
              </w:rPr>
              <w:t xml:space="preserve">Wymagana w każdym mieszkaniu </w:t>
            </w:r>
            <w:r>
              <w:t>zmywarka do zabudowy, w pełni zintegrowana, montowana w ciągu zabudowy kuchennej</w:t>
            </w:r>
            <w:r w:rsidDel="0000048B">
              <w:rPr>
                <w:color w:val="000000"/>
                <w:szCs w:val="20"/>
                <w:lang w:eastAsia="pl-PL"/>
              </w:rPr>
              <w:t xml:space="preserve"> </w:t>
            </w:r>
            <w:r>
              <w:rPr>
                <w:color w:val="000000"/>
                <w:szCs w:val="20"/>
                <w:lang w:eastAsia="pl-PL"/>
              </w:rPr>
              <w:t>o szer. 60 cm.</w:t>
            </w:r>
          </w:p>
        </w:tc>
      </w:tr>
      <w:tr w:rsidR="00834304" w:rsidRPr="00BF3A92" w14:paraId="15F0819C"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65D31C82" w14:textId="77777777" w:rsidR="00834304" w:rsidRDefault="00834304" w:rsidP="00D35466">
            <w:pPr>
              <w:pStyle w:val="Akapitzlist1"/>
              <w:numPr>
                <w:ilvl w:val="0"/>
                <w:numId w:val="8"/>
              </w:numPr>
              <w:spacing w:before="0" w:line="240" w:lineRule="auto"/>
              <w:ind w:left="0" w:firstLine="0"/>
              <w:jc w:val="left"/>
              <w:rPr>
                <w:rFonts w:cs="Calibri"/>
                <w:b/>
                <w:szCs w:val="20"/>
                <w:lang w:eastAsia="pl-PL"/>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EF98EB3" w14:textId="77777777" w:rsidR="00834304" w:rsidRDefault="00834304" w:rsidP="00D35466">
            <w:pPr>
              <w:pStyle w:val="Normalny1"/>
              <w:spacing w:before="0" w:line="240" w:lineRule="auto"/>
              <w:jc w:val="center"/>
              <w:rPr>
                <w:b/>
                <w:color w:val="000000"/>
                <w:szCs w:val="20"/>
                <w:lang w:eastAsia="pl-PL"/>
              </w:rPr>
            </w:pPr>
            <w:r>
              <w:rPr>
                <w:b/>
                <w:color w:val="000000"/>
                <w:szCs w:val="20"/>
                <w:lang w:eastAsia="pl-PL"/>
              </w:rPr>
              <w:t>Wyposażenie</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6E4634F" w14:textId="77777777" w:rsidR="00834304" w:rsidRDefault="00834304" w:rsidP="00D35466">
            <w:pPr>
              <w:pStyle w:val="Normalny1"/>
              <w:spacing w:before="0" w:line="240" w:lineRule="auto"/>
              <w:jc w:val="left"/>
              <w:rPr>
                <w:color w:val="000000"/>
                <w:szCs w:val="20"/>
                <w:lang w:eastAsia="pl-PL"/>
              </w:rPr>
            </w:pPr>
            <w:r>
              <w:rPr>
                <w:color w:val="000000"/>
                <w:szCs w:val="20"/>
                <w:lang w:eastAsia="pl-PL"/>
              </w:rPr>
              <w:t>Urządzenia AGD</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2C2B853" w14:textId="2F09E88E" w:rsidR="00834304" w:rsidRDefault="00834304" w:rsidP="00D35466">
            <w:pPr>
              <w:pStyle w:val="Normalny1"/>
              <w:spacing w:before="0" w:line="240" w:lineRule="auto"/>
              <w:jc w:val="left"/>
              <w:rPr>
                <w:color w:val="000000"/>
                <w:szCs w:val="20"/>
                <w:lang w:eastAsia="pl-PL"/>
              </w:rPr>
            </w:pPr>
            <w:r>
              <w:rPr>
                <w:color w:val="000000"/>
                <w:szCs w:val="20"/>
                <w:lang w:eastAsia="pl-PL"/>
              </w:rPr>
              <w:t>Wymagane, aby wszystkie urządzenia AGD dostarczone przez Wykonawcę były fabrycznie nowe oraz posiadały karty gwarancyjne.</w:t>
            </w:r>
          </w:p>
        </w:tc>
      </w:tr>
      <w:tr w:rsidR="00834304" w:rsidRPr="00BF3A92" w14:paraId="39F1D7AA"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46A8E8C1" w14:textId="77777777" w:rsidR="00834304" w:rsidRDefault="00834304" w:rsidP="00D35466">
            <w:pPr>
              <w:pStyle w:val="Akapitzlist1"/>
              <w:numPr>
                <w:ilvl w:val="0"/>
                <w:numId w:val="8"/>
              </w:numPr>
              <w:spacing w:before="0" w:line="240" w:lineRule="auto"/>
              <w:ind w:left="0" w:firstLine="0"/>
              <w:jc w:val="left"/>
              <w:rPr>
                <w:rFonts w:cs="Calibri"/>
                <w:b/>
                <w:szCs w:val="20"/>
                <w:lang w:eastAsia="pl-PL"/>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8F61EF6" w14:textId="77777777" w:rsidR="00834304" w:rsidRDefault="00834304" w:rsidP="00D35466">
            <w:pPr>
              <w:pStyle w:val="Normalny1"/>
              <w:spacing w:before="0" w:line="240" w:lineRule="auto"/>
              <w:jc w:val="center"/>
              <w:rPr>
                <w:b/>
                <w:color w:val="000000"/>
                <w:szCs w:val="20"/>
                <w:lang w:eastAsia="pl-PL"/>
              </w:rPr>
            </w:pPr>
            <w:r>
              <w:rPr>
                <w:b/>
                <w:color w:val="000000"/>
                <w:szCs w:val="20"/>
                <w:lang w:eastAsia="pl-PL"/>
              </w:rPr>
              <w:t>Zagospodarowanie terenu</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50E9DF4" w14:textId="77777777" w:rsidR="00834304" w:rsidRDefault="00834304" w:rsidP="00D35466">
            <w:pPr>
              <w:pStyle w:val="Normalny1"/>
              <w:spacing w:before="0" w:line="240" w:lineRule="auto"/>
              <w:jc w:val="left"/>
              <w:rPr>
                <w:color w:val="000000"/>
                <w:szCs w:val="20"/>
                <w:lang w:eastAsia="pl-PL"/>
              </w:rPr>
            </w:pPr>
            <w:r>
              <w:rPr>
                <w:color w:val="000000"/>
                <w:szCs w:val="20"/>
                <w:lang w:eastAsia="pl-PL"/>
              </w:rPr>
              <w:t>Ogrodzenie</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CCE8AA2" w14:textId="42A556F7" w:rsidR="00834304" w:rsidRDefault="00834304" w:rsidP="00D35466">
            <w:pPr>
              <w:pStyle w:val="Normalny1"/>
              <w:spacing w:before="0" w:line="240" w:lineRule="auto"/>
              <w:jc w:val="left"/>
            </w:pPr>
            <w:r>
              <w:rPr>
                <w:rStyle w:val="Domylnaczcionkaakapitu1"/>
                <w:szCs w:val="20"/>
                <w:lang w:eastAsia="pl-PL"/>
              </w:rPr>
              <w:t>Wymaga się ażurowego ogrodzenia działki przeznaczonej pod realizację inwestycji o wysokości minimalnej 1,6 m. P</w:t>
            </w:r>
            <w:r>
              <w:t>odmurówka nieciągłej umożliwiająca migrację zwierząt.</w:t>
            </w:r>
          </w:p>
        </w:tc>
      </w:tr>
      <w:tr w:rsidR="00834304" w:rsidRPr="00BF3A92" w14:paraId="60358C62"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DEB63A9" w14:textId="77777777" w:rsidR="00834304" w:rsidRDefault="00834304" w:rsidP="00D35466">
            <w:pPr>
              <w:pStyle w:val="Akapitzlist1"/>
              <w:numPr>
                <w:ilvl w:val="0"/>
                <w:numId w:val="8"/>
              </w:numPr>
              <w:spacing w:before="0" w:line="240" w:lineRule="auto"/>
              <w:ind w:left="0" w:firstLine="0"/>
              <w:jc w:val="left"/>
              <w:rPr>
                <w:rFonts w:cs="Calibri"/>
                <w:b/>
                <w:szCs w:val="20"/>
                <w:lang w:eastAsia="pl-PL"/>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A5B0823" w14:textId="77777777" w:rsidR="00834304" w:rsidRDefault="00834304" w:rsidP="00D35466">
            <w:pPr>
              <w:pStyle w:val="Normalny1"/>
              <w:spacing w:before="0" w:line="240" w:lineRule="auto"/>
              <w:jc w:val="center"/>
              <w:rPr>
                <w:b/>
                <w:color w:val="000000"/>
                <w:szCs w:val="20"/>
                <w:lang w:eastAsia="pl-PL"/>
              </w:rPr>
            </w:pPr>
            <w:r>
              <w:rPr>
                <w:b/>
                <w:color w:val="000000"/>
                <w:szCs w:val="20"/>
                <w:lang w:eastAsia="pl-PL"/>
              </w:rPr>
              <w:t>Zagospodarowanie terenu</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3153F3F8" w14:textId="77777777" w:rsidR="00834304" w:rsidRDefault="00834304" w:rsidP="00D35466">
            <w:pPr>
              <w:pStyle w:val="Normalny1"/>
              <w:spacing w:before="0" w:line="240" w:lineRule="auto"/>
              <w:jc w:val="left"/>
              <w:rPr>
                <w:color w:val="000000"/>
                <w:szCs w:val="20"/>
                <w:lang w:eastAsia="pl-PL"/>
              </w:rPr>
            </w:pPr>
            <w:r>
              <w:rPr>
                <w:color w:val="000000"/>
                <w:szCs w:val="20"/>
                <w:lang w:eastAsia="pl-PL"/>
              </w:rPr>
              <w:t>Parkingi</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CC32EFB" w14:textId="52AD77DE" w:rsidR="00834304" w:rsidRDefault="00834304" w:rsidP="00D35466">
            <w:pPr>
              <w:pStyle w:val="Normalny1"/>
              <w:spacing w:before="0" w:line="240" w:lineRule="auto"/>
              <w:jc w:val="left"/>
            </w:pPr>
            <w:r w:rsidRPr="5DA4011F">
              <w:rPr>
                <w:rStyle w:val="Domylnaczcionkaakapitu1"/>
                <w:lang w:eastAsia="pl-PL"/>
              </w:rPr>
              <w:t>Wymaga się zapewnienia zadaszonych parkingów naziemnych na min. 30 samochodów, w tym min 2 m</w:t>
            </w:r>
            <w:r w:rsidR="007762DD" w:rsidRPr="5DA4011F">
              <w:rPr>
                <w:rStyle w:val="Domylnaczcionkaakapitu1"/>
                <w:lang w:eastAsia="pl-PL"/>
              </w:rPr>
              <w:t xml:space="preserve">iejsca </w:t>
            </w:r>
            <w:r w:rsidRPr="5DA4011F">
              <w:rPr>
                <w:rStyle w:val="Domylnaczcionkaakapitu1"/>
                <w:lang w:eastAsia="pl-PL"/>
              </w:rPr>
              <w:t>p</w:t>
            </w:r>
            <w:r w:rsidR="007762DD" w:rsidRPr="5DA4011F">
              <w:rPr>
                <w:rStyle w:val="Domylnaczcionkaakapitu1"/>
                <w:lang w:eastAsia="pl-PL"/>
              </w:rPr>
              <w:t>ostojowe</w:t>
            </w:r>
            <w:r w:rsidRPr="5DA4011F">
              <w:rPr>
                <w:rStyle w:val="Domylnaczcionkaakapitu1"/>
                <w:lang w:eastAsia="pl-PL"/>
              </w:rPr>
              <w:t xml:space="preserve"> dla osób z niepełnosprawnościami i drogi manewrowej o szer. min. 5 m (jeżeli zapisy miejscowego planu zagospodarowania przestrzennego lub decyzji o warunkach zabudowy stanowią inaczej, są nadrzędne wobec ww. ustaleń).  Konstrukcja zadaszenia umożliwiająca montaż instalacji OZE. </w:t>
            </w:r>
          </w:p>
        </w:tc>
      </w:tr>
      <w:tr w:rsidR="00834304" w:rsidRPr="00BF3A92" w14:paraId="45244852"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1576E83" w14:textId="77777777" w:rsidR="00834304" w:rsidRDefault="00834304" w:rsidP="00D35466">
            <w:pPr>
              <w:pStyle w:val="Akapitzlist1"/>
              <w:numPr>
                <w:ilvl w:val="0"/>
                <w:numId w:val="8"/>
              </w:numPr>
              <w:spacing w:before="0" w:line="240" w:lineRule="auto"/>
              <w:ind w:left="0" w:firstLine="0"/>
              <w:jc w:val="left"/>
              <w:rPr>
                <w:rFonts w:cs="Calibri"/>
                <w:b/>
                <w:szCs w:val="20"/>
                <w:lang w:eastAsia="pl-PL"/>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2374214" w14:textId="77777777" w:rsidR="00834304" w:rsidRDefault="00834304" w:rsidP="00D35466">
            <w:pPr>
              <w:pStyle w:val="Normalny1"/>
              <w:spacing w:before="0" w:line="240" w:lineRule="auto"/>
              <w:jc w:val="center"/>
              <w:rPr>
                <w:b/>
                <w:color w:val="000000"/>
                <w:szCs w:val="20"/>
                <w:lang w:eastAsia="pl-PL"/>
              </w:rPr>
            </w:pPr>
            <w:r>
              <w:rPr>
                <w:b/>
                <w:color w:val="000000"/>
                <w:szCs w:val="20"/>
                <w:lang w:eastAsia="pl-PL"/>
              </w:rPr>
              <w:t>Zagospodarowanie terenu</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CEEAC5E" w14:textId="77777777" w:rsidR="00834304" w:rsidRDefault="00834304" w:rsidP="00D35466">
            <w:pPr>
              <w:pStyle w:val="Normalny1"/>
              <w:spacing w:before="0" w:line="240" w:lineRule="auto"/>
              <w:jc w:val="left"/>
              <w:rPr>
                <w:color w:val="000000"/>
                <w:szCs w:val="20"/>
                <w:lang w:eastAsia="pl-PL"/>
              </w:rPr>
            </w:pPr>
            <w:r>
              <w:rPr>
                <w:color w:val="000000"/>
                <w:szCs w:val="20"/>
                <w:lang w:eastAsia="pl-PL"/>
              </w:rPr>
              <w:t>Teren rekreacyjny</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B5772D9" w14:textId="3C496248" w:rsidR="00834304" w:rsidRDefault="00834304" w:rsidP="007C583C">
            <w:pPr>
              <w:pStyle w:val="Normalny1"/>
              <w:spacing w:before="0" w:line="240" w:lineRule="auto"/>
              <w:jc w:val="left"/>
            </w:pPr>
            <w:r>
              <w:rPr>
                <w:rStyle w:val="Domylnaczcionkaakapitu1"/>
                <w:color w:val="000000"/>
                <w:szCs w:val="20"/>
                <w:lang w:eastAsia="pl-PL"/>
              </w:rPr>
              <w:t>Wymaga się uwzględnienia w projekcie zagospodarowania terenu części rekreacyjnej przeznaczonej m.in. na plac zabaw i pozostałe elementy tego terenu.</w:t>
            </w:r>
          </w:p>
        </w:tc>
      </w:tr>
      <w:tr w:rsidR="00834304" w:rsidRPr="00BF3A92" w14:paraId="652D162F"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1BF748EF" w14:textId="77777777" w:rsidR="00834304" w:rsidRDefault="00834304" w:rsidP="00D35466">
            <w:pPr>
              <w:pStyle w:val="Akapitzlist1"/>
              <w:numPr>
                <w:ilvl w:val="0"/>
                <w:numId w:val="8"/>
              </w:numPr>
              <w:spacing w:before="0" w:line="240" w:lineRule="auto"/>
              <w:ind w:left="0" w:firstLine="0"/>
              <w:jc w:val="left"/>
              <w:rPr>
                <w:rFonts w:cs="Calibri"/>
                <w:b/>
                <w:szCs w:val="20"/>
                <w:lang w:eastAsia="pl-PL"/>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8B5B5D0" w14:textId="77777777" w:rsidR="00834304" w:rsidRDefault="00834304" w:rsidP="00D35466">
            <w:pPr>
              <w:pStyle w:val="Normalny1"/>
              <w:spacing w:before="0" w:line="240" w:lineRule="auto"/>
              <w:jc w:val="center"/>
              <w:rPr>
                <w:b/>
                <w:color w:val="000000"/>
                <w:szCs w:val="20"/>
                <w:lang w:eastAsia="pl-PL"/>
              </w:rPr>
            </w:pPr>
            <w:r>
              <w:rPr>
                <w:b/>
                <w:color w:val="000000"/>
                <w:szCs w:val="20"/>
                <w:lang w:eastAsia="pl-PL"/>
              </w:rPr>
              <w:t>Zagospodarowanie terenu</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E0CE738" w14:textId="0A681E2D" w:rsidR="00834304" w:rsidRDefault="00834304" w:rsidP="00D35466">
            <w:pPr>
              <w:pStyle w:val="Normalny1"/>
              <w:spacing w:before="0" w:line="240" w:lineRule="auto"/>
              <w:jc w:val="left"/>
              <w:rPr>
                <w:color w:val="000000"/>
                <w:szCs w:val="20"/>
                <w:lang w:eastAsia="pl-PL"/>
              </w:rPr>
            </w:pPr>
            <w:r>
              <w:rPr>
                <w:color w:val="000000"/>
                <w:szCs w:val="20"/>
                <w:lang w:eastAsia="pl-PL"/>
              </w:rPr>
              <w:t>Mała architektura: ławki, donice, kosze na śmieci</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00F3686" w14:textId="77777777" w:rsidR="00834304" w:rsidRDefault="00834304" w:rsidP="00D35466">
            <w:pPr>
              <w:pStyle w:val="Normalny1"/>
              <w:spacing w:before="0" w:line="240" w:lineRule="auto"/>
              <w:jc w:val="left"/>
              <w:rPr>
                <w:color w:val="000000"/>
                <w:szCs w:val="20"/>
                <w:lang w:eastAsia="pl-PL"/>
              </w:rPr>
            </w:pPr>
            <w:r>
              <w:rPr>
                <w:color w:val="000000"/>
                <w:szCs w:val="20"/>
                <w:lang w:eastAsia="pl-PL"/>
              </w:rPr>
              <w:t>Wymaga się zapewnienia zestawu ławek, donic, koszy na śmieci. Minimalna ilość zestawów: 4.</w:t>
            </w:r>
            <w:r>
              <w:rPr>
                <w:color w:val="000000"/>
                <w:szCs w:val="20"/>
                <w:lang w:eastAsia="pl-PL"/>
              </w:rPr>
              <w:br/>
              <w:t>Wymagane materiały naturalne.</w:t>
            </w:r>
          </w:p>
        </w:tc>
      </w:tr>
      <w:tr w:rsidR="00834304" w:rsidRPr="00BF3A92" w14:paraId="261DE196"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5D300728" w14:textId="77777777" w:rsidR="00834304" w:rsidRDefault="00834304" w:rsidP="00D35466">
            <w:pPr>
              <w:pStyle w:val="Akapitzlist1"/>
              <w:numPr>
                <w:ilvl w:val="0"/>
                <w:numId w:val="8"/>
              </w:numPr>
              <w:spacing w:before="0" w:line="240" w:lineRule="auto"/>
              <w:ind w:left="0" w:firstLine="0"/>
              <w:jc w:val="left"/>
              <w:rPr>
                <w:rFonts w:cs="Calibri"/>
                <w:b/>
                <w:szCs w:val="20"/>
                <w:lang w:eastAsia="pl-PL"/>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68F6BC4" w14:textId="77777777" w:rsidR="00834304" w:rsidRDefault="00834304" w:rsidP="00D35466">
            <w:pPr>
              <w:pStyle w:val="Normalny1"/>
              <w:spacing w:before="0" w:line="240" w:lineRule="auto"/>
              <w:jc w:val="center"/>
              <w:rPr>
                <w:b/>
                <w:color w:val="000000"/>
                <w:szCs w:val="20"/>
                <w:lang w:eastAsia="pl-PL"/>
              </w:rPr>
            </w:pPr>
            <w:r>
              <w:rPr>
                <w:b/>
                <w:color w:val="000000"/>
                <w:szCs w:val="20"/>
                <w:lang w:eastAsia="pl-PL"/>
              </w:rPr>
              <w:t>Zagospodarowanie terenu</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725F6B4" w14:textId="73D110B6" w:rsidR="00834304" w:rsidRDefault="00834304" w:rsidP="00D35466">
            <w:pPr>
              <w:pStyle w:val="Normalny1"/>
              <w:spacing w:before="0" w:line="240" w:lineRule="auto"/>
              <w:jc w:val="left"/>
              <w:rPr>
                <w:color w:val="000000"/>
                <w:szCs w:val="20"/>
                <w:lang w:eastAsia="pl-PL"/>
              </w:rPr>
            </w:pPr>
            <w:r>
              <w:rPr>
                <w:color w:val="000000"/>
                <w:szCs w:val="20"/>
                <w:lang w:eastAsia="pl-PL"/>
              </w:rPr>
              <w:t>Zieleń</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6760938" w14:textId="443B70E6" w:rsidR="00834304" w:rsidRDefault="00834304" w:rsidP="00CE3D12">
            <w:pPr>
              <w:pStyle w:val="Normalny1"/>
              <w:spacing w:before="0" w:line="240" w:lineRule="auto"/>
              <w:jc w:val="left"/>
              <w:rPr>
                <w:rStyle w:val="Domylnaczcionkaakapitu1"/>
                <w:color w:val="000000" w:themeColor="text1"/>
                <w:lang w:eastAsia="pl-PL"/>
              </w:rPr>
            </w:pPr>
            <w:r w:rsidRPr="5DA4011F">
              <w:rPr>
                <w:rStyle w:val="Domylnaczcionkaakapitu1"/>
                <w:color w:val="000000" w:themeColor="text1"/>
                <w:lang w:eastAsia="pl-PL"/>
              </w:rPr>
              <w:t>Wymaga się uwzględnienia w projekcie zagospodarowania terenu części przeznaczonej na zieleń</w:t>
            </w:r>
            <w:r w:rsidR="16427DB9" w:rsidRPr="5DA4011F">
              <w:rPr>
                <w:rStyle w:val="Domylnaczcionkaakapitu1"/>
                <w:color w:val="000000" w:themeColor="text1"/>
                <w:lang w:eastAsia="pl-PL"/>
              </w:rPr>
              <w:t xml:space="preserve"> z uwzględnieniem wymagania jakościowego J7</w:t>
            </w:r>
            <w:r w:rsidR="01DDEAF8" w:rsidRPr="5DA4011F">
              <w:rPr>
                <w:rStyle w:val="Domylnaczcionkaakapitu1"/>
                <w:color w:val="000000" w:themeColor="text1"/>
                <w:lang w:eastAsia="pl-PL"/>
              </w:rPr>
              <w:t xml:space="preserve"> - </w:t>
            </w:r>
            <w:r w:rsidR="48E7C947">
              <w:t>Aranżacja i zagospodarowanie terenu</w:t>
            </w:r>
            <w:r w:rsidR="0A7DB535">
              <w:t>.</w:t>
            </w:r>
          </w:p>
        </w:tc>
      </w:tr>
      <w:tr w:rsidR="00834304" w:rsidRPr="00BF3A92" w14:paraId="48A52A7D"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6363FD79" w14:textId="77777777" w:rsidR="00834304" w:rsidRDefault="00834304" w:rsidP="00D35466">
            <w:pPr>
              <w:pStyle w:val="Akapitzlist1"/>
              <w:numPr>
                <w:ilvl w:val="0"/>
                <w:numId w:val="8"/>
              </w:numPr>
              <w:spacing w:before="0" w:line="240" w:lineRule="auto"/>
              <w:ind w:left="0" w:firstLine="0"/>
              <w:jc w:val="left"/>
              <w:rPr>
                <w:rFonts w:cs="Calibri"/>
                <w:b/>
                <w:szCs w:val="20"/>
                <w:lang w:eastAsia="pl-PL"/>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DFFFDD3" w14:textId="77777777" w:rsidR="00834304" w:rsidRDefault="00834304" w:rsidP="00D35466">
            <w:pPr>
              <w:pStyle w:val="Normalny1"/>
              <w:spacing w:before="0" w:line="240" w:lineRule="auto"/>
              <w:jc w:val="center"/>
              <w:rPr>
                <w:b/>
                <w:color w:val="000000"/>
                <w:szCs w:val="20"/>
                <w:lang w:eastAsia="pl-PL"/>
              </w:rPr>
            </w:pPr>
            <w:r>
              <w:rPr>
                <w:b/>
                <w:color w:val="000000"/>
                <w:szCs w:val="20"/>
                <w:lang w:eastAsia="pl-PL"/>
              </w:rPr>
              <w:t>Zagospodarowanie terenu</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0B94C96" w14:textId="77777777" w:rsidR="00834304" w:rsidRDefault="00834304" w:rsidP="00D35466">
            <w:pPr>
              <w:pStyle w:val="Normalny1"/>
              <w:spacing w:before="0" w:line="240" w:lineRule="auto"/>
              <w:jc w:val="left"/>
              <w:rPr>
                <w:color w:val="000000"/>
                <w:szCs w:val="20"/>
                <w:lang w:eastAsia="pl-PL"/>
              </w:rPr>
            </w:pPr>
            <w:r>
              <w:rPr>
                <w:color w:val="000000"/>
                <w:szCs w:val="20"/>
                <w:lang w:eastAsia="pl-PL"/>
              </w:rPr>
              <w:t>Chodniki</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FBBF487" w14:textId="0FE08B69" w:rsidR="00834304" w:rsidRDefault="00834304" w:rsidP="1F87B4CA">
            <w:pPr>
              <w:pStyle w:val="Normalny1"/>
              <w:spacing w:before="0" w:line="240" w:lineRule="auto"/>
              <w:jc w:val="left"/>
              <w:rPr>
                <w:color w:val="000000"/>
                <w:lang w:eastAsia="pl-PL"/>
              </w:rPr>
            </w:pPr>
            <w:r w:rsidRPr="5DA4011F">
              <w:rPr>
                <w:color w:val="000000" w:themeColor="text1"/>
                <w:lang w:eastAsia="pl-PL"/>
              </w:rPr>
              <w:t xml:space="preserve">Wymaga się w wykonania utwardzonych dojść oraz dojazdów do budynku oraz utwardzonego terenu pod miejsce gromadzenia odpadów stałych. Teren utwardzony należy wykonać z materiałów zapewniających nośność E2&gt;45Mpa wg aktualnej normy dotyczącej kruszyw stosowanych w obiektach budowlanych i budownictwie drogowym. Łączna powierzchnia dojść i dojazdów min. 200 </w:t>
            </w:r>
            <w:r w:rsidR="00C37C54" w:rsidRPr="5DA4011F">
              <w:rPr>
                <w:color w:val="000000" w:themeColor="text1"/>
                <w:lang w:eastAsia="pl-PL"/>
              </w:rPr>
              <w:t>m</w:t>
            </w:r>
            <w:r w:rsidR="00C37C54" w:rsidRPr="5DA4011F">
              <w:rPr>
                <w:color w:val="000000" w:themeColor="text1"/>
                <w:vertAlign w:val="superscript"/>
                <w:lang w:eastAsia="pl-PL"/>
              </w:rPr>
              <w:t>2</w:t>
            </w:r>
            <w:r w:rsidRPr="5DA4011F">
              <w:rPr>
                <w:color w:val="000000" w:themeColor="text1"/>
                <w:lang w:eastAsia="pl-PL"/>
              </w:rPr>
              <w:t>.</w:t>
            </w:r>
          </w:p>
        </w:tc>
      </w:tr>
      <w:tr w:rsidR="00834304" w:rsidRPr="00BF3A92" w14:paraId="0990935C"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35BE0B2" w14:textId="77777777" w:rsidR="00834304" w:rsidRDefault="00834304" w:rsidP="00D35466">
            <w:pPr>
              <w:pStyle w:val="Akapitzlist1"/>
              <w:numPr>
                <w:ilvl w:val="0"/>
                <w:numId w:val="8"/>
              </w:numPr>
              <w:spacing w:before="0" w:line="240" w:lineRule="auto"/>
              <w:ind w:left="0" w:firstLine="0"/>
              <w:jc w:val="left"/>
              <w:rPr>
                <w:rFonts w:cs="Calibri"/>
                <w:b/>
                <w:szCs w:val="20"/>
                <w:lang w:eastAsia="pl-PL"/>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6C7B3A0" w14:textId="77777777" w:rsidR="00834304" w:rsidRDefault="00834304" w:rsidP="00D35466">
            <w:pPr>
              <w:pStyle w:val="Normalny1"/>
              <w:spacing w:before="0" w:line="240" w:lineRule="auto"/>
              <w:jc w:val="center"/>
              <w:rPr>
                <w:b/>
                <w:color w:val="000000"/>
                <w:szCs w:val="20"/>
                <w:lang w:eastAsia="pl-PL"/>
              </w:rPr>
            </w:pPr>
            <w:r>
              <w:rPr>
                <w:b/>
                <w:color w:val="000000"/>
                <w:szCs w:val="20"/>
                <w:lang w:eastAsia="pl-PL"/>
              </w:rPr>
              <w:t>Zagospodarowanie terenu</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642EC58" w14:textId="77777777" w:rsidR="00834304" w:rsidRDefault="00834304" w:rsidP="00D35466">
            <w:pPr>
              <w:pStyle w:val="Normalny1"/>
              <w:spacing w:before="0" w:line="240" w:lineRule="auto"/>
              <w:jc w:val="left"/>
              <w:rPr>
                <w:color w:val="000000"/>
                <w:szCs w:val="20"/>
                <w:lang w:eastAsia="pl-PL"/>
              </w:rPr>
            </w:pPr>
            <w:r>
              <w:rPr>
                <w:color w:val="000000"/>
                <w:szCs w:val="20"/>
                <w:lang w:eastAsia="pl-PL"/>
              </w:rPr>
              <w:t>Drogi pożarowe</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071E97A" w14:textId="1BD3D52F" w:rsidR="00834304" w:rsidRDefault="00834304" w:rsidP="00D35466">
            <w:pPr>
              <w:pStyle w:val="Normalny1"/>
              <w:spacing w:before="0" w:line="240" w:lineRule="auto"/>
              <w:jc w:val="left"/>
            </w:pPr>
            <w:r>
              <w:rPr>
                <w:color w:val="000000"/>
                <w:szCs w:val="20"/>
                <w:lang w:eastAsia="pl-PL"/>
              </w:rPr>
              <w:t>Wymaga się zapewnienia dostępu z</w:t>
            </w:r>
            <w:r>
              <w:t xml:space="preserve"> </w:t>
            </w:r>
            <w:r>
              <w:rPr>
                <w:color w:val="000000"/>
                <w:szCs w:val="20"/>
                <w:lang w:eastAsia="pl-PL"/>
              </w:rPr>
              <w:t xml:space="preserve">budynku do drogi pożarowej, zgodnie z rozporządzeniem MSWiA </w:t>
            </w:r>
            <w:r>
              <w:rPr>
                <w:rStyle w:val="Domylnaczcionkaakapitu1"/>
                <w:color w:val="000000"/>
                <w:szCs w:val="20"/>
                <w:lang w:eastAsia="pl-PL"/>
              </w:rPr>
              <w:t xml:space="preserve">z dnia 24 lipca 2009 r. w sprawie przeciwpożarowego zaopatrzenia w wodę oraz dróg pożarowych </w:t>
            </w:r>
            <w:r w:rsidR="00FC0D9A">
              <w:rPr>
                <w:rStyle w:val="Domylnaczcionkaakapitu1"/>
                <w:color w:val="000000"/>
                <w:szCs w:val="20"/>
                <w:lang w:eastAsia="pl-PL"/>
              </w:rPr>
              <w:t>(</w:t>
            </w:r>
            <w:r>
              <w:rPr>
                <w:rStyle w:val="Domylnaczcionkaakapitu1"/>
                <w:color w:val="000000"/>
                <w:szCs w:val="20"/>
                <w:lang w:eastAsia="pl-PL"/>
              </w:rPr>
              <w:t>Dz.U.2009.124.1030</w:t>
            </w:r>
            <w:r w:rsidR="00FC0D9A">
              <w:rPr>
                <w:rStyle w:val="Domylnaczcionkaakapitu1"/>
                <w:color w:val="000000"/>
                <w:szCs w:val="20"/>
                <w:lang w:eastAsia="pl-PL"/>
              </w:rPr>
              <w:t>)</w:t>
            </w:r>
            <w:r>
              <w:rPr>
                <w:rStyle w:val="Domylnaczcionkaakapitu1"/>
                <w:color w:val="000000"/>
                <w:szCs w:val="20"/>
                <w:lang w:eastAsia="pl-PL"/>
              </w:rPr>
              <w:t>.</w:t>
            </w:r>
          </w:p>
        </w:tc>
      </w:tr>
      <w:tr w:rsidR="00834304" w:rsidRPr="00BF3A92" w14:paraId="07311B61"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A71F12A" w14:textId="77777777" w:rsidR="00834304" w:rsidRDefault="00834304" w:rsidP="00D35466">
            <w:pPr>
              <w:pStyle w:val="Akapitzlist1"/>
              <w:numPr>
                <w:ilvl w:val="0"/>
                <w:numId w:val="8"/>
              </w:numPr>
              <w:spacing w:before="0" w:line="240" w:lineRule="auto"/>
              <w:ind w:left="0" w:firstLine="0"/>
              <w:jc w:val="left"/>
              <w:rPr>
                <w:rFonts w:cs="Calibri"/>
                <w:b/>
                <w:szCs w:val="20"/>
                <w:lang w:eastAsia="pl-PL"/>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03D8956" w14:textId="77777777" w:rsidR="00834304" w:rsidRDefault="00834304" w:rsidP="00D35466">
            <w:pPr>
              <w:pStyle w:val="Normalny1"/>
              <w:spacing w:before="0" w:line="240" w:lineRule="auto"/>
              <w:jc w:val="center"/>
              <w:rPr>
                <w:b/>
                <w:color w:val="000000"/>
                <w:szCs w:val="20"/>
                <w:lang w:eastAsia="pl-PL"/>
              </w:rPr>
            </w:pPr>
            <w:r>
              <w:rPr>
                <w:b/>
                <w:color w:val="000000"/>
                <w:szCs w:val="20"/>
                <w:lang w:eastAsia="pl-PL"/>
              </w:rPr>
              <w:t>Zagospodarowanie terenu</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3CA811B" w14:textId="77777777" w:rsidR="00834304" w:rsidRDefault="00834304" w:rsidP="00D35466">
            <w:pPr>
              <w:pStyle w:val="Normalny1"/>
              <w:spacing w:before="0" w:line="240" w:lineRule="auto"/>
              <w:jc w:val="left"/>
              <w:rPr>
                <w:color w:val="000000"/>
                <w:szCs w:val="20"/>
                <w:lang w:eastAsia="pl-PL"/>
              </w:rPr>
            </w:pPr>
            <w:r>
              <w:rPr>
                <w:color w:val="000000"/>
                <w:szCs w:val="20"/>
                <w:lang w:eastAsia="pl-PL"/>
              </w:rPr>
              <w:t xml:space="preserve">Drogi, parkingi </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AC7D2FB" w14:textId="703B0244" w:rsidR="00834304" w:rsidRDefault="00834304" w:rsidP="00D35466">
            <w:pPr>
              <w:pStyle w:val="Normalny1"/>
              <w:spacing w:before="0" w:line="240" w:lineRule="auto"/>
              <w:jc w:val="left"/>
            </w:pPr>
            <w:r>
              <w:rPr>
                <w:rStyle w:val="Domylnaczcionkaakapitu1"/>
                <w:color w:val="000000"/>
                <w:szCs w:val="20"/>
                <w:lang w:eastAsia="pl-PL"/>
              </w:rPr>
              <w:t>Wymaga się utwardzonego dojazdu do budynku oraz utwardzonego terenu miejsc parkingowych.  Teren utwardzony należy wykonać z materiałów zapewniających nośność E2&gt;45Mpa wg aktualnej normy dotyczącej kruszyw stosowanych w obiektach budowlanych i budownictwie drogowym.</w:t>
            </w:r>
          </w:p>
        </w:tc>
      </w:tr>
      <w:tr w:rsidR="00834304" w:rsidRPr="00BF3A92" w14:paraId="57621DF4"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1F4050D" w14:textId="77777777" w:rsidR="00834304" w:rsidRDefault="00834304" w:rsidP="00D35466">
            <w:pPr>
              <w:pStyle w:val="Akapitzlist1"/>
              <w:numPr>
                <w:ilvl w:val="0"/>
                <w:numId w:val="8"/>
              </w:numPr>
              <w:spacing w:before="0" w:line="240" w:lineRule="auto"/>
              <w:ind w:left="0" w:firstLine="0"/>
              <w:jc w:val="left"/>
              <w:rPr>
                <w:rFonts w:cs="Calibri"/>
                <w:b/>
                <w:szCs w:val="20"/>
                <w:lang w:eastAsia="pl-PL"/>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97268AA" w14:textId="77777777" w:rsidR="00834304" w:rsidRDefault="00834304" w:rsidP="00D35466">
            <w:pPr>
              <w:pStyle w:val="Normalny1"/>
              <w:spacing w:before="0" w:line="240" w:lineRule="auto"/>
              <w:jc w:val="center"/>
              <w:rPr>
                <w:b/>
                <w:color w:val="000000"/>
                <w:szCs w:val="20"/>
                <w:lang w:eastAsia="pl-PL"/>
              </w:rPr>
            </w:pPr>
            <w:r>
              <w:rPr>
                <w:b/>
                <w:color w:val="000000"/>
                <w:szCs w:val="20"/>
                <w:lang w:eastAsia="pl-PL"/>
              </w:rPr>
              <w:t>Zagospodarowanie terenu</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5260A4B" w14:textId="77777777" w:rsidR="00834304" w:rsidRDefault="00834304" w:rsidP="00D35466">
            <w:pPr>
              <w:pStyle w:val="Normalny1"/>
              <w:spacing w:before="0" w:line="240" w:lineRule="auto"/>
              <w:jc w:val="left"/>
              <w:rPr>
                <w:color w:val="000000"/>
                <w:szCs w:val="20"/>
                <w:lang w:eastAsia="pl-PL"/>
              </w:rPr>
            </w:pPr>
            <w:r>
              <w:rPr>
                <w:color w:val="000000"/>
                <w:szCs w:val="20"/>
                <w:lang w:eastAsia="pl-PL"/>
              </w:rPr>
              <w:t>Oświetlenie terenu</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F65A320" w14:textId="49BEF9D3" w:rsidR="00834304" w:rsidRDefault="00834304" w:rsidP="00D35466">
            <w:pPr>
              <w:pStyle w:val="Normalny1"/>
              <w:spacing w:before="0" w:line="240" w:lineRule="auto"/>
              <w:jc w:val="left"/>
            </w:pPr>
            <w:r>
              <w:rPr>
                <w:rStyle w:val="Domylnaczcionkaakapitu1"/>
                <w:szCs w:val="20"/>
                <w:lang w:eastAsia="pl-PL"/>
              </w:rPr>
              <w:t>Wymaga się oświetlenia terenu zgodnie z normą dot. oświetlenia zewnętrznego w postaci opraw parkowych i parkingowych zapewniających komfort użytkowania (min. 100 lux/</w:t>
            </w:r>
            <w:r w:rsidR="00C37C54" w:rsidRPr="00C37C54">
              <w:rPr>
                <w:rStyle w:val="Domylnaczcionkaakapitu1"/>
                <w:szCs w:val="20"/>
                <w:lang w:eastAsia="pl-PL"/>
              </w:rPr>
              <w:t>m</w:t>
            </w:r>
            <w:r w:rsidR="00C37C54" w:rsidRPr="00C37C54">
              <w:rPr>
                <w:rStyle w:val="Domylnaczcionkaakapitu1"/>
                <w:szCs w:val="20"/>
                <w:vertAlign w:val="superscript"/>
                <w:lang w:eastAsia="pl-PL"/>
              </w:rPr>
              <w:t>2</w:t>
            </w:r>
            <w:r>
              <w:rPr>
                <w:rStyle w:val="Domylnaczcionkaakapitu1"/>
                <w:szCs w:val="20"/>
                <w:lang w:eastAsia="pl-PL"/>
              </w:rPr>
              <w:t>), z możliwością ściemniania wyposażonych w czujniki zmierzchowe.</w:t>
            </w:r>
          </w:p>
        </w:tc>
      </w:tr>
      <w:tr w:rsidR="00834304" w:rsidRPr="00BF3A92" w14:paraId="4DD8B3CA"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6A240F93" w14:textId="77777777" w:rsidR="00834304" w:rsidRDefault="00834304" w:rsidP="00D35466">
            <w:pPr>
              <w:pStyle w:val="Akapitzlist1"/>
              <w:numPr>
                <w:ilvl w:val="0"/>
                <w:numId w:val="8"/>
              </w:numPr>
              <w:spacing w:before="0" w:line="240" w:lineRule="auto"/>
              <w:ind w:left="0" w:firstLine="0"/>
              <w:jc w:val="left"/>
              <w:rPr>
                <w:rFonts w:cs="Calibri"/>
                <w:b/>
                <w:szCs w:val="20"/>
                <w:lang w:eastAsia="pl-PL"/>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47676DD" w14:textId="77777777" w:rsidR="00834304" w:rsidRDefault="00834304" w:rsidP="00D35466">
            <w:pPr>
              <w:pStyle w:val="Normalny1"/>
              <w:spacing w:before="0" w:line="240" w:lineRule="auto"/>
              <w:jc w:val="center"/>
              <w:rPr>
                <w:b/>
                <w:color w:val="000000"/>
                <w:szCs w:val="20"/>
                <w:lang w:eastAsia="pl-PL"/>
              </w:rPr>
            </w:pPr>
            <w:r>
              <w:rPr>
                <w:b/>
                <w:color w:val="000000"/>
                <w:szCs w:val="20"/>
                <w:lang w:eastAsia="pl-PL"/>
              </w:rPr>
              <w:t>Zagospodarowanie terenu</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FBAA472" w14:textId="77777777" w:rsidR="00834304" w:rsidRDefault="00834304" w:rsidP="00D35466">
            <w:pPr>
              <w:pStyle w:val="Normalny1"/>
              <w:spacing w:before="0" w:line="240" w:lineRule="auto"/>
              <w:jc w:val="left"/>
              <w:rPr>
                <w:color w:val="000000"/>
                <w:szCs w:val="20"/>
                <w:lang w:eastAsia="pl-PL"/>
              </w:rPr>
            </w:pPr>
            <w:r>
              <w:rPr>
                <w:color w:val="000000"/>
                <w:szCs w:val="20"/>
                <w:lang w:eastAsia="pl-PL"/>
              </w:rPr>
              <w:t xml:space="preserve">Instalacja wodociągowa </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643910A" w14:textId="18CFAF3D" w:rsidR="00834304" w:rsidRDefault="00834304" w:rsidP="00D35466">
            <w:pPr>
              <w:pStyle w:val="Normalny1"/>
              <w:spacing w:before="0" w:line="240" w:lineRule="auto"/>
              <w:jc w:val="left"/>
            </w:pPr>
            <w:r w:rsidRPr="5DA4011F">
              <w:rPr>
                <w:rStyle w:val="Domylnaczcionkaakapitu1"/>
                <w:lang w:eastAsia="pl-PL"/>
              </w:rPr>
              <w:t xml:space="preserve">Wymaga się połączenia z instalacją wodociągową. Należy zapewnić ciągłość dostaw czystej wody na potrzeby bytowe w ilości zgodnej z </w:t>
            </w:r>
            <w:r w:rsidR="00FC0D9A" w:rsidRPr="5DA4011F">
              <w:rPr>
                <w:lang w:eastAsia="pl-PL"/>
              </w:rPr>
              <w:t>rozporządzeniem Ministra Infrastruktury z dnia 14 stycznia 2002 r. w sprawie określenia przeciętnych norm zużycia wody</w:t>
            </w:r>
            <w:r w:rsidR="00FC0D9A" w:rsidRPr="5DA4011F">
              <w:rPr>
                <w:rStyle w:val="Domylnaczcionkaakapitu1"/>
                <w:lang w:eastAsia="pl-PL"/>
              </w:rPr>
              <w:t xml:space="preserve"> </w:t>
            </w:r>
            <w:r w:rsidRPr="5DA4011F">
              <w:rPr>
                <w:rStyle w:val="Domylnaczcionkaakapitu1"/>
                <w:lang w:eastAsia="pl-PL"/>
              </w:rPr>
              <w:t>Dz.U. 2002 nr 8 poz. 70.</w:t>
            </w:r>
          </w:p>
        </w:tc>
      </w:tr>
      <w:tr w:rsidR="00834304" w:rsidRPr="00BF3A92" w14:paraId="189D531B" w14:textId="77777777" w:rsidTr="5DA4011F">
        <w:trPr>
          <w:trHeight w:val="3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D76392F" w14:textId="77777777" w:rsidR="00834304" w:rsidRDefault="00834304" w:rsidP="00D35466">
            <w:pPr>
              <w:pStyle w:val="Akapitzlist1"/>
              <w:numPr>
                <w:ilvl w:val="0"/>
                <w:numId w:val="8"/>
              </w:numPr>
              <w:spacing w:before="0" w:line="240" w:lineRule="auto"/>
              <w:ind w:left="0" w:firstLine="0"/>
              <w:jc w:val="left"/>
              <w:rPr>
                <w:rFonts w:cs="Calibri"/>
                <w:b/>
                <w:szCs w:val="20"/>
                <w:lang w:eastAsia="pl-PL"/>
              </w:rPr>
            </w:pPr>
          </w:p>
        </w:tc>
        <w:tc>
          <w:tcPr>
            <w:tcW w:w="50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B7C69AA" w14:textId="77777777" w:rsidR="00834304" w:rsidRDefault="00834304" w:rsidP="00D35466">
            <w:pPr>
              <w:pStyle w:val="Normalny1"/>
              <w:spacing w:before="0" w:line="240" w:lineRule="auto"/>
              <w:jc w:val="center"/>
              <w:rPr>
                <w:b/>
                <w:color w:val="000000"/>
                <w:szCs w:val="20"/>
                <w:lang w:eastAsia="pl-PL"/>
              </w:rPr>
            </w:pPr>
            <w:r>
              <w:rPr>
                <w:b/>
                <w:color w:val="000000"/>
                <w:szCs w:val="20"/>
                <w:lang w:eastAsia="pl-PL"/>
              </w:rPr>
              <w:t>Zagospodarowanie terenu</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EEE4AF7" w14:textId="77777777" w:rsidR="00834304" w:rsidRDefault="00834304" w:rsidP="00D35466">
            <w:pPr>
              <w:pStyle w:val="Normalny1"/>
              <w:spacing w:before="0" w:line="240" w:lineRule="auto"/>
              <w:jc w:val="left"/>
              <w:rPr>
                <w:color w:val="000000"/>
                <w:szCs w:val="20"/>
                <w:lang w:eastAsia="pl-PL"/>
              </w:rPr>
            </w:pPr>
            <w:r>
              <w:rPr>
                <w:color w:val="000000"/>
                <w:szCs w:val="20"/>
                <w:lang w:eastAsia="pl-PL"/>
              </w:rPr>
              <w:t>Powierzchnia działki</w:t>
            </w:r>
          </w:p>
        </w:tc>
        <w:tc>
          <w:tcPr>
            <w:tcW w:w="36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6BEC603" w14:textId="1615E6D4" w:rsidR="00834304" w:rsidRDefault="00834304" w:rsidP="00D35466">
            <w:pPr>
              <w:pStyle w:val="Normalny1"/>
              <w:spacing w:before="0" w:line="240" w:lineRule="auto"/>
              <w:jc w:val="left"/>
            </w:pPr>
            <w:r w:rsidRPr="5DA4011F">
              <w:rPr>
                <w:rStyle w:val="Domylnaczcionkaakapitu1"/>
                <w:color w:val="000000" w:themeColor="text1"/>
                <w:lang w:eastAsia="pl-PL"/>
              </w:rPr>
              <w:t xml:space="preserve">Wymaga się zagospodarowania działki przeznaczonej pod realizację inwestycji o powierzchni min. 3000 </w:t>
            </w:r>
            <w:r w:rsidR="00C37C54" w:rsidRPr="5DA4011F">
              <w:rPr>
                <w:rStyle w:val="Domylnaczcionkaakapitu1"/>
                <w:color w:val="000000" w:themeColor="text1"/>
                <w:lang w:eastAsia="pl-PL"/>
              </w:rPr>
              <w:t>m</w:t>
            </w:r>
            <w:r w:rsidR="00C37C54" w:rsidRPr="5DA4011F">
              <w:rPr>
                <w:rStyle w:val="Domylnaczcionkaakapitu1"/>
                <w:color w:val="000000" w:themeColor="text1"/>
                <w:vertAlign w:val="superscript"/>
                <w:lang w:eastAsia="pl-PL"/>
              </w:rPr>
              <w:t>2</w:t>
            </w:r>
            <w:r w:rsidRPr="5DA4011F">
              <w:rPr>
                <w:rStyle w:val="Domylnaczcionkaakapitu1"/>
                <w:color w:val="000000" w:themeColor="text1"/>
                <w:lang w:eastAsia="pl-PL"/>
              </w:rPr>
              <w:t xml:space="preserve"> w tym min. 40% powierzchni biologicznie czynnej (</w:t>
            </w:r>
            <w:r w:rsidR="007762DD" w:rsidRPr="5DA4011F">
              <w:rPr>
                <w:rStyle w:val="Domylnaczcionkaakapitu1"/>
                <w:color w:val="000000" w:themeColor="text1"/>
                <w:lang w:eastAsia="pl-PL"/>
              </w:rPr>
              <w:t xml:space="preserve">„PBC”; </w:t>
            </w:r>
            <w:r w:rsidRPr="5DA4011F">
              <w:rPr>
                <w:rStyle w:val="Domylnaczcionkaakapitu1"/>
                <w:color w:val="000000" w:themeColor="text1"/>
                <w:lang w:eastAsia="pl-PL"/>
              </w:rPr>
              <w:t xml:space="preserve">jeżeli w zapisach miejscowego planu zagospodarowania przestrzennego lub decyzji WZ zapisano wyższy współczynnik PBC, należy stosować zapisy tych aktów prawa miejscowego). </w:t>
            </w:r>
            <w:r w:rsidRPr="5DA4011F">
              <w:rPr>
                <w:rStyle w:val="Domylnaczcionkaakapitu1"/>
                <w:b/>
                <w:bCs/>
                <w:color w:val="000000" w:themeColor="text1"/>
                <w:lang w:eastAsia="pl-PL"/>
              </w:rPr>
              <w:t xml:space="preserve"> </w:t>
            </w:r>
            <w:bookmarkStart w:id="14" w:name="_Hlk56411665"/>
            <w:bookmarkEnd w:id="14"/>
          </w:p>
        </w:tc>
      </w:tr>
    </w:tbl>
    <w:p w14:paraId="487F6B03" w14:textId="7895757D" w:rsidR="00BC07F4" w:rsidRDefault="00E02FDE" w:rsidP="00CE3D12">
      <w:pPr>
        <w:pStyle w:val="Nagwek21"/>
        <w:spacing w:before="360" w:after="360"/>
        <w:ind w:left="357" w:hanging="357"/>
      </w:pPr>
      <w:r w:rsidRPr="5DA4011F">
        <w:rPr>
          <w:rStyle w:val="Domylnaczcionkaakapitu1"/>
          <w:rFonts w:eastAsia="Calibri Light"/>
        </w:rPr>
        <w:t xml:space="preserve">WYMAGANIA OBLIGATORYJNE DLA STRUMIENIA 2 - </w:t>
      </w:r>
      <w:r w:rsidR="007762DD" w:rsidRPr="5DA4011F">
        <w:rPr>
          <w:rStyle w:val="Domylnaczcionkaakapitu1"/>
          <w:rFonts w:eastAsia="Calibri Light"/>
        </w:rPr>
        <w:t>Budownictwo Senioralne</w:t>
      </w:r>
    </w:p>
    <w:tbl>
      <w:tblPr>
        <w:tblW w:w="5000" w:type="pct"/>
        <w:jc w:val="center"/>
        <w:tblLayout w:type="fixed"/>
        <w:tblCellMar>
          <w:left w:w="10" w:type="dxa"/>
          <w:right w:w="10" w:type="dxa"/>
        </w:tblCellMar>
        <w:tblLook w:val="0000" w:firstRow="0" w:lastRow="0" w:firstColumn="0" w:lastColumn="0" w:noHBand="0" w:noVBand="0"/>
      </w:tblPr>
      <w:tblGrid>
        <w:gridCol w:w="846"/>
        <w:gridCol w:w="1559"/>
        <w:gridCol w:w="1844"/>
        <w:gridCol w:w="9699"/>
      </w:tblGrid>
      <w:tr w:rsidR="00834304" w14:paraId="260A9189" w14:textId="77777777" w:rsidTr="77C23D06">
        <w:trPr>
          <w:trHeight w:val="288"/>
          <w:tblHeader/>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tcMar>
              <w:top w:w="0" w:type="dxa"/>
              <w:left w:w="70" w:type="dxa"/>
              <w:bottom w:w="0" w:type="dxa"/>
              <w:right w:w="70" w:type="dxa"/>
            </w:tcMar>
            <w:vAlign w:val="center"/>
          </w:tcPr>
          <w:p w14:paraId="3D98E124" w14:textId="77777777" w:rsidR="00834304" w:rsidRDefault="00834304">
            <w:pPr>
              <w:pStyle w:val="Normalny1"/>
              <w:spacing w:before="0" w:line="240" w:lineRule="auto"/>
              <w:jc w:val="center"/>
              <w:rPr>
                <w:b/>
                <w:bCs/>
                <w:szCs w:val="20"/>
                <w:lang w:eastAsia="pl-PL"/>
              </w:rPr>
            </w:pPr>
            <w:r>
              <w:rPr>
                <w:b/>
                <w:bCs/>
                <w:szCs w:val="20"/>
                <w:lang w:eastAsia="pl-PL"/>
              </w:rPr>
              <w:t>L.P.</w:t>
            </w: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tcMar>
              <w:top w:w="0" w:type="dxa"/>
              <w:left w:w="70" w:type="dxa"/>
              <w:bottom w:w="0" w:type="dxa"/>
              <w:right w:w="70" w:type="dxa"/>
            </w:tcMar>
            <w:vAlign w:val="center"/>
          </w:tcPr>
          <w:p w14:paraId="2D01E4C4" w14:textId="77777777" w:rsidR="00834304" w:rsidRDefault="00834304">
            <w:pPr>
              <w:pStyle w:val="Normalny1"/>
              <w:spacing w:before="0" w:line="240" w:lineRule="auto"/>
              <w:jc w:val="center"/>
              <w:rPr>
                <w:b/>
                <w:bCs/>
                <w:szCs w:val="20"/>
                <w:lang w:eastAsia="pl-PL"/>
              </w:rPr>
            </w:pPr>
            <w:bookmarkStart w:id="15" w:name="RANGE!B2:D53"/>
            <w:r>
              <w:rPr>
                <w:b/>
                <w:bCs/>
                <w:szCs w:val="20"/>
                <w:lang w:eastAsia="pl-PL"/>
              </w:rPr>
              <w:t>Kategoria</w:t>
            </w:r>
            <w:bookmarkEnd w:id="15"/>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FD9" w:themeFill="accent6" w:themeFillTint="33"/>
            <w:tcMar>
              <w:top w:w="0" w:type="dxa"/>
              <w:left w:w="70" w:type="dxa"/>
              <w:bottom w:w="0" w:type="dxa"/>
              <w:right w:w="70" w:type="dxa"/>
            </w:tcMar>
            <w:vAlign w:val="center"/>
          </w:tcPr>
          <w:p w14:paraId="3CB20001" w14:textId="77777777" w:rsidR="00834304" w:rsidRDefault="00834304">
            <w:pPr>
              <w:pStyle w:val="Normalny1"/>
              <w:spacing w:before="0" w:line="240" w:lineRule="auto"/>
              <w:jc w:val="center"/>
              <w:rPr>
                <w:b/>
                <w:bCs/>
                <w:szCs w:val="20"/>
                <w:lang w:eastAsia="pl-PL"/>
              </w:rPr>
            </w:pPr>
            <w:r>
              <w:rPr>
                <w:b/>
                <w:bCs/>
                <w:szCs w:val="20"/>
                <w:lang w:eastAsia="pl-PL"/>
              </w:rPr>
              <w:t xml:space="preserve">Nazwa wymagania </w:t>
            </w:r>
            <w:r>
              <w:rPr>
                <w:b/>
                <w:bCs/>
                <w:szCs w:val="20"/>
                <w:lang w:eastAsia="pl-PL"/>
              </w:rPr>
              <w:br/>
              <w:t>obligatoryjnego</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tcMar>
              <w:top w:w="0" w:type="dxa"/>
              <w:left w:w="70" w:type="dxa"/>
              <w:bottom w:w="0" w:type="dxa"/>
              <w:right w:w="70" w:type="dxa"/>
            </w:tcMar>
            <w:vAlign w:val="center"/>
          </w:tcPr>
          <w:p w14:paraId="13B7072C" w14:textId="77777777" w:rsidR="00834304" w:rsidRDefault="00834304">
            <w:pPr>
              <w:pStyle w:val="Normalny1"/>
              <w:spacing w:before="0" w:line="240" w:lineRule="auto"/>
              <w:jc w:val="center"/>
              <w:rPr>
                <w:b/>
                <w:bCs/>
                <w:szCs w:val="20"/>
                <w:lang w:eastAsia="pl-PL"/>
              </w:rPr>
            </w:pPr>
            <w:r>
              <w:rPr>
                <w:b/>
                <w:bCs/>
                <w:szCs w:val="20"/>
                <w:lang w:eastAsia="pl-PL"/>
              </w:rPr>
              <w:t>Opis wymagania obligatoryjnego</w:t>
            </w:r>
          </w:p>
        </w:tc>
      </w:tr>
      <w:tr w:rsidR="00834304" w:rsidRPr="00BF3A92" w14:paraId="31FBBB87" w14:textId="77777777" w:rsidTr="77C23D06">
        <w:trPr>
          <w:trHeight w:val="2072"/>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E7DFF9F" w14:textId="77777777" w:rsidR="00834304" w:rsidRDefault="00834304" w:rsidP="00F504E7">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2C46236" w14:textId="77777777" w:rsidR="00834304" w:rsidRDefault="00834304" w:rsidP="00F504E7">
            <w:pPr>
              <w:pStyle w:val="Normalny1"/>
              <w:spacing w:before="0" w:line="240" w:lineRule="auto"/>
              <w:jc w:val="left"/>
              <w:rPr>
                <w:b/>
                <w:szCs w:val="20"/>
                <w:lang w:eastAsia="pl-PL"/>
              </w:rPr>
            </w:pPr>
            <w:r>
              <w:rPr>
                <w:b/>
                <w:szCs w:val="20"/>
                <w:lang w:eastAsia="pl-PL"/>
              </w:rPr>
              <w:t>Technologia</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2F87761" w14:textId="77777777" w:rsidR="00834304" w:rsidRDefault="00834304" w:rsidP="00F504E7">
            <w:pPr>
              <w:pStyle w:val="Normalny1"/>
              <w:spacing w:before="0" w:line="240" w:lineRule="auto"/>
              <w:jc w:val="left"/>
              <w:rPr>
                <w:szCs w:val="20"/>
                <w:lang w:eastAsia="pl-PL"/>
              </w:rPr>
            </w:pPr>
            <w:r>
              <w:rPr>
                <w:szCs w:val="20"/>
                <w:lang w:eastAsia="pl-PL"/>
              </w:rPr>
              <w:t>Prefabrykacja/modułowość</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3ACA670" w14:textId="1E64AE56" w:rsidR="00834304" w:rsidRDefault="00834304" w:rsidP="5DA4011F">
            <w:pPr>
              <w:pStyle w:val="Normalny1"/>
              <w:spacing w:before="0" w:line="240" w:lineRule="auto"/>
              <w:jc w:val="left"/>
              <w:rPr>
                <w:rStyle w:val="Domylnaczcionkaakapitu1"/>
                <w:color w:val="000000"/>
                <w:lang w:eastAsia="pl-PL"/>
              </w:rPr>
            </w:pPr>
            <w:r w:rsidRPr="5DA4011F">
              <w:rPr>
                <w:rStyle w:val="Domylnaczcionkaakapitu1"/>
                <w:color w:val="000000" w:themeColor="text1"/>
                <w:lang w:eastAsia="pl-PL"/>
              </w:rPr>
              <w:t>Wymaga się wykorzystania technologii prefabrykowanej 2D lub modułowej 3D. Dopuszcza się realizację fundamentów na miejscu. Wykonanie fundamentów w technologii prefabrykowanej nie jest wymagane.</w:t>
            </w:r>
            <w:r>
              <w:br/>
            </w:r>
            <w:r>
              <w:br/>
            </w:r>
            <w:r w:rsidRPr="5DA4011F">
              <w:rPr>
                <w:rStyle w:val="Domylnaczcionkaakapitu1"/>
                <w:b/>
                <w:bCs/>
                <w:color w:val="000000" w:themeColor="text1"/>
                <w:lang w:eastAsia="pl-PL"/>
              </w:rPr>
              <w:t>Model 2D</w:t>
            </w:r>
            <w:r w:rsidRPr="5DA4011F">
              <w:rPr>
                <w:rStyle w:val="Domylnaczcionkaakapitu1"/>
                <w:color w:val="000000" w:themeColor="text1"/>
                <w:lang w:eastAsia="pl-PL"/>
              </w:rPr>
              <w:t xml:space="preserve"> </w:t>
            </w:r>
            <w:r w:rsidR="00992CC8" w:rsidRPr="5DA4011F">
              <w:rPr>
                <w:rStyle w:val="Domylnaczcionkaakapitu1"/>
                <w:color w:val="000000" w:themeColor="text1"/>
                <w:lang w:eastAsia="pl-PL"/>
              </w:rPr>
              <w:t xml:space="preserve">albo inaczej </w:t>
            </w:r>
            <w:r w:rsidR="00992CC8" w:rsidRPr="5DA4011F">
              <w:rPr>
                <w:rStyle w:val="Domylnaczcionkaakapitu1"/>
                <w:b/>
                <w:bCs/>
                <w:color w:val="000000" w:themeColor="text1"/>
                <w:lang w:eastAsia="pl-PL"/>
              </w:rPr>
              <w:t>2D</w:t>
            </w:r>
            <w:r w:rsidR="00992CC8" w:rsidRPr="5DA4011F">
              <w:rPr>
                <w:rStyle w:val="Domylnaczcionkaakapitu1"/>
                <w:color w:val="000000" w:themeColor="text1"/>
                <w:lang w:eastAsia="pl-PL"/>
              </w:rPr>
              <w:t xml:space="preserve"> </w:t>
            </w:r>
            <w:r w:rsidRPr="5DA4011F">
              <w:rPr>
                <w:rStyle w:val="Domylnaczcionkaakapitu1"/>
                <w:color w:val="000000" w:themeColor="text1"/>
                <w:lang w:eastAsia="pl-PL"/>
              </w:rPr>
              <w:t xml:space="preserve">- Technologia prefabrykowana 2D oznacza elementy płaskie w postaci przegród pionowych o konstrukcji tarczowej i poziomych o konstrukcji płytowej w całości wytwarzane w kontrolowanych warunkach w wytwórni, następnie transportowane i łączone na </w:t>
            </w:r>
            <w:r w:rsidR="00992CC8" w:rsidRPr="5DA4011F">
              <w:rPr>
                <w:rStyle w:val="Domylnaczcionkaakapitu1"/>
                <w:color w:val="000000" w:themeColor="text1"/>
                <w:lang w:eastAsia="pl-PL"/>
              </w:rPr>
              <w:t>docelowym terenie budowy</w:t>
            </w:r>
            <w:r w:rsidRPr="5DA4011F">
              <w:rPr>
                <w:rStyle w:val="Domylnaczcionkaakapitu1"/>
                <w:color w:val="000000" w:themeColor="text1"/>
                <w:lang w:eastAsia="pl-PL"/>
              </w:rPr>
              <w:t xml:space="preserve">. Stolarka okienna i drzwiowa </w:t>
            </w:r>
            <w:r w:rsidR="00992CC8" w:rsidRPr="5DA4011F">
              <w:rPr>
                <w:rStyle w:val="Domylnaczcionkaakapitu1"/>
                <w:color w:val="000000" w:themeColor="text1"/>
                <w:lang w:eastAsia="pl-PL"/>
              </w:rPr>
              <w:t xml:space="preserve">jest </w:t>
            </w:r>
            <w:r w:rsidRPr="5DA4011F">
              <w:rPr>
                <w:rStyle w:val="Domylnaczcionkaakapitu1"/>
                <w:color w:val="000000" w:themeColor="text1"/>
                <w:lang w:eastAsia="pl-PL"/>
              </w:rPr>
              <w:t xml:space="preserve">osadzona w elementach w wytwórni. Zespolenie elementów i uzupełnienie spoin pomiędzy elementami </w:t>
            </w:r>
            <w:r w:rsidR="00992CC8" w:rsidRPr="5DA4011F">
              <w:rPr>
                <w:rStyle w:val="Domylnaczcionkaakapitu1"/>
                <w:color w:val="000000" w:themeColor="text1"/>
                <w:lang w:eastAsia="pl-PL"/>
              </w:rPr>
              <w:t>odbywa się na docelowym terenie budowy</w:t>
            </w:r>
            <w:r w:rsidRPr="5DA4011F">
              <w:rPr>
                <w:rStyle w:val="Domylnaczcionkaakapitu1"/>
                <w:color w:val="000000" w:themeColor="text1"/>
                <w:lang w:eastAsia="pl-PL"/>
              </w:rPr>
              <w:t xml:space="preserve">. Dopuszcza się wykończenia zewnętrzne (np. poszycie dachu, powierzchnia elewacji) </w:t>
            </w:r>
            <w:r w:rsidR="00992CC8" w:rsidRPr="5DA4011F">
              <w:rPr>
                <w:rStyle w:val="Domylnaczcionkaakapitu1"/>
                <w:color w:val="000000" w:themeColor="text1"/>
                <w:lang w:eastAsia="pl-PL"/>
              </w:rPr>
              <w:t>docelowym terenie budowy</w:t>
            </w:r>
            <w:r w:rsidRPr="5DA4011F">
              <w:rPr>
                <w:rStyle w:val="Domylnaczcionkaakapitu1"/>
                <w:color w:val="000000" w:themeColor="text1"/>
                <w:lang w:eastAsia="pl-PL"/>
              </w:rPr>
              <w:t xml:space="preserve">. W przypadku technologii prefabrykowanej 2D co najmniej konstrukcja nośna (ściany nośne zewnętrzne, ściany nośne wewnętrzne, słupy, elementy konstrukcji nośnej dachu) </w:t>
            </w:r>
            <w:r w:rsidR="00992CC8" w:rsidRPr="5DA4011F">
              <w:rPr>
                <w:rStyle w:val="Domylnaczcionkaakapitu1"/>
                <w:color w:val="000000" w:themeColor="text1"/>
                <w:lang w:eastAsia="pl-PL"/>
              </w:rPr>
              <w:t xml:space="preserve">budynku musi być </w:t>
            </w:r>
            <w:r w:rsidRPr="5DA4011F">
              <w:rPr>
                <w:rStyle w:val="Domylnaczcionkaakapitu1"/>
                <w:color w:val="000000" w:themeColor="text1"/>
                <w:lang w:eastAsia="pl-PL"/>
              </w:rPr>
              <w:t xml:space="preserve">wykonana w wytwórni. W elementach </w:t>
            </w:r>
            <w:r w:rsidR="2106758C" w:rsidRPr="5DA4011F">
              <w:rPr>
                <w:rStyle w:val="Domylnaczcionkaakapitu1"/>
                <w:color w:val="000000" w:themeColor="text1"/>
                <w:lang w:eastAsia="pl-PL"/>
              </w:rPr>
              <w:t xml:space="preserve">prefabrykowanych </w:t>
            </w:r>
            <w:r w:rsidRPr="5DA4011F">
              <w:rPr>
                <w:rStyle w:val="Domylnaczcionkaakapitu1"/>
                <w:color w:val="000000" w:themeColor="text1"/>
                <w:lang w:eastAsia="pl-PL"/>
              </w:rPr>
              <w:t xml:space="preserve">przewidziane </w:t>
            </w:r>
            <w:r w:rsidR="00992CC8" w:rsidRPr="5DA4011F">
              <w:rPr>
                <w:rStyle w:val="Domylnaczcionkaakapitu1"/>
                <w:color w:val="000000" w:themeColor="text1"/>
                <w:lang w:eastAsia="pl-PL"/>
              </w:rPr>
              <w:t xml:space="preserve">są </w:t>
            </w:r>
            <w:r w:rsidRPr="5DA4011F">
              <w:rPr>
                <w:rStyle w:val="Domylnaczcionkaakapitu1"/>
                <w:color w:val="000000" w:themeColor="text1"/>
                <w:lang w:eastAsia="pl-PL"/>
              </w:rPr>
              <w:t xml:space="preserve">wnęki/otwory pod szachty instalacyjne. Nie jest wymagane wykonanie izolacji w wytwórni (poza </w:t>
            </w:r>
            <w:r w:rsidR="00992CC8" w:rsidRPr="5DA4011F">
              <w:rPr>
                <w:rStyle w:val="Domylnaczcionkaakapitu1"/>
                <w:color w:val="000000" w:themeColor="text1"/>
                <w:lang w:eastAsia="pl-PL"/>
              </w:rPr>
              <w:t xml:space="preserve">docelowym </w:t>
            </w:r>
            <w:r w:rsidRPr="5DA4011F">
              <w:rPr>
                <w:rStyle w:val="Domylnaczcionkaakapitu1"/>
                <w:color w:val="000000" w:themeColor="text1"/>
                <w:lang w:eastAsia="pl-PL"/>
              </w:rPr>
              <w:t xml:space="preserve">miejscem budowy). </w:t>
            </w:r>
            <w:r w:rsidR="00992CC8" w:rsidRPr="5DA4011F">
              <w:rPr>
                <w:rStyle w:val="Domylnaczcionkaakapitu1"/>
                <w:color w:val="000000" w:themeColor="text1"/>
                <w:lang w:eastAsia="pl-PL"/>
              </w:rPr>
              <w:t xml:space="preserve">W przypadku </w:t>
            </w:r>
            <w:r w:rsidRPr="5DA4011F">
              <w:rPr>
                <w:rStyle w:val="Domylnaczcionkaakapitu1"/>
                <w:color w:val="000000" w:themeColor="text1"/>
                <w:lang w:eastAsia="pl-PL"/>
              </w:rPr>
              <w:t xml:space="preserve">modelu 2D dopuszcza się zastosowanie </w:t>
            </w:r>
            <w:r w:rsidR="00992CC8" w:rsidRPr="5DA4011F">
              <w:rPr>
                <w:rStyle w:val="Domylnaczcionkaakapitu1"/>
                <w:color w:val="000000" w:themeColor="text1"/>
                <w:lang w:eastAsia="pl-PL"/>
              </w:rPr>
              <w:t>Konstrukcji Drewnianej</w:t>
            </w:r>
            <w:r w:rsidRPr="5DA4011F">
              <w:rPr>
                <w:rStyle w:val="Domylnaczcionkaakapitu1"/>
                <w:color w:val="000000" w:themeColor="text1"/>
                <w:lang w:eastAsia="pl-PL"/>
              </w:rPr>
              <w:t xml:space="preserve">. </w:t>
            </w:r>
            <w:r w:rsidRPr="5DA4011F">
              <w:rPr>
                <w:rStyle w:val="Domylnaczcionkaakapitu1"/>
                <w:b/>
                <w:bCs/>
                <w:color w:val="000000" w:themeColor="text1"/>
                <w:lang w:eastAsia="pl-PL"/>
              </w:rPr>
              <w:t xml:space="preserve">Konstrukcja </w:t>
            </w:r>
            <w:r w:rsidR="00992CC8" w:rsidRPr="5DA4011F">
              <w:rPr>
                <w:rStyle w:val="Domylnaczcionkaakapitu1"/>
                <w:b/>
                <w:bCs/>
                <w:color w:val="000000" w:themeColor="text1"/>
                <w:lang w:eastAsia="pl-PL"/>
              </w:rPr>
              <w:t>Drewniana</w:t>
            </w:r>
            <w:r w:rsidR="00992CC8" w:rsidRPr="5DA4011F">
              <w:rPr>
                <w:rStyle w:val="Domylnaczcionkaakapitu1"/>
                <w:color w:val="000000" w:themeColor="text1"/>
                <w:lang w:eastAsia="pl-PL"/>
              </w:rPr>
              <w:t xml:space="preserve"> </w:t>
            </w:r>
            <w:r w:rsidRPr="5DA4011F">
              <w:rPr>
                <w:rStyle w:val="Domylnaczcionkaakapitu1"/>
                <w:color w:val="000000" w:themeColor="text1"/>
                <w:lang w:eastAsia="pl-PL"/>
              </w:rPr>
              <w:t xml:space="preserve">oznacza wykonane z drewna nośne elementy płaskie w postaci przegród pionowych o konstrukcji tarczowej </w:t>
            </w:r>
            <w:r w:rsidR="00A325E6" w:rsidRPr="5DA4011F">
              <w:rPr>
                <w:rStyle w:val="Domylnaczcionkaakapitu1"/>
                <w:color w:val="000000" w:themeColor="text1"/>
                <w:lang w:eastAsia="pl-PL"/>
              </w:rPr>
              <w:t>lub</w:t>
            </w:r>
            <w:r w:rsidRPr="5DA4011F">
              <w:rPr>
                <w:rStyle w:val="Domylnaczcionkaakapitu1"/>
                <w:color w:val="000000" w:themeColor="text1"/>
                <w:lang w:eastAsia="pl-PL"/>
              </w:rPr>
              <w:t xml:space="preserve"> poziomych o konstrukcji płytowej w całości wytwarzane w kontrolowanych warunkach w wytwórni, następnie transportowane i łączone na </w:t>
            </w:r>
            <w:r w:rsidR="2726D436" w:rsidRPr="5DA4011F">
              <w:rPr>
                <w:rStyle w:val="Domylnaczcionkaakapitu1"/>
                <w:color w:val="000000" w:themeColor="text1"/>
                <w:lang w:eastAsia="pl-PL"/>
              </w:rPr>
              <w:t>docelowym terenie budowy</w:t>
            </w:r>
            <w:r w:rsidRPr="5DA4011F">
              <w:rPr>
                <w:rStyle w:val="Domylnaczcionkaakapitu1"/>
                <w:color w:val="000000" w:themeColor="text1"/>
                <w:lang w:eastAsia="pl-PL"/>
              </w:rPr>
              <w:t>.</w:t>
            </w:r>
          </w:p>
          <w:p w14:paraId="717A0953" w14:textId="3E4E2C9E" w:rsidR="00834304" w:rsidRDefault="00834304" w:rsidP="5DA4011F">
            <w:pPr>
              <w:pStyle w:val="Normalny1"/>
              <w:spacing w:before="0" w:line="240" w:lineRule="auto"/>
              <w:jc w:val="left"/>
              <w:rPr>
                <w:rStyle w:val="Domylnaczcionkaakapitu1"/>
                <w:color w:val="000000"/>
                <w:lang w:eastAsia="pl-PL"/>
              </w:rPr>
            </w:pPr>
            <w:r>
              <w:br/>
            </w:r>
            <w:r w:rsidRPr="5DA4011F">
              <w:rPr>
                <w:rStyle w:val="Domylnaczcionkaakapitu1"/>
                <w:b/>
                <w:bCs/>
                <w:color w:val="000000" w:themeColor="text1"/>
                <w:lang w:eastAsia="pl-PL"/>
              </w:rPr>
              <w:t>Model 3D</w:t>
            </w:r>
            <w:r w:rsidRPr="5DA4011F">
              <w:rPr>
                <w:rStyle w:val="Domylnaczcionkaakapitu1"/>
                <w:color w:val="000000" w:themeColor="text1"/>
                <w:lang w:eastAsia="pl-PL"/>
              </w:rPr>
              <w:t xml:space="preserve"> </w:t>
            </w:r>
            <w:r w:rsidR="00992CC8" w:rsidRPr="5DA4011F">
              <w:rPr>
                <w:rStyle w:val="Domylnaczcionkaakapitu1"/>
                <w:color w:val="000000" w:themeColor="text1"/>
                <w:lang w:eastAsia="pl-PL"/>
              </w:rPr>
              <w:t xml:space="preserve">albo inaczej </w:t>
            </w:r>
            <w:r w:rsidR="00992CC8" w:rsidRPr="5DA4011F">
              <w:rPr>
                <w:rStyle w:val="Domylnaczcionkaakapitu1"/>
                <w:b/>
                <w:bCs/>
                <w:color w:val="000000" w:themeColor="text1"/>
                <w:lang w:eastAsia="pl-PL"/>
              </w:rPr>
              <w:t>3D</w:t>
            </w:r>
            <w:r w:rsidR="00992CC8" w:rsidRPr="5DA4011F">
              <w:rPr>
                <w:rStyle w:val="Domylnaczcionkaakapitu1"/>
                <w:color w:val="000000" w:themeColor="text1"/>
                <w:lang w:eastAsia="pl-PL"/>
              </w:rPr>
              <w:t xml:space="preserve"> </w:t>
            </w:r>
            <w:r w:rsidRPr="5DA4011F">
              <w:rPr>
                <w:rStyle w:val="Domylnaczcionkaakapitu1"/>
                <w:color w:val="000000" w:themeColor="text1"/>
                <w:lang w:eastAsia="pl-PL"/>
              </w:rPr>
              <w:t xml:space="preserve">- Technologia modułowa 3D oznacza elementy przestrzenne w postaci zespolonych przegród pionowych i poziomych wytwarzane w kontrolowanych warunkach w wytwórni (poza </w:t>
            </w:r>
            <w:r w:rsidR="00992CC8" w:rsidRPr="5DA4011F">
              <w:rPr>
                <w:rStyle w:val="Domylnaczcionkaakapitu1"/>
                <w:color w:val="000000" w:themeColor="text1"/>
                <w:lang w:eastAsia="pl-PL"/>
              </w:rPr>
              <w:t xml:space="preserve">docelowym </w:t>
            </w:r>
            <w:r w:rsidRPr="5DA4011F">
              <w:rPr>
                <w:rStyle w:val="Domylnaczcionkaakapitu1"/>
                <w:color w:val="000000" w:themeColor="text1"/>
                <w:lang w:eastAsia="pl-PL"/>
              </w:rPr>
              <w:t xml:space="preserve">miejscem budowy) następnie transportowane i łączone na </w:t>
            </w:r>
            <w:r w:rsidR="00992CC8" w:rsidRPr="5DA4011F">
              <w:rPr>
                <w:rStyle w:val="Domylnaczcionkaakapitu1"/>
                <w:color w:val="000000" w:themeColor="text1"/>
                <w:lang w:eastAsia="pl-PL"/>
              </w:rPr>
              <w:t>docelowym terenie budowy</w:t>
            </w:r>
            <w:r w:rsidRPr="5DA4011F">
              <w:rPr>
                <w:rStyle w:val="Domylnaczcionkaakapitu1"/>
                <w:color w:val="000000" w:themeColor="text1"/>
                <w:lang w:eastAsia="pl-PL"/>
              </w:rPr>
              <w:t xml:space="preserve">. Stolarka okienna i drzwiowa </w:t>
            </w:r>
            <w:r w:rsidR="00992CC8" w:rsidRPr="5DA4011F">
              <w:rPr>
                <w:rStyle w:val="Domylnaczcionkaakapitu1"/>
                <w:color w:val="000000" w:themeColor="text1"/>
                <w:lang w:eastAsia="pl-PL"/>
              </w:rPr>
              <w:t xml:space="preserve">jest </w:t>
            </w:r>
            <w:r w:rsidRPr="5DA4011F">
              <w:rPr>
                <w:rStyle w:val="Domylnaczcionkaakapitu1"/>
                <w:color w:val="000000" w:themeColor="text1"/>
                <w:lang w:eastAsia="pl-PL"/>
              </w:rPr>
              <w:t xml:space="preserve">osadzona w elementach w wytwórni. Zespolenie wytworzonych w wytwórni elementów i uzupełnienie spoin pomiędzy elementami </w:t>
            </w:r>
            <w:r w:rsidR="00992CC8" w:rsidRPr="5DA4011F">
              <w:rPr>
                <w:rStyle w:val="Domylnaczcionkaakapitu1"/>
                <w:color w:val="000000" w:themeColor="text1"/>
                <w:lang w:eastAsia="pl-PL"/>
              </w:rPr>
              <w:t>odbywa się na docelowym terenie budowy</w:t>
            </w:r>
            <w:r w:rsidRPr="5DA4011F">
              <w:rPr>
                <w:rStyle w:val="Domylnaczcionkaakapitu1"/>
                <w:color w:val="000000" w:themeColor="text1"/>
                <w:lang w:eastAsia="pl-PL"/>
              </w:rPr>
              <w:t xml:space="preserve">. Dopuszcza się wykończenia zewnętrzne (np. poszycie dachu, powierzchnia elewacji) na </w:t>
            </w:r>
            <w:r w:rsidR="00992CC8" w:rsidRPr="5DA4011F">
              <w:rPr>
                <w:rStyle w:val="Domylnaczcionkaakapitu1"/>
                <w:color w:val="000000" w:themeColor="text1"/>
                <w:lang w:eastAsia="pl-PL"/>
              </w:rPr>
              <w:t>docelowym terenie budowy</w:t>
            </w:r>
            <w:r w:rsidRPr="5DA4011F">
              <w:rPr>
                <w:rStyle w:val="Domylnaczcionkaakapitu1"/>
                <w:color w:val="000000" w:themeColor="text1"/>
                <w:lang w:eastAsia="pl-PL"/>
              </w:rPr>
              <w:t>. Wymagane wyposażenie modułów w wytwórni (poza</w:t>
            </w:r>
            <w:r w:rsidR="00992CC8" w:rsidRPr="5DA4011F">
              <w:rPr>
                <w:rStyle w:val="Domylnaczcionkaakapitu1"/>
                <w:color w:val="000000" w:themeColor="text1"/>
                <w:lang w:eastAsia="pl-PL"/>
              </w:rPr>
              <w:t xml:space="preserve"> docelowym</w:t>
            </w:r>
            <w:r w:rsidRPr="5DA4011F">
              <w:rPr>
                <w:rStyle w:val="Domylnaczcionkaakapitu1"/>
                <w:color w:val="000000" w:themeColor="text1"/>
                <w:lang w:eastAsia="pl-PL"/>
              </w:rPr>
              <w:t xml:space="preserve"> miejscem budowy), w tym: wykończenie podłóg, ścian (malowanie ścian, glazura) i instalacji łazienki i kuchni typu armatura, WC oraz pozostałe elementy (np. kontakty). </w:t>
            </w:r>
            <w:r>
              <w:br/>
            </w:r>
            <w:r w:rsidRPr="5DA4011F">
              <w:rPr>
                <w:rStyle w:val="Domylnaczcionkaakapitu1"/>
                <w:color w:val="000000" w:themeColor="text1"/>
                <w:lang w:eastAsia="pl-PL"/>
              </w:rPr>
              <w:t xml:space="preserve">W przypadku technologii modułowej 3D cała konstrukcja (ściany nośne zewnętrzne, ściany nośne wewnętrzne, ściany działowe, elementy konstrukcji nośnej dachu) wykonana </w:t>
            </w:r>
            <w:r w:rsidR="00992CC8" w:rsidRPr="5DA4011F">
              <w:rPr>
                <w:rStyle w:val="Domylnaczcionkaakapitu1"/>
                <w:color w:val="000000" w:themeColor="text1"/>
                <w:lang w:eastAsia="pl-PL"/>
              </w:rPr>
              <w:t xml:space="preserve">jest </w:t>
            </w:r>
            <w:r w:rsidRPr="5DA4011F">
              <w:rPr>
                <w:rStyle w:val="Domylnaczcionkaakapitu1"/>
                <w:color w:val="000000" w:themeColor="text1"/>
                <w:lang w:eastAsia="pl-PL"/>
              </w:rPr>
              <w:t xml:space="preserve">w wytwórni. Szachty i instalacje wykonane w konstrukcji modułu. Łączenie przewodów instalacji pomiędzy modułami wykonane na </w:t>
            </w:r>
            <w:r w:rsidR="2726D436" w:rsidRPr="5DA4011F">
              <w:rPr>
                <w:rStyle w:val="Domylnaczcionkaakapitu1"/>
                <w:color w:val="000000" w:themeColor="text1"/>
                <w:lang w:eastAsia="pl-PL"/>
              </w:rPr>
              <w:t>docelowym terenie budowy</w:t>
            </w:r>
            <w:r w:rsidRPr="5DA4011F">
              <w:rPr>
                <w:rStyle w:val="Domylnaczcionkaakapitu1"/>
                <w:color w:val="000000" w:themeColor="text1"/>
                <w:lang w:eastAsia="pl-PL"/>
              </w:rPr>
              <w:t xml:space="preserve">.  Nie jest wymagane wykonanie izolacji w wytwórni (poza </w:t>
            </w:r>
            <w:r w:rsidR="00992CC8" w:rsidRPr="5DA4011F">
              <w:rPr>
                <w:rStyle w:val="Domylnaczcionkaakapitu1"/>
                <w:color w:val="000000" w:themeColor="text1"/>
                <w:lang w:eastAsia="pl-PL"/>
              </w:rPr>
              <w:t xml:space="preserve">docelowym </w:t>
            </w:r>
            <w:r w:rsidRPr="5DA4011F">
              <w:rPr>
                <w:rStyle w:val="Domylnaczcionkaakapitu1"/>
                <w:color w:val="000000" w:themeColor="text1"/>
                <w:lang w:eastAsia="pl-PL"/>
              </w:rPr>
              <w:t>miejscem budowy).</w:t>
            </w:r>
          </w:p>
          <w:p w14:paraId="71C4B1E8" w14:textId="77777777" w:rsidR="00834304" w:rsidRDefault="00834304" w:rsidP="003A1CD3">
            <w:pPr>
              <w:pStyle w:val="Normalny1"/>
              <w:spacing w:before="0" w:line="240" w:lineRule="auto"/>
              <w:jc w:val="left"/>
              <w:rPr>
                <w:color w:val="000000"/>
                <w:szCs w:val="20"/>
                <w:lang w:eastAsia="pl-PL"/>
              </w:rPr>
            </w:pPr>
          </w:p>
          <w:p w14:paraId="418B3DA0" w14:textId="24C9732F" w:rsidR="00834304" w:rsidRDefault="00834304" w:rsidP="00CE3D12">
            <w:pPr>
              <w:pStyle w:val="Normalny1"/>
              <w:spacing w:before="0" w:line="240" w:lineRule="auto"/>
              <w:jc w:val="left"/>
            </w:pPr>
            <w:r w:rsidRPr="5DA4011F">
              <w:rPr>
                <w:color w:val="000000" w:themeColor="text1"/>
                <w:lang w:eastAsia="pl-PL"/>
              </w:rPr>
              <w:t xml:space="preserve">Wszelkie elementy wystające poza obrys ścian zewnętrznych – balkony, daszki – </w:t>
            </w:r>
            <w:r w:rsidR="7E7AC587" w:rsidRPr="5DA4011F">
              <w:rPr>
                <w:color w:val="000000" w:themeColor="text1"/>
                <w:lang w:eastAsia="pl-PL"/>
              </w:rPr>
              <w:t>n</w:t>
            </w:r>
            <w:r w:rsidR="7E7AC587">
              <w:t xml:space="preserve">ależy </w:t>
            </w:r>
            <w:r w:rsidRPr="5DA4011F">
              <w:rPr>
                <w:color w:val="000000" w:themeColor="text1"/>
                <w:lang w:eastAsia="pl-PL"/>
              </w:rPr>
              <w:t>montować na łącznikach termoizolacyjnych eliminujących zjawisko mostków termicznych na połączeniu elementu z przegrodą.</w:t>
            </w:r>
          </w:p>
        </w:tc>
      </w:tr>
      <w:tr w:rsidR="00834304" w:rsidRPr="00BF3A92" w14:paraId="18D01E18" w14:textId="77777777" w:rsidTr="77C23D06">
        <w:trPr>
          <w:trHeight w:val="1796"/>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155F7E5" w14:textId="77777777" w:rsidR="00834304" w:rsidRDefault="00834304" w:rsidP="00F504E7">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A13DB76" w14:textId="77777777" w:rsidR="00834304" w:rsidRDefault="00834304" w:rsidP="00F504E7">
            <w:pPr>
              <w:pStyle w:val="Normalny1"/>
              <w:spacing w:before="0" w:line="240" w:lineRule="auto"/>
              <w:jc w:val="left"/>
              <w:rPr>
                <w:b/>
                <w:szCs w:val="20"/>
                <w:lang w:eastAsia="pl-PL"/>
              </w:rPr>
            </w:pPr>
            <w:r>
              <w:rPr>
                <w:b/>
                <w:szCs w:val="20"/>
                <w:lang w:eastAsia="pl-PL"/>
              </w:rPr>
              <w:t>Technologia</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6D744D0" w14:textId="77777777" w:rsidR="00834304" w:rsidRDefault="00834304" w:rsidP="00F504E7">
            <w:pPr>
              <w:pStyle w:val="Normalny1"/>
              <w:spacing w:before="0" w:line="240" w:lineRule="auto"/>
              <w:jc w:val="left"/>
              <w:rPr>
                <w:szCs w:val="20"/>
                <w:lang w:eastAsia="pl-PL"/>
              </w:rPr>
            </w:pPr>
            <w:r>
              <w:rPr>
                <w:szCs w:val="20"/>
                <w:lang w:eastAsia="pl-PL"/>
              </w:rPr>
              <w:t>Czas budowy</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B77BEA5" w14:textId="6EC46450" w:rsidR="00834304" w:rsidRDefault="00834304" w:rsidP="005A3B1A">
            <w:pPr>
              <w:pStyle w:val="Normalny1"/>
              <w:spacing w:before="0" w:line="240" w:lineRule="auto"/>
              <w:jc w:val="left"/>
            </w:pPr>
            <w:r w:rsidRPr="5DA4011F">
              <w:rPr>
                <w:rStyle w:val="Domylnaczcionkaakapitu1"/>
                <w:color w:val="000000" w:themeColor="text1"/>
                <w:lang w:eastAsia="pl-PL"/>
              </w:rPr>
              <w:t xml:space="preserve">Wymaga się realizacji wszelkich prac budowlanych dla budynku o wysokości do dwóch kondygnacji </w:t>
            </w:r>
            <w:r w:rsidR="4D97CE66" w:rsidRPr="5DA4011F">
              <w:rPr>
                <w:rStyle w:val="Domylnaczcionkaakapitu1"/>
                <w:color w:val="000000" w:themeColor="text1"/>
                <w:lang w:eastAsia="pl-PL"/>
              </w:rPr>
              <w:t>na docelowym terenie budowy w</w:t>
            </w:r>
            <w:r w:rsidRPr="5DA4011F">
              <w:rPr>
                <w:rStyle w:val="Domylnaczcionkaakapitu1"/>
                <w:color w:val="000000" w:themeColor="text1"/>
                <w:lang w:eastAsia="pl-PL"/>
              </w:rPr>
              <w:t xml:space="preserve"> terminie 6 miesięcy w technologii 2D oraz 3 miesięcy w technologii 3D. Termin realizacji prac budowlanych liczy się od momentu rozpoczęcia wszelkich robót budowlanych (w tym przygotowania placu budowy, robót fundamentowych i budowy urządzeń budowlanych umożliwiających funkcjonowanie budynku zgodnie z przeznaczeniem - w szczególności takich jak przyłącza, zjazdy) do momentu wystąpienia do właściwego organu o wydanie decyzji zezwalającej na użytkowanie w pełni wykończonego obiektu z kompletnym wyposażeniem.</w:t>
            </w:r>
          </w:p>
        </w:tc>
      </w:tr>
      <w:tr w:rsidR="00834304" w:rsidRPr="00BF3A92" w14:paraId="26D25B65" w14:textId="77777777" w:rsidTr="77C23D06">
        <w:trPr>
          <w:trHeight w:val="847"/>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31F40E2" w14:textId="77777777" w:rsidR="00834304" w:rsidRDefault="00834304" w:rsidP="002D4A32">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108E07D" w14:textId="77777777" w:rsidR="00834304" w:rsidRDefault="00834304" w:rsidP="002D4A32">
            <w:pPr>
              <w:pStyle w:val="Normalny1"/>
              <w:spacing w:before="0" w:line="240" w:lineRule="auto"/>
              <w:jc w:val="left"/>
              <w:rPr>
                <w:b/>
                <w:szCs w:val="20"/>
                <w:lang w:eastAsia="pl-PL"/>
              </w:rPr>
            </w:pPr>
            <w:r>
              <w:rPr>
                <w:b/>
                <w:szCs w:val="20"/>
                <w:lang w:eastAsia="pl-PL"/>
              </w:rPr>
              <w:t>Technologia</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C98F2B5" w14:textId="77777777" w:rsidR="00834304" w:rsidRDefault="00834304" w:rsidP="002D4A32">
            <w:pPr>
              <w:pStyle w:val="Normalny1"/>
              <w:spacing w:before="0" w:line="240" w:lineRule="auto"/>
              <w:jc w:val="left"/>
              <w:rPr>
                <w:szCs w:val="20"/>
                <w:lang w:eastAsia="pl-PL"/>
              </w:rPr>
            </w:pPr>
            <w:r>
              <w:rPr>
                <w:szCs w:val="20"/>
                <w:lang w:eastAsia="pl-PL"/>
              </w:rPr>
              <w:t>Skalowalność rozwiązań</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2A3C553" w14:textId="33DFD60A" w:rsidR="00834304" w:rsidRDefault="00834304" w:rsidP="002D4A32">
            <w:pPr>
              <w:pStyle w:val="Normalny1"/>
              <w:spacing w:before="0" w:line="240" w:lineRule="auto"/>
              <w:jc w:val="left"/>
            </w:pPr>
            <w:r>
              <w:t xml:space="preserve">Wymaga </w:t>
            </w:r>
            <w:r w:rsidR="7B5F49D2">
              <w:t>się,</w:t>
            </w:r>
            <w:r>
              <w:t xml:space="preserve"> aby technologie i rozwiązania</w:t>
            </w:r>
            <w:r w:rsidR="313F3FB3">
              <w:t xml:space="preserve">, w tym wynikające z Rozwiązania, </w:t>
            </w:r>
            <w:r>
              <w:t xml:space="preserve"> zastosowane przez Wykonawcę w </w:t>
            </w:r>
            <w:r w:rsidR="3A3399B1">
              <w:t>Demonstrator</w:t>
            </w:r>
            <w:r>
              <w:t xml:space="preserve">ze pozwalały osiągać wysokość 4 kondygnacji w technologii 3D i 6 kondygnacji w technologii 2D w budynkach realizowanych z wykorzystaniem ww. technologii i rozwiązań. </w:t>
            </w:r>
          </w:p>
        </w:tc>
      </w:tr>
      <w:tr w:rsidR="00834304" w:rsidRPr="00BF3A92" w14:paraId="05A0F7C5" w14:textId="77777777" w:rsidTr="77C23D06">
        <w:trPr>
          <w:trHeight w:val="684"/>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6F08F2A7" w14:textId="77777777" w:rsidR="00834304" w:rsidRDefault="00834304" w:rsidP="002D4A32">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551DD04" w14:textId="77777777" w:rsidR="00834304" w:rsidRDefault="00834304" w:rsidP="002D4A32">
            <w:pPr>
              <w:pStyle w:val="Normalny1"/>
              <w:spacing w:before="0" w:line="240" w:lineRule="auto"/>
              <w:jc w:val="left"/>
              <w:rPr>
                <w:b/>
                <w:szCs w:val="20"/>
                <w:lang w:eastAsia="pl-PL"/>
              </w:rPr>
            </w:pPr>
            <w:r>
              <w:rPr>
                <w:b/>
                <w:szCs w:val="20"/>
                <w:lang w:eastAsia="pl-PL"/>
              </w:rPr>
              <w:t>Technologia</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098AF1A" w14:textId="77777777" w:rsidR="00834304" w:rsidRDefault="00834304" w:rsidP="002D4A32">
            <w:pPr>
              <w:pStyle w:val="Normalny1"/>
              <w:spacing w:before="0" w:line="240" w:lineRule="auto"/>
              <w:jc w:val="left"/>
              <w:rPr>
                <w:bCs/>
                <w:szCs w:val="20"/>
                <w:lang w:eastAsia="pl-PL"/>
              </w:rPr>
            </w:pPr>
            <w:r>
              <w:rPr>
                <w:bCs/>
                <w:szCs w:val="20"/>
                <w:lang w:eastAsia="pl-PL"/>
              </w:rPr>
              <w:t>Energooszczędność</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34FF628" w14:textId="15D10C7C" w:rsidR="00834304" w:rsidRDefault="1391E3F7" w:rsidP="002D4A32">
            <w:pPr>
              <w:pStyle w:val="Normalny1"/>
              <w:spacing w:before="0" w:line="240" w:lineRule="auto"/>
              <w:jc w:val="left"/>
            </w:pPr>
            <w:r>
              <w:t>Wymaga się, aby elementy budowlane i stolarka otworowa była montowana w sposób szczelny, eliminujący niekontrolowany napływ powietrza zewnętrznego do wnętrza budynku oraz eliminujący mostki termiczne zgodnie z wymaganiami temperaturowymi określonymi w</w:t>
            </w:r>
            <w:r w:rsidR="52736B81">
              <w:t xml:space="preserve"> </w:t>
            </w:r>
            <w:r>
              <w:t>Zał. B1 do Wymagań Konkursowych – Bilans energetyczny. Metodyka obliczeń.</w:t>
            </w:r>
          </w:p>
        </w:tc>
      </w:tr>
      <w:tr w:rsidR="00834304" w:rsidRPr="00BF3A92" w14:paraId="53E5350B" w14:textId="77777777" w:rsidTr="77C23D06">
        <w:trPr>
          <w:trHeight w:val="259"/>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406BBA3" w14:textId="77777777" w:rsidR="00834304" w:rsidRDefault="00834304" w:rsidP="007C7045">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159165D" w14:textId="7CE1C402" w:rsidR="00834304" w:rsidRDefault="00834304" w:rsidP="007C7045">
            <w:pPr>
              <w:pStyle w:val="Normalny1"/>
              <w:spacing w:before="0" w:line="240" w:lineRule="auto"/>
              <w:jc w:val="left"/>
              <w:rPr>
                <w:b/>
                <w:szCs w:val="20"/>
                <w:lang w:eastAsia="pl-PL"/>
              </w:rPr>
            </w:pPr>
            <w:r>
              <w:rPr>
                <w:b/>
                <w:color w:val="000000"/>
                <w:szCs w:val="20"/>
                <w:lang w:eastAsia="pl-PL"/>
              </w:rPr>
              <w:t>Demonstrator</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1BB9F77" w14:textId="7C29892B" w:rsidR="00834304" w:rsidRDefault="00834304" w:rsidP="007C7045">
            <w:pPr>
              <w:pStyle w:val="Normalny1"/>
              <w:spacing w:before="0" w:line="240" w:lineRule="auto"/>
              <w:jc w:val="left"/>
              <w:rPr>
                <w:bCs/>
                <w:szCs w:val="20"/>
                <w:lang w:eastAsia="pl-PL"/>
              </w:rPr>
            </w:pPr>
            <w:r>
              <w:rPr>
                <w:color w:val="000000"/>
                <w:szCs w:val="20"/>
                <w:lang w:eastAsia="pl-PL"/>
              </w:rPr>
              <w:t>Czas użytkowania</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5E15C1E" w14:textId="3D25E5C7" w:rsidR="00834304" w:rsidRDefault="00834304" w:rsidP="00CE3D12">
            <w:pPr>
              <w:pStyle w:val="Normalny1"/>
              <w:spacing w:before="0" w:line="240" w:lineRule="auto"/>
              <w:jc w:val="left"/>
            </w:pPr>
            <w:r>
              <w:t>Wymaga si</w:t>
            </w:r>
            <w:r w:rsidR="31702020">
              <w:t>ę</w:t>
            </w:r>
            <w:r>
              <w:t xml:space="preserve"> aby czas użytkowania obiektu </w:t>
            </w:r>
            <w:r w:rsidR="00CE3D12">
              <w:t xml:space="preserve">wynosił </w:t>
            </w:r>
            <w:r w:rsidR="19272559">
              <w:t>co najmniej 30 lat.</w:t>
            </w:r>
          </w:p>
        </w:tc>
      </w:tr>
      <w:tr w:rsidR="00834304" w:rsidRPr="00BF3A92" w14:paraId="0F151CDA" w14:textId="77777777" w:rsidTr="77C23D06">
        <w:trPr>
          <w:trHeight w:val="1259"/>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B4DFB50" w14:textId="77777777" w:rsidR="00834304" w:rsidRDefault="00834304" w:rsidP="002D4A32">
            <w:pPr>
              <w:pStyle w:val="Akapitzlist1"/>
              <w:numPr>
                <w:ilvl w:val="0"/>
                <w:numId w:val="10"/>
              </w:numPr>
              <w:spacing w:before="0" w:line="240" w:lineRule="auto"/>
              <w:ind w:left="0" w:firstLine="0"/>
              <w:jc w:val="left"/>
              <w:rPr>
                <w:rFonts w:cs="Calibri"/>
                <w:b/>
                <w:bCs/>
                <w:color w:val="000000"/>
                <w:szCs w:val="20"/>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9AEEF20" w14:textId="77777777" w:rsidR="00834304" w:rsidRDefault="00834304" w:rsidP="002D4A32">
            <w:pPr>
              <w:pStyle w:val="Normalny1"/>
              <w:spacing w:before="0" w:line="240" w:lineRule="auto"/>
              <w:jc w:val="left"/>
              <w:rPr>
                <w:b/>
                <w:szCs w:val="20"/>
                <w:lang w:eastAsia="pl-PL"/>
              </w:rPr>
            </w:pPr>
            <w:r>
              <w:rPr>
                <w:b/>
                <w:szCs w:val="20"/>
                <w:lang w:eastAsia="pl-PL"/>
              </w:rPr>
              <w:t>Demonstrator</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71867E7" w14:textId="77777777" w:rsidR="00834304" w:rsidRDefault="00834304" w:rsidP="002D4A32">
            <w:pPr>
              <w:pStyle w:val="Normalny1"/>
              <w:spacing w:before="0" w:line="240" w:lineRule="auto"/>
              <w:jc w:val="left"/>
              <w:rPr>
                <w:szCs w:val="20"/>
                <w:lang w:eastAsia="pl-PL"/>
              </w:rPr>
            </w:pPr>
            <w:r>
              <w:rPr>
                <w:szCs w:val="20"/>
                <w:lang w:eastAsia="pl-PL"/>
              </w:rPr>
              <w:t>Forma</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E56FB7B" w14:textId="77777777" w:rsidR="00834304" w:rsidRDefault="00834304" w:rsidP="00CE3D12">
            <w:pPr>
              <w:pStyle w:val="Normalny1"/>
              <w:tabs>
                <w:tab w:val="left" w:pos="720"/>
              </w:tabs>
              <w:spacing w:before="0" w:line="240" w:lineRule="auto"/>
              <w:ind w:left="45"/>
            </w:pPr>
            <w:r>
              <w:rPr>
                <w:rStyle w:val="Domylnaczcionkaakapitu1"/>
                <w:color w:val="000000"/>
                <w:szCs w:val="20"/>
                <w:lang w:eastAsia="pl-PL"/>
              </w:rPr>
              <w:t>Wymaga się osiągnięcia współczynnika kształtu budynku A/V = max 1,25 [m</w:t>
            </w:r>
            <w:r>
              <w:rPr>
                <w:rStyle w:val="Domylnaczcionkaakapitu1"/>
                <w:color w:val="000000"/>
                <w:szCs w:val="20"/>
                <w:vertAlign w:val="superscript"/>
                <w:lang w:eastAsia="pl-PL"/>
              </w:rPr>
              <w:t>-1</w:t>
            </w:r>
            <w:r>
              <w:rPr>
                <w:rStyle w:val="Domylnaczcionkaakapitu1"/>
                <w:color w:val="000000"/>
                <w:szCs w:val="20"/>
                <w:lang w:eastAsia="pl-PL"/>
              </w:rPr>
              <w:t>],</w:t>
            </w:r>
          </w:p>
          <w:p w14:paraId="49FA9378" w14:textId="47C56DD3" w:rsidR="00834304" w:rsidRDefault="00834304" w:rsidP="00CE3D12">
            <w:pPr>
              <w:pStyle w:val="Normalny1"/>
              <w:tabs>
                <w:tab w:val="left" w:pos="720"/>
              </w:tabs>
              <w:spacing w:before="0" w:line="240" w:lineRule="auto"/>
              <w:ind w:left="45"/>
              <w:rPr>
                <w:color w:val="000000"/>
                <w:lang w:eastAsia="pl-PL"/>
              </w:rPr>
            </w:pPr>
            <w:r w:rsidRPr="5DA4011F">
              <w:rPr>
                <w:color w:val="000000" w:themeColor="text1"/>
                <w:lang w:eastAsia="pl-PL"/>
              </w:rPr>
              <w:t>gdzie: A - pole powierzchni wszystkich przegród, oddzielających część ogrzewaną budynku od powietrza zewnętrznego, gruntu i przyległych pomieszczeń nie ogrzewanych, liczone po obrysie zewnętrznym [</w:t>
            </w:r>
            <w:r w:rsidR="00C37C54" w:rsidRPr="5DA4011F">
              <w:rPr>
                <w:color w:val="000000" w:themeColor="text1"/>
                <w:lang w:eastAsia="pl-PL"/>
              </w:rPr>
              <w:t>m</w:t>
            </w:r>
            <w:r w:rsidR="00C37C54" w:rsidRPr="5DA4011F">
              <w:rPr>
                <w:color w:val="000000" w:themeColor="text1"/>
                <w:vertAlign w:val="superscript"/>
                <w:lang w:eastAsia="pl-PL"/>
              </w:rPr>
              <w:t>2</w:t>
            </w:r>
            <w:r w:rsidRPr="5DA4011F">
              <w:rPr>
                <w:color w:val="000000" w:themeColor="text1"/>
                <w:lang w:eastAsia="pl-PL"/>
              </w:rPr>
              <w:t>],</w:t>
            </w:r>
          </w:p>
          <w:p w14:paraId="2CF8511D" w14:textId="42727C85" w:rsidR="00834304" w:rsidRDefault="00834304" w:rsidP="00CE3D12">
            <w:pPr>
              <w:pStyle w:val="Normalny1"/>
              <w:tabs>
                <w:tab w:val="left" w:pos="720"/>
              </w:tabs>
              <w:spacing w:before="0" w:line="240" w:lineRule="auto"/>
              <w:ind w:left="45"/>
            </w:pPr>
            <w:r>
              <w:rPr>
                <w:rStyle w:val="Domylnaczcionkaakapitu1"/>
                <w:color w:val="000000"/>
                <w:szCs w:val="20"/>
                <w:lang w:eastAsia="pl-PL"/>
              </w:rPr>
              <w:t>V – kubatura ogrzewanej części budynku, pomniejszona o podcienie, balkony, loggie, galerie itp. liczona po obrysie przegród zewnętrznych ogrzewanej części budynku [</w:t>
            </w:r>
            <w:r w:rsidR="00C37C54" w:rsidRPr="00C37C54">
              <w:rPr>
                <w:rStyle w:val="Domylnaczcionkaakapitu1"/>
                <w:color w:val="000000"/>
                <w:szCs w:val="20"/>
                <w:lang w:eastAsia="pl-PL"/>
              </w:rPr>
              <w:t>m</w:t>
            </w:r>
            <w:r w:rsidR="00C37C54" w:rsidRPr="00C37C54">
              <w:rPr>
                <w:rStyle w:val="Domylnaczcionkaakapitu1"/>
                <w:color w:val="000000"/>
                <w:szCs w:val="20"/>
                <w:vertAlign w:val="superscript"/>
                <w:lang w:eastAsia="pl-PL"/>
              </w:rPr>
              <w:t>3</w:t>
            </w:r>
            <w:r>
              <w:rPr>
                <w:rStyle w:val="Domylnaczcionkaakapitu1"/>
                <w:color w:val="000000"/>
                <w:szCs w:val="20"/>
                <w:lang w:eastAsia="pl-PL"/>
              </w:rPr>
              <w:t>].</w:t>
            </w:r>
          </w:p>
        </w:tc>
      </w:tr>
      <w:tr w:rsidR="00834304" w:rsidRPr="00BF3A92" w14:paraId="60E52E6F" w14:textId="77777777" w:rsidTr="77C23D06">
        <w:trPr>
          <w:trHeight w:val="1213"/>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380099BC" w14:textId="77777777" w:rsidR="00834304" w:rsidRDefault="00834304" w:rsidP="002D4A32">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A16802A" w14:textId="77777777" w:rsidR="00834304" w:rsidRDefault="00834304" w:rsidP="002D4A32">
            <w:pPr>
              <w:pStyle w:val="Normalny1"/>
              <w:spacing w:before="0" w:line="240" w:lineRule="auto"/>
              <w:jc w:val="left"/>
              <w:rPr>
                <w:b/>
                <w:szCs w:val="20"/>
                <w:lang w:eastAsia="pl-PL"/>
              </w:rPr>
            </w:pPr>
            <w:r>
              <w:rPr>
                <w:b/>
                <w:szCs w:val="20"/>
                <w:lang w:eastAsia="pl-PL"/>
              </w:rPr>
              <w:t>Demonstrator</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C3F8DF2" w14:textId="77777777" w:rsidR="00834304" w:rsidRDefault="00834304" w:rsidP="002D4A32">
            <w:pPr>
              <w:pStyle w:val="Normalny1"/>
              <w:spacing w:before="0" w:line="240" w:lineRule="auto"/>
              <w:jc w:val="left"/>
              <w:rPr>
                <w:szCs w:val="20"/>
                <w:lang w:eastAsia="pl-PL"/>
              </w:rPr>
            </w:pPr>
            <w:r>
              <w:rPr>
                <w:szCs w:val="20"/>
                <w:lang w:eastAsia="pl-PL"/>
              </w:rPr>
              <w:t>Powierzchnia budynku</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D3549B7" w14:textId="18DB6148" w:rsidR="00834304" w:rsidRDefault="00834304" w:rsidP="002D4A32">
            <w:pPr>
              <w:pStyle w:val="Normalny1"/>
              <w:spacing w:before="0" w:line="240" w:lineRule="auto"/>
              <w:jc w:val="left"/>
            </w:pPr>
            <w:r>
              <w:rPr>
                <w:rStyle w:val="Domylnaczcionkaakapitu1"/>
                <w:color w:val="000000"/>
                <w:szCs w:val="20"/>
                <w:lang w:eastAsia="pl-PL"/>
              </w:rPr>
              <w:t xml:space="preserve">Wymaga się uzyskania współczynnika efektywności rozumianego jako iloraz podstawowej powierzchni użytkowej i łącznej powierzchni całkowitej zamkniętej ze wszystkich stron, tak aby nie przekraczał wartości 0,67. Powierzchnie należy </w:t>
            </w:r>
            <w:r>
              <w:rPr>
                <w:rStyle w:val="Domylnaczcionkaakapitu10000000"/>
                <w:color w:val="000000"/>
                <w:szCs w:val="20"/>
                <w:lang w:eastAsia="pl-PL"/>
              </w:rPr>
              <w:t>obliczać wg normy PN-ISO 9836:2015-12.</w:t>
            </w:r>
          </w:p>
        </w:tc>
      </w:tr>
      <w:tr w:rsidR="00834304" w:rsidRPr="00BF3A92" w14:paraId="76BDFAFA" w14:textId="77777777" w:rsidTr="77C23D06">
        <w:trPr>
          <w:trHeight w:val="1087"/>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53333216" w14:textId="77777777" w:rsidR="00834304" w:rsidRDefault="00834304" w:rsidP="002D4A32">
            <w:pPr>
              <w:pStyle w:val="Akapitzlist1"/>
              <w:numPr>
                <w:ilvl w:val="0"/>
                <w:numId w:val="10"/>
              </w:numPr>
              <w:spacing w:before="0" w:line="240" w:lineRule="auto"/>
              <w:ind w:left="0" w:firstLine="0"/>
              <w:jc w:val="left"/>
              <w:rPr>
                <w:rFonts w:cs="Calibri"/>
                <w:b/>
                <w:bCs/>
                <w:color w:val="000000"/>
                <w:szCs w:val="20"/>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E15670E" w14:textId="77777777" w:rsidR="00834304" w:rsidRDefault="00834304" w:rsidP="002D4A32">
            <w:pPr>
              <w:pStyle w:val="Normalny1"/>
              <w:spacing w:before="0" w:line="240" w:lineRule="auto"/>
              <w:jc w:val="left"/>
              <w:rPr>
                <w:b/>
                <w:szCs w:val="20"/>
                <w:lang w:eastAsia="pl-PL"/>
              </w:rPr>
            </w:pPr>
            <w:r>
              <w:rPr>
                <w:b/>
                <w:szCs w:val="20"/>
                <w:lang w:eastAsia="pl-PL"/>
              </w:rPr>
              <w:t>Demonstrator</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61F87F6" w14:textId="77777777" w:rsidR="00834304" w:rsidRDefault="00834304" w:rsidP="002D4A32">
            <w:pPr>
              <w:pStyle w:val="Normalny1"/>
              <w:spacing w:before="0" w:line="240" w:lineRule="auto"/>
              <w:jc w:val="left"/>
              <w:rPr>
                <w:szCs w:val="20"/>
                <w:lang w:eastAsia="pl-PL"/>
              </w:rPr>
            </w:pPr>
            <w:r>
              <w:rPr>
                <w:szCs w:val="20"/>
                <w:lang w:eastAsia="pl-PL"/>
              </w:rPr>
              <w:t>Mieszkania typu C</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8DA8EAC" w14:textId="552C84DD" w:rsidR="00834304" w:rsidRDefault="00834304" w:rsidP="1391E3F7">
            <w:pPr>
              <w:pStyle w:val="Normalny1"/>
              <w:spacing w:before="0" w:line="240" w:lineRule="auto"/>
              <w:jc w:val="left"/>
              <w:rPr>
                <w:rStyle w:val="Domylnaczcionkaakapitu1"/>
                <w:lang w:eastAsia="pl-PL"/>
              </w:rPr>
            </w:pPr>
            <w:r w:rsidRPr="5DA4011F">
              <w:rPr>
                <w:rStyle w:val="Domylnaczcionkaakapitu1"/>
                <w:color w:val="000000" w:themeColor="text1"/>
                <w:lang w:eastAsia="pl-PL"/>
              </w:rPr>
              <w:t xml:space="preserve">Wymaga się zastosowania 18 mieszkań o powierzchni minimalnej 30 </w:t>
            </w:r>
            <w:r w:rsidR="7F9A73E9" w:rsidRPr="5DA4011F">
              <w:rPr>
                <w:rStyle w:val="Domylnaczcionkaakapitu1"/>
                <w:color w:val="000000" w:themeColor="text1"/>
                <w:lang w:eastAsia="pl-PL"/>
              </w:rPr>
              <w:t>m</w:t>
            </w:r>
            <w:r w:rsidR="7F9A73E9" w:rsidRPr="5DA4011F">
              <w:rPr>
                <w:rStyle w:val="Domylnaczcionkaakapitu1"/>
                <w:color w:val="000000" w:themeColor="text1"/>
                <w:vertAlign w:val="superscript"/>
                <w:lang w:eastAsia="pl-PL"/>
              </w:rPr>
              <w:t>2</w:t>
            </w:r>
            <w:r w:rsidRPr="5DA4011F">
              <w:rPr>
                <w:rStyle w:val="Domylnaczcionkaakapitu1"/>
                <w:color w:val="000000" w:themeColor="text1"/>
                <w:lang w:eastAsia="pl-PL"/>
              </w:rPr>
              <w:t xml:space="preserve"> przeznaczonych dla 1 osoby samotnej. </w:t>
            </w:r>
            <w:r w:rsidRPr="5DA4011F">
              <w:rPr>
                <w:rStyle w:val="Domylnaczcionkaakapitu1"/>
                <w:lang w:eastAsia="pl-PL"/>
              </w:rPr>
              <w:t xml:space="preserve">Wymagane jest dostosowanie </w:t>
            </w:r>
            <w:r w:rsidR="49D3133A" w:rsidRPr="5DA4011F">
              <w:rPr>
                <w:rStyle w:val="Domylnaczcionkaakapitu1"/>
                <w:lang w:eastAsia="pl-PL"/>
              </w:rPr>
              <w:t>9</w:t>
            </w:r>
            <w:r w:rsidRPr="5DA4011F">
              <w:rPr>
                <w:rStyle w:val="Domylnaczcionkaakapitu1"/>
                <w:lang w:eastAsia="pl-PL"/>
              </w:rPr>
              <w:t xml:space="preserve"> mieszkań do potrzeb osób niepełnosprawnych oraz o ograniczonej zdolności poruszania się.</w:t>
            </w:r>
            <w:r w:rsidR="08175025" w:rsidRPr="5DA4011F">
              <w:rPr>
                <w:rStyle w:val="Domylnaczcionkaakapitu1"/>
                <w:lang w:eastAsia="pl-PL"/>
              </w:rPr>
              <w:t xml:space="preserve"> Wymaga </w:t>
            </w:r>
            <w:r w:rsidR="50F92BA7" w:rsidRPr="5DA4011F">
              <w:rPr>
                <w:rStyle w:val="Domylnaczcionkaakapitu1"/>
                <w:lang w:eastAsia="pl-PL"/>
              </w:rPr>
              <w:t>się,</w:t>
            </w:r>
            <w:r w:rsidR="08175025" w:rsidRPr="5DA4011F">
              <w:rPr>
                <w:rStyle w:val="Domylnaczcionkaakapitu1"/>
                <w:lang w:eastAsia="pl-PL"/>
              </w:rPr>
              <w:t xml:space="preserve"> </w:t>
            </w:r>
            <w:r w:rsidR="2AF20079" w:rsidRPr="5DA4011F">
              <w:rPr>
                <w:rStyle w:val="Domylnaczcionkaakapitu1"/>
                <w:lang w:eastAsia="pl-PL"/>
              </w:rPr>
              <w:t>aby pozostałe</w:t>
            </w:r>
            <w:r w:rsidR="707342A3" w:rsidRPr="5DA4011F">
              <w:rPr>
                <w:rStyle w:val="Domylnaczcionkaakapitu1"/>
                <w:lang w:eastAsia="pl-PL"/>
              </w:rPr>
              <w:t xml:space="preserve"> mieszkania</w:t>
            </w:r>
            <w:r w:rsidR="18325494" w:rsidRPr="5DA4011F">
              <w:rPr>
                <w:rStyle w:val="Domylnaczcionkaakapitu1"/>
                <w:lang w:eastAsia="pl-PL"/>
              </w:rPr>
              <w:t xml:space="preserve"> zaprojektować w sposób umożliwiający</w:t>
            </w:r>
            <w:r w:rsidR="3079DFAD" w:rsidRPr="5DA4011F">
              <w:rPr>
                <w:rStyle w:val="Domylnaczcionkaakapitu1"/>
                <w:lang w:eastAsia="pl-PL"/>
              </w:rPr>
              <w:t xml:space="preserve"> w przyszłości i</w:t>
            </w:r>
            <w:r w:rsidR="62BD458F" w:rsidRPr="5DA4011F">
              <w:rPr>
                <w:rStyle w:val="Domylnaczcionkaakapitu1"/>
                <w:lang w:eastAsia="pl-PL"/>
              </w:rPr>
              <w:t>ch</w:t>
            </w:r>
            <w:r w:rsidR="3079DFAD" w:rsidRPr="5DA4011F">
              <w:rPr>
                <w:rStyle w:val="Domylnaczcionkaakapitu1"/>
                <w:lang w:eastAsia="pl-PL"/>
              </w:rPr>
              <w:t xml:space="preserve"> przystosowane do potrzeb osób niepełnosprawnych oraz o ograniczonej zdolności poruszania się </w:t>
            </w:r>
            <w:r w:rsidR="6C504EAA" w:rsidRPr="5DA4011F">
              <w:rPr>
                <w:rStyle w:val="Domylnaczcionkaakapitu1"/>
                <w:lang w:eastAsia="pl-PL"/>
              </w:rPr>
              <w:t>bez koniecznoś</w:t>
            </w:r>
            <w:r w:rsidR="035ED298" w:rsidRPr="5DA4011F">
              <w:rPr>
                <w:rStyle w:val="Domylnaczcionkaakapitu1"/>
                <w:lang w:eastAsia="pl-PL"/>
              </w:rPr>
              <w:t>c</w:t>
            </w:r>
            <w:r w:rsidR="6C504EAA" w:rsidRPr="5DA4011F">
              <w:rPr>
                <w:rStyle w:val="Domylnaczcionkaakapitu1"/>
                <w:lang w:eastAsia="pl-PL"/>
              </w:rPr>
              <w:t>i zmia</w:t>
            </w:r>
            <w:r w:rsidR="4DC9DCB9" w:rsidRPr="5DA4011F">
              <w:rPr>
                <w:rStyle w:val="Domylnaczcionkaakapitu1"/>
                <w:lang w:eastAsia="pl-PL"/>
              </w:rPr>
              <w:t>n</w:t>
            </w:r>
            <w:r w:rsidR="6C504EAA" w:rsidRPr="5DA4011F">
              <w:rPr>
                <w:rStyle w:val="Domylnaczcionkaakapitu1"/>
                <w:lang w:eastAsia="pl-PL"/>
              </w:rPr>
              <w:t xml:space="preserve"> w ukł</w:t>
            </w:r>
            <w:r w:rsidR="229063CE" w:rsidRPr="5DA4011F">
              <w:rPr>
                <w:rStyle w:val="Domylnaczcionkaakapitu1"/>
                <w:lang w:eastAsia="pl-PL"/>
              </w:rPr>
              <w:t>a</w:t>
            </w:r>
            <w:r w:rsidR="6C504EAA" w:rsidRPr="5DA4011F">
              <w:rPr>
                <w:rStyle w:val="Domylnaczcionkaakapitu1"/>
                <w:lang w:eastAsia="pl-PL"/>
              </w:rPr>
              <w:t>dzie funkcjonalnym mieszkania.</w:t>
            </w:r>
            <w:r w:rsidR="39F9D051" w:rsidRPr="5DA4011F">
              <w:rPr>
                <w:rStyle w:val="Domylnaczcionkaakapitu1"/>
                <w:lang w:eastAsia="pl-PL"/>
              </w:rPr>
              <w:t xml:space="preserve"> </w:t>
            </w:r>
          </w:p>
          <w:p w14:paraId="42AFB638" w14:textId="6A988A5B" w:rsidR="00834304" w:rsidRDefault="00834304" w:rsidP="00834304">
            <w:pPr>
              <w:pStyle w:val="Normalny1"/>
              <w:spacing w:before="0" w:line="240" w:lineRule="auto"/>
              <w:jc w:val="left"/>
            </w:pPr>
            <w:r w:rsidRPr="5DA4011F">
              <w:rPr>
                <w:rStyle w:val="Domylnaczcionkaakapitu1"/>
                <w:lang w:eastAsia="pl-PL"/>
              </w:rPr>
              <w:t xml:space="preserve">Łączna </w:t>
            </w:r>
            <w:r w:rsidR="67B93AC1" w:rsidRPr="5DA4011F">
              <w:rPr>
                <w:rStyle w:val="Domylnaczcionkaakapitu1"/>
                <w:color w:val="000000" w:themeColor="text1"/>
                <w:lang w:eastAsia="pl-PL"/>
              </w:rPr>
              <w:t xml:space="preserve">liczba </w:t>
            </w:r>
            <w:r w:rsidRPr="5DA4011F">
              <w:rPr>
                <w:rStyle w:val="Domylnaczcionkaakapitu1"/>
                <w:lang w:eastAsia="pl-PL"/>
              </w:rPr>
              <w:t>mieszkańców</w:t>
            </w:r>
            <w:r w:rsidR="42C83441" w:rsidRPr="5DA4011F">
              <w:rPr>
                <w:rStyle w:val="Domylnaczcionkaakapitu1"/>
                <w:lang w:eastAsia="pl-PL"/>
              </w:rPr>
              <w:t>:</w:t>
            </w:r>
            <w:r w:rsidRPr="5DA4011F">
              <w:rPr>
                <w:rStyle w:val="Domylnaczcionkaakapitu1"/>
                <w:lang w:eastAsia="pl-PL"/>
              </w:rPr>
              <w:t xml:space="preserve"> 18 osób.</w:t>
            </w:r>
          </w:p>
        </w:tc>
      </w:tr>
      <w:tr w:rsidR="00834304" w:rsidRPr="00BF3A92" w14:paraId="5160BA32" w14:textId="77777777" w:rsidTr="77C23D06">
        <w:trPr>
          <w:trHeight w:val="1272"/>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1524E31" w14:textId="77777777" w:rsidR="00834304" w:rsidRDefault="00834304" w:rsidP="002D4A32">
            <w:pPr>
              <w:pStyle w:val="Akapitzlist1"/>
              <w:numPr>
                <w:ilvl w:val="0"/>
                <w:numId w:val="10"/>
              </w:numPr>
              <w:spacing w:before="0" w:line="240" w:lineRule="auto"/>
              <w:ind w:left="0" w:firstLine="0"/>
              <w:jc w:val="left"/>
              <w:rPr>
                <w:rFonts w:cs="Calibri"/>
                <w:b/>
                <w:bCs/>
                <w:color w:val="000000"/>
                <w:szCs w:val="20"/>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D8E93ED" w14:textId="77777777" w:rsidR="00834304" w:rsidRDefault="00834304" w:rsidP="002D4A32">
            <w:pPr>
              <w:pStyle w:val="Normalny1"/>
              <w:spacing w:before="0" w:line="240" w:lineRule="auto"/>
              <w:jc w:val="left"/>
              <w:rPr>
                <w:b/>
                <w:szCs w:val="20"/>
                <w:lang w:eastAsia="pl-PL"/>
              </w:rPr>
            </w:pPr>
            <w:r>
              <w:rPr>
                <w:b/>
                <w:szCs w:val="20"/>
                <w:lang w:eastAsia="pl-PL"/>
              </w:rPr>
              <w:t>Demonstrator</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1CDDB1D" w14:textId="77777777" w:rsidR="00834304" w:rsidRDefault="00834304" w:rsidP="002D4A32">
            <w:pPr>
              <w:pStyle w:val="Normalny1"/>
              <w:spacing w:before="0" w:line="240" w:lineRule="auto"/>
              <w:jc w:val="left"/>
              <w:rPr>
                <w:szCs w:val="20"/>
                <w:lang w:eastAsia="pl-PL"/>
              </w:rPr>
            </w:pPr>
            <w:r>
              <w:rPr>
                <w:szCs w:val="20"/>
                <w:lang w:eastAsia="pl-PL"/>
              </w:rPr>
              <w:t>Mieszkania typu D</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15BD6A8" w14:textId="583DBFE4" w:rsidR="00834304" w:rsidRDefault="00834304" w:rsidP="00834304">
            <w:pPr>
              <w:pStyle w:val="Normalny1"/>
              <w:spacing w:before="0" w:line="240" w:lineRule="auto"/>
              <w:jc w:val="left"/>
            </w:pPr>
            <w:r w:rsidRPr="5DA4011F">
              <w:rPr>
                <w:rStyle w:val="Domylnaczcionkaakapitu1"/>
                <w:color w:val="000000" w:themeColor="text1"/>
                <w:lang w:eastAsia="pl-PL"/>
              </w:rPr>
              <w:t xml:space="preserve">Wymaga się zastosowania 10 mieszkań o powierzchni minimalnej 45 </w:t>
            </w:r>
            <w:r w:rsidR="2499ACA0" w:rsidRPr="5DA4011F">
              <w:rPr>
                <w:rStyle w:val="Domylnaczcionkaakapitu1"/>
                <w:color w:val="000000" w:themeColor="text1"/>
                <w:lang w:eastAsia="pl-PL"/>
              </w:rPr>
              <w:t>m</w:t>
            </w:r>
            <w:r w:rsidR="2499ACA0" w:rsidRPr="5DA4011F">
              <w:rPr>
                <w:rStyle w:val="Domylnaczcionkaakapitu1"/>
                <w:color w:val="000000" w:themeColor="text1"/>
                <w:vertAlign w:val="superscript"/>
                <w:lang w:eastAsia="pl-PL"/>
              </w:rPr>
              <w:t>2</w:t>
            </w:r>
            <w:r w:rsidRPr="5DA4011F">
              <w:rPr>
                <w:rStyle w:val="Domylnaczcionkaakapitu1"/>
                <w:color w:val="000000" w:themeColor="text1"/>
                <w:lang w:eastAsia="pl-PL"/>
              </w:rPr>
              <w:t xml:space="preserve"> przeznaczonych dla pary seniorów. </w:t>
            </w:r>
            <w:r w:rsidRPr="5DA4011F">
              <w:rPr>
                <w:rStyle w:val="Domylnaczcionkaakapitu1"/>
                <w:lang w:eastAsia="pl-PL"/>
              </w:rPr>
              <w:t xml:space="preserve">Wymagane jest dostosowanie </w:t>
            </w:r>
            <w:r w:rsidR="5B2E6CDF" w:rsidRPr="5DA4011F">
              <w:rPr>
                <w:rStyle w:val="Domylnaczcionkaakapitu1"/>
                <w:lang w:eastAsia="pl-PL"/>
              </w:rPr>
              <w:t>5</w:t>
            </w:r>
            <w:r w:rsidRPr="5DA4011F">
              <w:rPr>
                <w:rStyle w:val="Domylnaczcionkaakapitu1"/>
                <w:lang w:eastAsia="pl-PL"/>
              </w:rPr>
              <w:t xml:space="preserve"> mieszkań do potrzeb osób niepełnosprawnych oraz ograniczonej zdolności poruszania się. </w:t>
            </w:r>
            <w:r w:rsidR="6394D6C7" w:rsidRPr="5DA4011F">
              <w:rPr>
                <w:rStyle w:val="Domylnaczcionkaakapitu1"/>
                <w:lang w:eastAsia="pl-PL"/>
              </w:rPr>
              <w:t xml:space="preserve">Wymaga się, aby pozostałe mieszkania zaprojektować w sposób umożliwiający w przyszłości ich przystosowane do potrzeb osób niepełnosprawnych oraz o ograniczonej zdolności poruszania się bez konieczności zmian w układzie funkcjonalnym mieszkania. </w:t>
            </w:r>
            <w:r w:rsidRPr="5DA4011F">
              <w:rPr>
                <w:rStyle w:val="Domylnaczcionkaakapitu1"/>
                <w:lang w:eastAsia="pl-PL"/>
              </w:rPr>
              <w:t xml:space="preserve">Łączna </w:t>
            </w:r>
            <w:r w:rsidR="67B93AC1" w:rsidRPr="5DA4011F">
              <w:rPr>
                <w:rStyle w:val="Domylnaczcionkaakapitu1"/>
                <w:color w:val="000000" w:themeColor="text1"/>
                <w:lang w:eastAsia="pl-PL"/>
              </w:rPr>
              <w:t xml:space="preserve">liczba </w:t>
            </w:r>
            <w:r w:rsidRPr="5DA4011F">
              <w:rPr>
                <w:rStyle w:val="Domylnaczcionkaakapitu1"/>
                <w:lang w:eastAsia="pl-PL"/>
              </w:rPr>
              <w:t>mieszkańców</w:t>
            </w:r>
            <w:r w:rsidR="736E03FB" w:rsidRPr="5DA4011F">
              <w:rPr>
                <w:rStyle w:val="Domylnaczcionkaakapitu1"/>
                <w:lang w:eastAsia="pl-PL"/>
              </w:rPr>
              <w:t>:</w:t>
            </w:r>
            <w:r w:rsidRPr="5DA4011F">
              <w:rPr>
                <w:rStyle w:val="Domylnaczcionkaakapitu1"/>
                <w:lang w:eastAsia="pl-PL"/>
              </w:rPr>
              <w:t xml:space="preserve"> 20 osób.</w:t>
            </w:r>
          </w:p>
        </w:tc>
      </w:tr>
      <w:tr w:rsidR="00834304" w:rsidRPr="00BF3A92" w14:paraId="1CA51B9E" w14:textId="77777777" w:rsidTr="77C23D06">
        <w:trPr>
          <w:trHeight w:val="1272"/>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1D080AE9" w14:textId="77777777" w:rsidR="00834304" w:rsidRDefault="00834304" w:rsidP="00185191">
            <w:pPr>
              <w:pStyle w:val="Akapitzlist1"/>
              <w:numPr>
                <w:ilvl w:val="0"/>
                <w:numId w:val="10"/>
              </w:numPr>
              <w:spacing w:before="0" w:line="240" w:lineRule="auto"/>
              <w:ind w:left="0" w:firstLine="0"/>
              <w:jc w:val="left"/>
              <w:rPr>
                <w:rFonts w:cs="Calibri"/>
                <w:b/>
                <w:bCs/>
                <w:color w:val="000000"/>
                <w:szCs w:val="20"/>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8974105" w14:textId="78C53BC1" w:rsidR="00834304" w:rsidRDefault="00834304" w:rsidP="00185191">
            <w:pPr>
              <w:pStyle w:val="Normalny1"/>
              <w:spacing w:before="0" w:line="240" w:lineRule="auto"/>
              <w:jc w:val="left"/>
              <w:rPr>
                <w:b/>
                <w:szCs w:val="20"/>
                <w:lang w:eastAsia="pl-PL"/>
              </w:rPr>
            </w:pPr>
            <w:r>
              <w:rPr>
                <w:b/>
                <w:color w:val="000000"/>
                <w:szCs w:val="20"/>
                <w:lang w:eastAsia="pl-PL"/>
              </w:rPr>
              <w:t>Demonstrator</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DA640E2" w14:textId="419257DE" w:rsidR="00834304" w:rsidRDefault="00834304" w:rsidP="00185191">
            <w:pPr>
              <w:pStyle w:val="Normalny1"/>
              <w:spacing w:before="0" w:line="240" w:lineRule="auto"/>
              <w:jc w:val="left"/>
              <w:rPr>
                <w:szCs w:val="20"/>
                <w:lang w:eastAsia="pl-PL"/>
              </w:rPr>
            </w:pPr>
            <w:r>
              <w:rPr>
                <w:color w:val="000000"/>
                <w:szCs w:val="20"/>
                <w:lang w:eastAsia="pl-PL"/>
              </w:rPr>
              <w:t>M</w:t>
            </w:r>
            <w:r>
              <w:t xml:space="preserve">ieszkania </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E13FB04" w14:textId="67E1169D" w:rsidR="00834304" w:rsidRDefault="00834304" w:rsidP="1F87B4CA">
            <w:pPr>
              <w:pStyle w:val="Normalny1"/>
              <w:spacing w:before="0" w:line="240" w:lineRule="auto"/>
              <w:jc w:val="left"/>
              <w:rPr>
                <w:rStyle w:val="Domylnaczcionkaakapitu1"/>
                <w:color w:val="000000"/>
                <w:lang w:eastAsia="pl-PL"/>
              </w:rPr>
            </w:pPr>
            <w:r w:rsidRPr="5DA4011F">
              <w:rPr>
                <w:rStyle w:val="Domylnaczcionkaakapitu1"/>
                <w:color w:val="000000" w:themeColor="text1"/>
                <w:lang w:eastAsia="pl-PL"/>
              </w:rPr>
              <w:t>Przynajmniej jeden pokój mieszkalny w mieszkaniu powinien mieć powierzchnię użytkową min. 12</w:t>
            </w:r>
            <w:r w:rsidR="5BEB9D34" w:rsidRPr="5DA4011F">
              <w:rPr>
                <w:rStyle w:val="Domylnaczcionkaakapitu1"/>
                <w:color w:val="000000" w:themeColor="text1"/>
                <w:lang w:eastAsia="pl-PL"/>
              </w:rPr>
              <w:t xml:space="preserve"> </w:t>
            </w:r>
            <w:r w:rsidR="00C37C54" w:rsidRPr="5DA4011F">
              <w:rPr>
                <w:rStyle w:val="Domylnaczcionkaakapitu1"/>
                <w:color w:val="000000" w:themeColor="text1"/>
                <w:lang w:eastAsia="pl-PL"/>
              </w:rPr>
              <w:t>m</w:t>
            </w:r>
            <w:r w:rsidR="00C37C54" w:rsidRPr="5DA4011F">
              <w:rPr>
                <w:rStyle w:val="Domylnaczcionkaakapitu1"/>
                <w:color w:val="000000" w:themeColor="text1"/>
                <w:vertAlign w:val="superscript"/>
                <w:lang w:eastAsia="pl-PL"/>
              </w:rPr>
              <w:t>2</w:t>
            </w:r>
            <w:r w:rsidRPr="5DA4011F">
              <w:rPr>
                <w:rStyle w:val="Domylnaczcionkaakapitu1"/>
                <w:color w:val="000000" w:themeColor="text1"/>
                <w:lang w:eastAsia="pl-PL"/>
              </w:rPr>
              <w:t xml:space="preserve"> (bez powierzchni aneksu kuchennego) oraz szerokość w świetle wykończonych ścian min. 300</w:t>
            </w:r>
            <w:r w:rsidR="1143EC45" w:rsidRPr="5DA4011F">
              <w:rPr>
                <w:rStyle w:val="Domylnaczcionkaakapitu1"/>
                <w:color w:val="000000" w:themeColor="text1"/>
                <w:lang w:eastAsia="pl-PL"/>
              </w:rPr>
              <w:t xml:space="preserve"> </w:t>
            </w:r>
            <w:r w:rsidRPr="5DA4011F">
              <w:rPr>
                <w:rStyle w:val="Domylnaczcionkaakapitu1"/>
                <w:color w:val="000000" w:themeColor="text1"/>
                <w:lang w:eastAsia="pl-PL"/>
              </w:rPr>
              <w:t>cm. Wymiary łazienki powinny umożliwiać wygodne korzystanie ze wszystkich zamontowanych w niej przyborów sanitarnych, a w przypadku lokalizacji w niej pralki – spełnienie odpowiednich norm określających odległość urządzeń elektrycznych od natrysku/wanny. Każde pomieszczenie mieszkalne musi mieć możliwość elastycznej aranżacji</w:t>
            </w:r>
            <w:r w:rsidRPr="5DA4011F">
              <w:rPr>
                <w:rStyle w:val="Domylnaczcionkaakapitu1"/>
                <w:lang w:eastAsia="pl-PL"/>
              </w:rPr>
              <w:t xml:space="preserve">. </w:t>
            </w:r>
            <w:r w:rsidRPr="5DA4011F">
              <w:rPr>
                <w:rStyle w:val="Domylnaczcionkaakapitu1"/>
                <w:color w:val="000000" w:themeColor="text1"/>
                <w:lang w:eastAsia="pl-PL"/>
              </w:rPr>
              <w:t>Powierzchnia przeznaczona na składowanie (szafy, garderoby) w obrębie mieszkania 30</w:t>
            </w:r>
            <w:r w:rsidR="00C37C54" w:rsidRPr="5DA4011F">
              <w:rPr>
                <w:rStyle w:val="Domylnaczcionkaakapitu1"/>
                <w:color w:val="000000" w:themeColor="text1"/>
                <w:lang w:eastAsia="pl-PL"/>
              </w:rPr>
              <w:t>m</w:t>
            </w:r>
            <w:r w:rsidR="00C37C54" w:rsidRPr="5DA4011F">
              <w:rPr>
                <w:rStyle w:val="Domylnaczcionkaakapitu1"/>
                <w:color w:val="000000" w:themeColor="text1"/>
                <w:vertAlign w:val="superscript"/>
                <w:lang w:eastAsia="pl-PL"/>
              </w:rPr>
              <w:t>2</w:t>
            </w:r>
            <w:r w:rsidRPr="5DA4011F">
              <w:rPr>
                <w:rStyle w:val="Domylnaczcionkaakapitu1"/>
                <w:color w:val="000000" w:themeColor="text1"/>
                <w:lang w:eastAsia="pl-PL"/>
              </w:rPr>
              <w:t xml:space="preserve"> wynosi 4,0 </w:t>
            </w:r>
            <w:r w:rsidR="00C37C54" w:rsidRPr="5DA4011F">
              <w:rPr>
                <w:rStyle w:val="Domylnaczcionkaakapitu1"/>
                <w:color w:val="000000" w:themeColor="text1"/>
                <w:lang w:eastAsia="pl-PL"/>
              </w:rPr>
              <w:t>m</w:t>
            </w:r>
            <w:r w:rsidR="00C37C54" w:rsidRPr="5DA4011F">
              <w:rPr>
                <w:rStyle w:val="Domylnaczcionkaakapitu1"/>
                <w:color w:val="000000" w:themeColor="text1"/>
                <w:vertAlign w:val="superscript"/>
                <w:lang w:eastAsia="pl-PL"/>
              </w:rPr>
              <w:t>2</w:t>
            </w:r>
            <w:r w:rsidRPr="5DA4011F">
              <w:rPr>
                <w:rStyle w:val="Domylnaczcionkaakapitu1"/>
                <w:color w:val="000000" w:themeColor="text1"/>
                <w:lang w:eastAsia="pl-PL"/>
              </w:rPr>
              <w:t>, dla mieszkania 45</w:t>
            </w:r>
            <w:r w:rsidR="00C37C54" w:rsidRPr="5DA4011F">
              <w:rPr>
                <w:rStyle w:val="Domylnaczcionkaakapitu1"/>
                <w:color w:val="000000" w:themeColor="text1"/>
                <w:lang w:eastAsia="pl-PL"/>
              </w:rPr>
              <w:t>m</w:t>
            </w:r>
            <w:r w:rsidR="00C37C54" w:rsidRPr="5DA4011F">
              <w:rPr>
                <w:rStyle w:val="Domylnaczcionkaakapitu1"/>
                <w:color w:val="000000" w:themeColor="text1"/>
                <w:vertAlign w:val="superscript"/>
                <w:lang w:eastAsia="pl-PL"/>
              </w:rPr>
              <w:t>2</w:t>
            </w:r>
            <w:r w:rsidRPr="5DA4011F">
              <w:rPr>
                <w:rStyle w:val="Domylnaczcionkaakapitu1"/>
                <w:color w:val="000000" w:themeColor="text1"/>
                <w:lang w:eastAsia="pl-PL"/>
              </w:rPr>
              <w:t xml:space="preserve"> – 5,5</w:t>
            </w:r>
            <w:r w:rsidR="00C37C54" w:rsidRPr="5DA4011F">
              <w:rPr>
                <w:rStyle w:val="Domylnaczcionkaakapitu1"/>
                <w:color w:val="000000" w:themeColor="text1"/>
                <w:lang w:eastAsia="pl-PL"/>
              </w:rPr>
              <w:t>m</w:t>
            </w:r>
            <w:r w:rsidR="00C37C54" w:rsidRPr="5DA4011F">
              <w:rPr>
                <w:rStyle w:val="Domylnaczcionkaakapitu1"/>
                <w:color w:val="000000" w:themeColor="text1"/>
                <w:vertAlign w:val="superscript"/>
                <w:lang w:eastAsia="pl-PL"/>
              </w:rPr>
              <w:t>2</w:t>
            </w:r>
            <w:r w:rsidRPr="5DA4011F">
              <w:rPr>
                <w:rStyle w:val="Domylnaczcionkaakapitu1"/>
                <w:color w:val="000000" w:themeColor="text1"/>
                <w:lang w:eastAsia="pl-PL"/>
              </w:rPr>
              <w:t xml:space="preserve">, przy czym powierzchnia na składowanie w przedpokoju w mieszkaniu 30 </w:t>
            </w:r>
            <w:r w:rsidR="00C37C54" w:rsidRPr="5DA4011F">
              <w:rPr>
                <w:rStyle w:val="Domylnaczcionkaakapitu1"/>
                <w:color w:val="000000" w:themeColor="text1"/>
                <w:lang w:eastAsia="pl-PL"/>
              </w:rPr>
              <w:t>m</w:t>
            </w:r>
            <w:r w:rsidR="00C37C54" w:rsidRPr="5DA4011F">
              <w:rPr>
                <w:rStyle w:val="Domylnaczcionkaakapitu1"/>
                <w:color w:val="000000" w:themeColor="text1"/>
                <w:vertAlign w:val="superscript"/>
                <w:lang w:eastAsia="pl-PL"/>
              </w:rPr>
              <w:t>2</w:t>
            </w:r>
            <w:r w:rsidRPr="5DA4011F">
              <w:rPr>
                <w:rStyle w:val="Domylnaczcionkaakapitu1"/>
                <w:color w:val="000000" w:themeColor="text1"/>
                <w:lang w:eastAsia="pl-PL"/>
              </w:rPr>
              <w:t xml:space="preserve"> wynosi min. 0,5 </w:t>
            </w:r>
            <w:r w:rsidR="00C37C54" w:rsidRPr="5DA4011F">
              <w:rPr>
                <w:rStyle w:val="Domylnaczcionkaakapitu1"/>
                <w:color w:val="000000" w:themeColor="text1"/>
                <w:lang w:eastAsia="pl-PL"/>
              </w:rPr>
              <w:t>m</w:t>
            </w:r>
            <w:r w:rsidR="00C37C54" w:rsidRPr="5DA4011F">
              <w:rPr>
                <w:rStyle w:val="Domylnaczcionkaakapitu1"/>
                <w:color w:val="000000" w:themeColor="text1"/>
                <w:vertAlign w:val="superscript"/>
                <w:lang w:eastAsia="pl-PL"/>
              </w:rPr>
              <w:t>2</w:t>
            </w:r>
            <w:r w:rsidRPr="5DA4011F">
              <w:rPr>
                <w:rStyle w:val="Domylnaczcionkaakapitu1"/>
                <w:color w:val="000000" w:themeColor="text1"/>
                <w:lang w:eastAsia="pl-PL"/>
              </w:rPr>
              <w:t xml:space="preserve"> a w mieszkaniu 45 </w:t>
            </w:r>
            <w:r w:rsidR="00C37C54" w:rsidRPr="5DA4011F">
              <w:rPr>
                <w:rStyle w:val="Domylnaczcionkaakapitu1"/>
                <w:color w:val="000000" w:themeColor="text1"/>
                <w:lang w:eastAsia="pl-PL"/>
              </w:rPr>
              <w:t>m</w:t>
            </w:r>
            <w:r w:rsidR="00C37C54" w:rsidRPr="5DA4011F">
              <w:rPr>
                <w:rStyle w:val="Domylnaczcionkaakapitu1"/>
                <w:color w:val="000000" w:themeColor="text1"/>
                <w:vertAlign w:val="superscript"/>
                <w:lang w:eastAsia="pl-PL"/>
              </w:rPr>
              <w:t>2</w:t>
            </w:r>
            <w:r w:rsidRPr="5DA4011F">
              <w:rPr>
                <w:rStyle w:val="Domylnaczcionkaakapitu1"/>
                <w:color w:val="000000" w:themeColor="text1"/>
                <w:lang w:eastAsia="pl-PL"/>
              </w:rPr>
              <w:t xml:space="preserve"> wynosi 1</w:t>
            </w:r>
            <w:r w:rsidR="36A0F194" w:rsidRPr="5DA4011F">
              <w:rPr>
                <w:rStyle w:val="Domylnaczcionkaakapitu1"/>
                <w:color w:val="000000" w:themeColor="text1"/>
                <w:lang w:eastAsia="pl-PL"/>
              </w:rPr>
              <w:t xml:space="preserve"> </w:t>
            </w:r>
            <w:r w:rsidR="00C37C54" w:rsidRPr="5DA4011F">
              <w:rPr>
                <w:rStyle w:val="Domylnaczcionkaakapitu1"/>
                <w:color w:val="000000" w:themeColor="text1"/>
                <w:lang w:eastAsia="pl-PL"/>
              </w:rPr>
              <w:t>m</w:t>
            </w:r>
            <w:r w:rsidR="00C37C54" w:rsidRPr="5DA4011F">
              <w:rPr>
                <w:rStyle w:val="Domylnaczcionkaakapitu1"/>
                <w:color w:val="000000" w:themeColor="text1"/>
                <w:vertAlign w:val="superscript"/>
                <w:lang w:eastAsia="pl-PL"/>
              </w:rPr>
              <w:t>2</w:t>
            </w:r>
            <w:r w:rsidRPr="5DA4011F">
              <w:rPr>
                <w:rStyle w:val="Domylnaczcionkaakapitu1"/>
                <w:color w:val="000000" w:themeColor="text1"/>
                <w:lang w:eastAsia="pl-PL"/>
              </w:rPr>
              <w:t>. Układ ciągu kuchennego powinien zapewniać bezpieczną i wygodną pracę w przy przygotowaniu posiłków, w szczególności zapewniać powierzchnię odkładczą przy płycie indukcyjnej i zlewozmywaku.</w:t>
            </w:r>
          </w:p>
        </w:tc>
      </w:tr>
      <w:tr w:rsidR="00834304" w:rsidRPr="00BF3A92" w14:paraId="45575062" w14:textId="77777777" w:rsidTr="77C23D06">
        <w:trPr>
          <w:trHeight w:val="201"/>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6D3FC11" w14:textId="77777777" w:rsidR="00834304" w:rsidRDefault="00834304" w:rsidP="002D4A32">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D79BADF" w14:textId="77777777" w:rsidR="00834304" w:rsidRDefault="00834304" w:rsidP="002D4A32">
            <w:pPr>
              <w:pStyle w:val="Normalny1"/>
              <w:spacing w:before="0" w:line="240" w:lineRule="auto"/>
              <w:jc w:val="left"/>
              <w:rPr>
                <w:b/>
                <w:szCs w:val="20"/>
                <w:lang w:eastAsia="pl-PL"/>
              </w:rPr>
            </w:pPr>
            <w:r>
              <w:rPr>
                <w:b/>
                <w:szCs w:val="20"/>
                <w:lang w:eastAsia="pl-PL"/>
              </w:rPr>
              <w:t>Demonstrator</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202B450" w14:textId="77777777" w:rsidR="00834304" w:rsidRDefault="00834304" w:rsidP="002D4A32">
            <w:pPr>
              <w:pStyle w:val="Normalny1"/>
              <w:spacing w:before="0" w:line="240" w:lineRule="auto"/>
              <w:jc w:val="left"/>
              <w:rPr>
                <w:szCs w:val="20"/>
                <w:lang w:eastAsia="pl-PL"/>
              </w:rPr>
            </w:pPr>
            <w:r>
              <w:rPr>
                <w:szCs w:val="20"/>
                <w:lang w:eastAsia="pl-PL"/>
              </w:rPr>
              <w:t>Kondygnacje</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CCC167D" w14:textId="349C4741" w:rsidR="00834304" w:rsidRDefault="00834304" w:rsidP="002D4A32">
            <w:pPr>
              <w:pStyle w:val="Normalny1"/>
              <w:spacing w:before="0" w:line="240" w:lineRule="auto"/>
              <w:jc w:val="left"/>
              <w:rPr>
                <w:szCs w:val="20"/>
                <w:lang w:eastAsia="pl-PL"/>
              </w:rPr>
            </w:pPr>
            <w:r>
              <w:rPr>
                <w:szCs w:val="20"/>
                <w:lang w:eastAsia="pl-PL"/>
              </w:rPr>
              <w:t>Wymaga się nie mniej niż 2 kondygnacj</w:t>
            </w:r>
            <w:ins w:id="16" w:author="Autor">
              <w:r w:rsidR="001D7FBB">
                <w:rPr>
                  <w:szCs w:val="20"/>
                  <w:lang w:eastAsia="pl-PL"/>
                </w:rPr>
                <w:t>i</w:t>
              </w:r>
            </w:ins>
            <w:del w:id="17" w:author="Autor">
              <w:r w:rsidDel="001D7FBB">
                <w:rPr>
                  <w:szCs w:val="20"/>
                  <w:lang w:eastAsia="pl-PL"/>
                </w:rPr>
                <w:delText>e</w:delText>
              </w:r>
            </w:del>
            <w:r>
              <w:rPr>
                <w:szCs w:val="20"/>
                <w:lang w:eastAsia="pl-PL"/>
              </w:rPr>
              <w:t xml:space="preserve"> nadziemn</w:t>
            </w:r>
            <w:ins w:id="18" w:author="Autor">
              <w:r w:rsidR="001D7FBB">
                <w:rPr>
                  <w:szCs w:val="20"/>
                  <w:lang w:eastAsia="pl-PL"/>
                </w:rPr>
                <w:t>ych</w:t>
              </w:r>
            </w:ins>
            <w:del w:id="19" w:author="Autor">
              <w:r w:rsidDel="001D7FBB">
                <w:rPr>
                  <w:szCs w:val="20"/>
                  <w:lang w:eastAsia="pl-PL"/>
                </w:rPr>
                <w:delText>e</w:delText>
              </w:r>
            </w:del>
            <w:r>
              <w:rPr>
                <w:szCs w:val="20"/>
                <w:lang w:eastAsia="pl-PL"/>
              </w:rPr>
              <w:t>.</w:t>
            </w:r>
          </w:p>
        </w:tc>
      </w:tr>
      <w:tr w:rsidR="00834304" w:rsidRPr="00BF3A92" w14:paraId="7F2455D3" w14:textId="77777777" w:rsidTr="77C23D06">
        <w:trPr>
          <w:trHeight w:val="576"/>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41B39791" w14:textId="77777777" w:rsidR="00834304" w:rsidRDefault="00834304" w:rsidP="002D4A32">
            <w:pPr>
              <w:pStyle w:val="Akapitzlist1"/>
              <w:numPr>
                <w:ilvl w:val="0"/>
                <w:numId w:val="10"/>
              </w:numPr>
              <w:spacing w:before="0" w:line="240" w:lineRule="auto"/>
              <w:ind w:left="0" w:firstLine="0"/>
              <w:jc w:val="left"/>
              <w:rPr>
                <w:rFonts w:cs="Calibri"/>
                <w:b/>
                <w:bCs/>
                <w:color w:val="000000"/>
                <w:szCs w:val="20"/>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1CA78F5" w14:textId="77777777" w:rsidR="00834304" w:rsidRDefault="00834304" w:rsidP="002D4A32">
            <w:pPr>
              <w:pStyle w:val="Normalny1"/>
              <w:spacing w:before="0" w:line="240" w:lineRule="auto"/>
              <w:jc w:val="left"/>
              <w:rPr>
                <w:b/>
                <w:szCs w:val="20"/>
                <w:lang w:eastAsia="pl-PL"/>
              </w:rPr>
            </w:pPr>
            <w:r>
              <w:rPr>
                <w:b/>
                <w:szCs w:val="20"/>
                <w:lang w:eastAsia="pl-PL"/>
              </w:rPr>
              <w:t>Demonstrator</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F8F1C54" w14:textId="77777777" w:rsidR="00834304" w:rsidRDefault="00834304" w:rsidP="002D4A32">
            <w:pPr>
              <w:pStyle w:val="Normalny1"/>
              <w:spacing w:before="0" w:line="240" w:lineRule="auto"/>
              <w:jc w:val="left"/>
              <w:rPr>
                <w:szCs w:val="20"/>
                <w:lang w:eastAsia="pl-PL"/>
              </w:rPr>
            </w:pPr>
            <w:r>
              <w:rPr>
                <w:szCs w:val="20"/>
                <w:lang w:eastAsia="pl-PL"/>
              </w:rPr>
              <w:t>Wysokość kondygnacji</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03EADBD" w14:textId="4CF9B906" w:rsidR="00834304" w:rsidRDefault="00834304" w:rsidP="00185191">
            <w:pPr>
              <w:pStyle w:val="Normalny1"/>
              <w:spacing w:before="0" w:line="240" w:lineRule="auto"/>
              <w:jc w:val="left"/>
            </w:pPr>
            <w:r>
              <w:rPr>
                <w:rStyle w:val="Domylnaczcionkaakapitu1"/>
                <w:color w:val="000000"/>
                <w:szCs w:val="20"/>
                <w:lang w:eastAsia="pl-PL"/>
              </w:rPr>
              <w:t xml:space="preserve">Wymaga się w całym budynku minimalnej wysokości kondygnacji 260 cm mierzonej od poziomu wykończonej posadzki do poziomu wykończonego sufitu. </w:t>
            </w:r>
            <w:r>
              <w:t xml:space="preserve">Dopuszcza się obniżenie </w:t>
            </w:r>
            <w:ins w:id="20" w:author="Autor">
              <w:r w:rsidR="000933A8">
                <w:t xml:space="preserve">w mieszkaniach </w:t>
              </w:r>
            </w:ins>
            <w:r>
              <w:t>wysokości do min. 240 centymetrów w pomieszczeniach komunikacji, łazienkach itp. ze względu na urządzenia i przewody wentylacji.</w:t>
            </w:r>
          </w:p>
        </w:tc>
      </w:tr>
      <w:tr w:rsidR="00834304" w:rsidRPr="00BF3A92" w14:paraId="0FDE86FE" w14:textId="77777777" w:rsidTr="77C23D06">
        <w:trPr>
          <w:trHeight w:val="433"/>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FFD7A50" w14:textId="77777777" w:rsidR="00834304" w:rsidRDefault="00834304" w:rsidP="002D4A32">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A4A0FE1" w14:textId="77777777" w:rsidR="00834304" w:rsidRDefault="00834304" w:rsidP="002D4A32">
            <w:pPr>
              <w:pStyle w:val="Normalny1"/>
              <w:spacing w:before="0" w:line="240" w:lineRule="auto"/>
              <w:jc w:val="left"/>
              <w:rPr>
                <w:b/>
                <w:szCs w:val="20"/>
                <w:lang w:eastAsia="pl-PL"/>
              </w:rPr>
            </w:pPr>
            <w:r>
              <w:rPr>
                <w:b/>
                <w:szCs w:val="20"/>
                <w:lang w:eastAsia="pl-PL"/>
              </w:rPr>
              <w:t>Demonstrator</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64FE2C8" w14:textId="77777777" w:rsidR="00834304" w:rsidRDefault="00834304" w:rsidP="002D4A32">
            <w:pPr>
              <w:pStyle w:val="Normalny1"/>
              <w:spacing w:before="0" w:line="240" w:lineRule="auto"/>
              <w:jc w:val="left"/>
              <w:rPr>
                <w:szCs w:val="20"/>
                <w:lang w:eastAsia="pl-PL"/>
              </w:rPr>
            </w:pPr>
            <w:r>
              <w:rPr>
                <w:szCs w:val="20"/>
                <w:lang w:eastAsia="pl-PL"/>
              </w:rPr>
              <w:t>Ściany</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1BC0DC3" w14:textId="72D0C73D" w:rsidR="00834304" w:rsidRDefault="00834304" w:rsidP="002D4A32">
            <w:pPr>
              <w:pStyle w:val="Normalny1"/>
              <w:spacing w:before="0" w:line="240" w:lineRule="auto"/>
              <w:jc w:val="left"/>
            </w:pPr>
            <w:r>
              <w:rPr>
                <w:rStyle w:val="Domylnaczcionkaakapitu1"/>
                <w:color w:val="000000"/>
                <w:szCs w:val="20"/>
                <w:lang w:eastAsia="pl-PL"/>
              </w:rPr>
              <w:t xml:space="preserve">Wymaga się wbudowania wszystkich przegród pionowych, w tym ścian działowych wydzielających pomieszczenia w </w:t>
            </w:r>
            <w:r w:rsidR="00AB4DF8">
              <w:rPr>
                <w:rStyle w:val="Domylnaczcionkaakapitu1"/>
                <w:color w:val="000000"/>
                <w:szCs w:val="20"/>
                <w:lang w:eastAsia="pl-PL"/>
              </w:rPr>
              <w:t> </w:t>
            </w:r>
            <w:r>
              <w:rPr>
                <w:rStyle w:val="Domylnaczcionkaakapitu1"/>
                <w:color w:val="000000"/>
                <w:szCs w:val="20"/>
                <w:lang w:eastAsia="pl-PL"/>
              </w:rPr>
              <w:t>obrębie mieszkań.</w:t>
            </w:r>
          </w:p>
        </w:tc>
      </w:tr>
      <w:tr w:rsidR="00834304" w:rsidRPr="00BF3A92" w14:paraId="252FA39C" w14:textId="77777777" w:rsidTr="77C23D06">
        <w:trPr>
          <w:trHeight w:val="133"/>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66ED75DE" w14:textId="77777777" w:rsidR="00834304" w:rsidRDefault="00834304" w:rsidP="002D4A32">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ECFBD4F" w14:textId="77777777" w:rsidR="00834304" w:rsidRDefault="00834304" w:rsidP="002D4A32">
            <w:pPr>
              <w:pStyle w:val="Normalny1"/>
              <w:spacing w:before="0" w:line="240" w:lineRule="auto"/>
              <w:jc w:val="left"/>
              <w:rPr>
                <w:b/>
                <w:szCs w:val="20"/>
                <w:lang w:eastAsia="pl-PL"/>
              </w:rPr>
            </w:pPr>
            <w:r>
              <w:rPr>
                <w:b/>
                <w:szCs w:val="20"/>
                <w:lang w:eastAsia="pl-PL"/>
              </w:rPr>
              <w:t>Demonstrator</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29E5C9C" w14:textId="77777777" w:rsidR="00834304" w:rsidRDefault="00834304" w:rsidP="002D4A32">
            <w:pPr>
              <w:pStyle w:val="Normalny1"/>
              <w:spacing w:before="0" w:line="240" w:lineRule="auto"/>
              <w:jc w:val="left"/>
              <w:rPr>
                <w:szCs w:val="20"/>
                <w:lang w:eastAsia="pl-PL"/>
              </w:rPr>
            </w:pPr>
            <w:r>
              <w:rPr>
                <w:szCs w:val="20"/>
                <w:lang w:eastAsia="pl-PL"/>
              </w:rPr>
              <w:t>Stropy</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053AF80" w14:textId="77777777" w:rsidR="00834304" w:rsidRDefault="00834304" w:rsidP="002D4A32">
            <w:pPr>
              <w:pStyle w:val="Normalny1"/>
              <w:spacing w:before="0" w:line="240" w:lineRule="auto"/>
              <w:jc w:val="left"/>
              <w:rPr>
                <w:color w:val="000000"/>
                <w:szCs w:val="20"/>
                <w:lang w:eastAsia="pl-PL"/>
              </w:rPr>
            </w:pPr>
            <w:r>
              <w:rPr>
                <w:color w:val="000000"/>
                <w:szCs w:val="20"/>
                <w:lang w:eastAsia="pl-PL"/>
              </w:rPr>
              <w:t xml:space="preserve">Wymaga się wbudowania wszystkich przegród poziomych. </w:t>
            </w:r>
          </w:p>
        </w:tc>
      </w:tr>
      <w:tr w:rsidR="00834304" w:rsidRPr="00BF3A92" w14:paraId="333BBC8D" w14:textId="77777777" w:rsidTr="77C23D06">
        <w:trPr>
          <w:trHeight w:val="1152"/>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FA46C7E" w14:textId="77777777" w:rsidR="00834304" w:rsidRDefault="00834304" w:rsidP="002D4A32">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1E2E8ED" w14:textId="77777777" w:rsidR="00834304" w:rsidRDefault="00834304" w:rsidP="002D4A32">
            <w:pPr>
              <w:pStyle w:val="Normalny1"/>
              <w:spacing w:before="0" w:line="240" w:lineRule="auto"/>
              <w:jc w:val="left"/>
              <w:rPr>
                <w:b/>
                <w:szCs w:val="20"/>
                <w:lang w:eastAsia="pl-PL"/>
              </w:rPr>
            </w:pPr>
            <w:r>
              <w:rPr>
                <w:b/>
                <w:szCs w:val="20"/>
                <w:lang w:eastAsia="pl-PL"/>
              </w:rPr>
              <w:t>Demonstrator</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90EAD0F" w14:textId="77777777" w:rsidR="00834304" w:rsidRDefault="00834304" w:rsidP="002D4A32">
            <w:pPr>
              <w:pStyle w:val="Normalny1"/>
              <w:spacing w:before="0" w:line="240" w:lineRule="auto"/>
              <w:jc w:val="left"/>
              <w:rPr>
                <w:szCs w:val="20"/>
                <w:lang w:eastAsia="pl-PL"/>
              </w:rPr>
            </w:pPr>
            <w:r>
              <w:rPr>
                <w:szCs w:val="20"/>
                <w:lang w:eastAsia="pl-PL"/>
              </w:rPr>
              <w:t>Dach</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311CD94" w14:textId="7851DB0A" w:rsidR="00834304" w:rsidRDefault="00834304" w:rsidP="002D4A32">
            <w:pPr>
              <w:pStyle w:val="Normalny1"/>
              <w:spacing w:before="0" w:line="240" w:lineRule="auto"/>
              <w:jc w:val="left"/>
            </w:pPr>
            <w:r w:rsidRPr="5DA4011F">
              <w:rPr>
                <w:rStyle w:val="Domylnaczcionkaakapitu1"/>
                <w:color w:val="000000" w:themeColor="text1"/>
                <w:lang w:eastAsia="pl-PL"/>
              </w:rPr>
              <w:t xml:space="preserve">Wymaga się </w:t>
            </w:r>
            <w:r w:rsidR="00B47E0A" w:rsidRPr="5DA4011F">
              <w:rPr>
                <w:rStyle w:val="Domylnaczcionkaakapitu1"/>
                <w:color w:val="000000" w:themeColor="text1"/>
                <w:lang w:eastAsia="pl-PL"/>
              </w:rPr>
              <w:t>przykrycia</w:t>
            </w:r>
            <w:r w:rsidRPr="5DA4011F">
              <w:rPr>
                <w:rStyle w:val="Domylnaczcionkaakapitu1"/>
                <w:color w:val="000000" w:themeColor="text1"/>
                <w:lang w:eastAsia="pl-PL"/>
              </w:rPr>
              <w:t xml:space="preserve"> w postaci dachu o kształcie dwuspadowym lub płaskim, zgodnym z miejscowym planem zagospodarowania przestrzennego lub warunkami zabudowy, z nachyleniem połaci nie większym niż 45 stopni. Konstrukcja i wykończenie dachu powinny umożliwiać zamontowanie na nim paneli fotowoltaicznych </w:t>
            </w:r>
            <w:r w:rsidR="00A325E6" w:rsidRPr="5DA4011F">
              <w:rPr>
                <w:rStyle w:val="Domylnaczcionkaakapitu1"/>
                <w:color w:val="000000" w:themeColor="text1"/>
                <w:lang w:eastAsia="pl-PL"/>
              </w:rPr>
              <w:t>lub</w:t>
            </w:r>
            <w:r w:rsidRPr="5DA4011F">
              <w:rPr>
                <w:rStyle w:val="Domylnaczcionkaakapitu1"/>
                <w:color w:val="000000" w:themeColor="text1"/>
                <w:lang w:eastAsia="pl-PL"/>
              </w:rPr>
              <w:t xml:space="preserve"> kolektorów słonecznych, a pokrycie uwzględniać kwestie bezpieczeństwa pożarowego związanego z funkcjonowaniem paneli/kolektorów.</w:t>
            </w:r>
          </w:p>
        </w:tc>
      </w:tr>
      <w:tr w:rsidR="00834304" w:rsidRPr="00BF3A92" w14:paraId="20ACBC08" w14:textId="77777777" w:rsidTr="77C23D06">
        <w:trPr>
          <w:trHeight w:val="626"/>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15BD43B1" w14:textId="77777777" w:rsidR="00834304" w:rsidRDefault="00834304" w:rsidP="002D4A32">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8DAA84F" w14:textId="77777777" w:rsidR="00834304" w:rsidRDefault="00834304" w:rsidP="002D4A32">
            <w:pPr>
              <w:pStyle w:val="Normalny1"/>
              <w:spacing w:before="0" w:line="240" w:lineRule="auto"/>
              <w:jc w:val="left"/>
            </w:pPr>
            <w:r>
              <w:rPr>
                <w:b/>
                <w:color w:val="000000"/>
                <w:szCs w:val="20"/>
                <w:lang w:eastAsia="pl-PL"/>
              </w:rPr>
              <w:t>Demonstrator</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7778B5C" w14:textId="77777777" w:rsidR="00834304" w:rsidRDefault="00834304" w:rsidP="002D4A32">
            <w:pPr>
              <w:pStyle w:val="Normalny1"/>
              <w:spacing w:before="0" w:line="240" w:lineRule="auto"/>
              <w:jc w:val="left"/>
            </w:pPr>
            <w:r>
              <w:rPr>
                <w:color w:val="000000"/>
                <w:szCs w:val="20"/>
                <w:lang w:eastAsia="pl-PL"/>
              </w:rPr>
              <w:t>Rynny i rury spustowe, obróbki blacharskie</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02A05C9" w14:textId="77777777" w:rsidR="00834304" w:rsidRDefault="00834304" w:rsidP="002D4A32">
            <w:pPr>
              <w:pStyle w:val="Normalny1"/>
              <w:spacing w:before="0" w:line="240" w:lineRule="auto"/>
              <w:jc w:val="left"/>
            </w:pPr>
            <w:r>
              <w:rPr>
                <w:color w:val="000000"/>
                <w:szCs w:val="20"/>
                <w:lang w:eastAsia="pl-PL"/>
              </w:rPr>
              <w:t>Wymaga się kompletnego orynnowania w postaci rynien i rur spustowych oraz kompletu obróbek blacharskich zapewniających skuteczne odprowadzenie wód opadowych poza budynek. W przypadku podłączenia systemu do zbiornika retencyjnego wymaga się zamontowania koszy i rewizji umożliwiających odseparowanie liści od wody opadowej oraz łatwe czyszczenie rynien i rur spustowych.</w:t>
            </w:r>
          </w:p>
        </w:tc>
      </w:tr>
      <w:tr w:rsidR="00834304" w:rsidRPr="00BF3A92" w14:paraId="2E65912B" w14:textId="77777777" w:rsidTr="77C23D06">
        <w:trPr>
          <w:trHeight w:val="144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1DB631DC" w14:textId="77777777" w:rsidR="00834304" w:rsidRDefault="00834304" w:rsidP="002D4A32">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1A38C2D" w14:textId="77777777" w:rsidR="00834304" w:rsidRDefault="00834304" w:rsidP="002D4A32">
            <w:pPr>
              <w:pStyle w:val="Normalny1"/>
              <w:spacing w:before="0" w:line="240" w:lineRule="auto"/>
              <w:jc w:val="left"/>
              <w:rPr>
                <w:b/>
                <w:szCs w:val="20"/>
                <w:lang w:eastAsia="pl-PL"/>
              </w:rPr>
            </w:pPr>
            <w:r>
              <w:rPr>
                <w:b/>
                <w:szCs w:val="20"/>
                <w:lang w:eastAsia="pl-PL"/>
              </w:rPr>
              <w:t>Demonstrator</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A459096" w14:textId="56015827" w:rsidR="00834304" w:rsidRDefault="00834304" w:rsidP="002D4A32">
            <w:pPr>
              <w:pStyle w:val="Normalny1"/>
              <w:spacing w:before="0" w:line="240" w:lineRule="auto"/>
              <w:jc w:val="left"/>
              <w:rPr>
                <w:szCs w:val="20"/>
                <w:lang w:eastAsia="pl-PL"/>
              </w:rPr>
            </w:pPr>
            <w:r>
              <w:rPr>
                <w:szCs w:val="20"/>
                <w:lang w:eastAsia="pl-PL"/>
              </w:rPr>
              <w:t>Budynek dostosowany do potrzeb osób z niepełnosprawnościami</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9C8963F" w14:textId="3FE1C911" w:rsidR="00834304" w:rsidRDefault="00834304" w:rsidP="00AB4DF8">
            <w:pPr>
              <w:pStyle w:val="Normalny1"/>
              <w:spacing w:before="0" w:line="240" w:lineRule="auto"/>
              <w:jc w:val="left"/>
            </w:pPr>
            <w:r w:rsidRPr="5DA4011F">
              <w:rPr>
                <w:rStyle w:val="Domylnaczcionkaakapitu1"/>
                <w:lang w:eastAsia="pl-PL"/>
              </w:rPr>
              <w:t>Wymaga się niestosowania progów, minimalizowania barier dla osób poruszających się na wózkach inwalidzkich, ale również dla osób z ograniczonymi możliwościami poruszania (poruszającymi się np. o lasce</w:t>
            </w:r>
            <w:r w:rsidR="58413FDF" w:rsidRPr="5DA4011F">
              <w:rPr>
                <w:rStyle w:val="Domylnaczcionkaakapitu1"/>
                <w:lang w:eastAsia="pl-PL"/>
              </w:rPr>
              <w:t>, podpórkach czterokołowych, balkonikach rehabilitacyjnych</w:t>
            </w:r>
            <w:r w:rsidRPr="5DA4011F">
              <w:rPr>
                <w:rStyle w:val="Domylnaczcionkaakapitu1"/>
                <w:lang w:eastAsia="pl-PL"/>
              </w:rPr>
              <w:t xml:space="preserve">), niewidomych, słabowidzących, głuchych oraz słabosłyszących. </w:t>
            </w:r>
            <w:r>
              <w:br/>
            </w:r>
            <w:r w:rsidRPr="5DA4011F">
              <w:rPr>
                <w:rStyle w:val="Domylnaczcionkaakapitu1"/>
                <w:lang w:eastAsia="pl-PL"/>
              </w:rPr>
              <w:t>Wymagane jest stosowane „ciepłych” balustrad (z drewna) oraz różnicowanie kolorystyki stopnicy i podstopnicy biegów schodowych Wymaga się zamontowania pochwytów na wys. 75cm nad wykończoną posadzką w ciągach komunikacji ogólnej (korytarze). Wyjścia na balkony i tarasy bez progów. Klamki okien w mieszkaniach dostosowanych do potrzeb osób niepełnosprawnych oraz ograniczonej zdolności poruszania się dostępne z poziomu osoby siedzącej na wózku.</w:t>
            </w:r>
          </w:p>
        </w:tc>
      </w:tr>
      <w:tr w:rsidR="00834304" w:rsidRPr="00BF3A92" w14:paraId="283613E4" w14:textId="77777777" w:rsidTr="77C23D06">
        <w:trPr>
          <w:trHeight w:val="229"/>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97EF325" w14:textId="77777777" w:rsidR="00834304" w:rsidRDefault="00834304" w:rsidP="002D4A32">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64281B8" w14:textId="77777777" w:rsidR="00834304" w:rsidRDefault="00834304" w:rsidP="002D4A32">
            <w:pPr>
              <w:pStyle w:val="Normalny1"/>
              <w:spacing w:before="0" w:line="240" w:lineRule="auto"/>
              <w:jc w:val="left"/>
              <w:rPr>
                <w:b/>
                <w:szCs w:val="20"/>
                <w:lang w:eastAsia="pl-PL"/>
              </w:rPr>
            </w:pPr>
            <w:r>
              <w:rPr>
                <w:b/>
                <w:szCs w:val="20"/>
                <w:lang w:eastAsia="pl-PL"/>
              </w:rPr>
              <w:t>Demonstrator</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077614A" w14:textId="77777777" w:rsidR="00834304" w:rsidRDefault="00834304" w:rsidP="002D4A32">
            <w:pPr>
              <w:pStyle w:val="Normalny1"/>
              <w:spacing w:before="0" w:line="240" w:lineRule="auto"/>
              <w:jc w:val="left"/>
              <w:rPr>
                <w:szCs w:val="20"/>
                <w:lang w:eastAsia="pl-PL"/>
              </w:rPr>
            </w:pPr>
            <w:r>
              <w:rPr>
                <w:szCs w:val="20"/>
                <w:lang w:eastAsia="pl-PL"/>
              </w:rPr>
              <w:t xml:space="preserve">Komunikacja </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EDC0783" w14:textId="7880ECEE" w:rsidR="00834304" w:rsidRDefault="00834304" w:rsidP="002D4A32">
            <w:pPr>
              <w:pStyle w:val="Normalny1"/>
              <w:spacing w:before="0" w:line="240" w:lineRule="auto"/>
              <w:jc w:val="left"/>
              <w:rPr>
                <w:szCs w:val="20"/>
                <w:lang w:eastAsia="pl-PL"/>
              </w:rPr>
            </w:pPr>
            <w:r>
              <w:rPr>
                <w:szCs w:val="20"/>
                <w:lang w:eastAsia="pl-PL"/>
              </w:rPr>
              <w:t xml:space="preserve">Wymaga się zapewnienia bezpiecznej komunikacji i ewakuacji mieszkańców o minimalnej powierzchni 250 </w:t>
            </w:r>
            <w:r w:rsidR="00C37C54" w:rsidRPr="00C37C54">
              <w:rPr>
                <w:szCs w:val="20"/>
                <w:lang w:eastAsia="pl-PL"/>
              </w:rPr>
              <w:t>m</w:t>
            </w:r>
            <w:r w:rsidR="00C37C54" w:rsidRPr="00C37C54">
              <w:rPr>
                <w:szCs w:val="20"/>
                <w:vertAlign w:val="superscript"/>
                <w:lang w:eastAsia="pl-PL"/>
              </w:rPr>
              <w:t>2</w:t>
            </w:r>
            <w:r>
              <w:rPr>
                <w:szCs w:val="20"/>
                <w:lang w:eastAsia="pl-PL"/>
              </w:rPr>
              <w:t>. Wymaga się oświetlenia drogi ewakuacyjnej oraz oświetlenia zapasowego z niezależnego źródła.</w:t>
            </w:r>
          </w:p>
        </w:tc>
      </w:tr>
      <w:tr w:rsidR="00834304" w:rsidRPr="00BF3A92" w14:paraId="28BD13CA" w14:textId="77777777" w:rsidTr="77C23D06">
        <w:trPr>
          <w:trHeight w:val="435"/>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3DA5E0E1" w14:textId="77777777" w:rsidR="00834304" w:rsidRDefault="00834304" w:rsidP="002D4A32">
            <w:pPr>
              <w:pStyle w:val="Akapitzlist1"/>
              <w:numPr>
                <w:ilvl w:val="0"/>
                <w:numId w:val="10"/>
              </w:numPr>
              <w:spacing w:before="0" w:line="240" w:lineRule="auto"/>
              <w:ind w:left="0" w:firstLine="0"/>
              <w:jc w:val="left"/>
              <w:rPr>
                <w:rFonts w:cs="Calibri"/>
                <w:b/>
                <w:bCs/>
                <w:color w:val="000000"/>
                <w:szCs w:val="20"/>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FB0E36B" w14:textId="77777777" w:rsidR="00834304" w:rsidRDefault="00834304" w:rsidP="002D4A32">
            <w:pPr>
              <w:pStyle w:val="Normalny1"/>
              <w:spacing w:before="0" w:line="240" w:lineRule="auto"/>
              <w:jc w:val="left"/>
              <w:rPr>
                <w:b/>
                <w:szCs w:val="20"/>
                <w:lang w:eastAsia="pl-PL"/>
              </w:rPr>
            </w:pPr>
            <w:r>
              <w:rPr>
                <w:b/>
                <w:szCs w:val="20"/>
                <w:lang w:eastAsia="pl-PL"/>
              </w:rPr>
              <w:t>Demonstrator</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01144E1" w14:textId="77777777" w:rsidR="00834304" w:rsidRDefault="00834304" w:rsidP="002D4A32">
            <w:pPr>
              <w:pStyle w:val="Normalny1"/>
              <w:spacing w:before="0" w:line="240" w:lineRule="auto"/>
              <w:jc w:val="left"/>
              <w:rPr>
                <w:szCs w:val="20"/>
                <w:lang w:eastAsia="pl-PL"/>
              </w:rPr>
            </w:pPr>
            <w:r>
              <w:rPr>
                <w:szCs w:val="20"/>
                <w:lang w:eastAsia="pl-PL"/>
              </w:rPr>
              <w:t>Winda</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18C50BF" w14:textId="7740CD36" w:rsidR="00834304" w:rsidRDefault="00834304" w:rsidP="002D4A32">
            <w:pPr>
              <w:pStyle w:val="Normalny1"/>
              <w:spacing w:before="0" w:line="240" w:lineRule="auto"/>
              <w:jc w:val="left"/>
            </w:pPr>
            <w:r>
              <w:rPr>
                <w:rStyle w:val="Domylnaczcionkaakapitu1"/>
                <w:szCs w:val="20"/>
                <w:lang w:eastAsia="pl-PL"/>
              </w:rPr>
              <w:t>Wymaga się dźwigu osobowego o nośności 1000 kg umożliwiającego przewóz łóżka szpitalnego. Należy zapewnić przestrzeń przed drzwiami wejściowymi do dźwigu z korytarza jak dla dźwigów szpitalnych zgodnie z przepisami techniczno-budowlanymi.</w:t>
            </w:r>
          </w:p>
        </w:tc>
      </w:tr>
      <w:tr w:rsidR="00834304" w:rsidRPr="00BF3A92" w14:paraId="1C7D2662" w14:textId="77777777" w:rsidTr="77C23D06">
        <w:trPr>
          <w:trHeight w:val="576"/>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8ACE5B3" w14:textId="77777777" w:rsidR="00834304" w:rsidRDefault="00834304" w:rsidP="002D4A32">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BF50282" w14:textId="77777777" w:rsidR="00834304" w:rsidRDefault="00834304" w:rsidP="002D4A32">
            <w:pPr>
              <w:pStyle w:val="Normalny1"/>
              <w:spacing w:before="0" w:line="240" w:lineRule="auto"/>
              <w:jc w:val="left"/>
              <w:rPr>
                <w:b/>
                <w:szCs w:val="20"/>
                <w:lang w:eastAsia="pl-PL"/>
              </w:rPr>
            </w:pPr>
            <w:r>
              <w:rPr>
                <w:b/>
                <w:szCs w:val="20"/>
                <w:lang w:eastAsia="pl-PL"/>
              </w:rPr>
              <w:t>Demonstrator</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16E0015" w14:textId="77777777" w:rsidR="00834304" w:rsidRDefault="00834304" w:rsidP="002D4A32">
            <w:pPr>
              <w:pStyle w:val="Normalny1"/>
              <w:spacing w:before="0" w:line="240" w:lineRule="auto"/>
              <w:jc w:val="left"/>
              <w:rPr>
                <w:szCs w:val="20"/>
                <w:lang w:eastAsia="pl-PL"/>
              </w:rPr>
            </w:pPr>
            <w:r>
              <w:rPr>
                <w:szCs w:val="20"/>
                <w:lang w:eastAsia="pl-PL"/>
              </w:rPr>
              <w:t>Wózkownia</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405EAB7" w14:textId="14A7D7F5" w:rsidR="00834304" w:rsidRDefault="00834304" w:rsidP="002D4A32">
            <w:pPr>
              <w:pStyle w:val="Normalny1"/>
              <w:spacing w:before="0" w:line="240" w:lineRule="auto"/>
              <w:jc w:val="left"/>
            </w:pPr>
            <w:r>
              <w:rPr>
                <w:rStyle w:val="Domylnaczcionkaakapitu1"/>
                <w:color w:val="000000"/>
                <w:szCs w:val="20"/>
                <w:lang w:eastAsia="pl-PL"/>
              </w:rPr>
              <w:t xml:space="preserve">Wymaga się pomieszczenia wózkowni na parterze, dostępnego bezpośrednio z wiatrołapu albo holu głównego, o powierzchni co najmniej 20 </w:t>
            </w:r>
            <w:r w:rsidR="00C37C54" w:rsidRPr="00C37C54">
              <w:rPr>
                <w:rStyle w:val="Domylnaczcionkaakapitu1"/>
                <w:color w:val="000000"/>
                <w:szCs w:val="20"/>
                <w:lang w:eastAsia="pl-PL"/>
              </w:rPr>
              <w:t>m</w:t>
            </w:r>
            <w:r w:rsidR="00C37C54" w:rsidRPr="00C37C54">
              <w:rPr>
                <w:rStyle w:val="Domylnaczcionkaakapitu1"/>
                <w:color w:val="000000"/>
                <w:szCs w:val="20"/>
                <w:vertAlign w:val="superscript"/>
                <w:lang w:eastAsia="pl-PL"/>
              </w:rPr>
              <w:t>2</w:t>
            </w:r>
            <w:r>
              <w:rPr>
                <w:rStyle w:val="Domylnaczcionkaakapitu1"/>
                <w:color w:val="000000"/>
                <w:szCs w:val="20"/>
                <w:lang w:eastAsia="pl-PL"/>
              </w:rPr>
              <w:t>. Pomieszczenie powinno mieć ściany i podłogi zmywalne, i być wyposażone w kranik ze złączką i wpust podłogowy podłączony do systemu kanalizacji sanitarnej.</w:t>
            </w:r>
          </w:p>
        </w:tc>
      </w:tr>
      <w:tr w:rsidR="00834304" w:rsidRPr="00BF3A92" w14:paraId="119108E6" w14:textId="77777777" w:rsidTr="77C23D06">
        <w:trPr>
          <w:trHeight w:val="576"/>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83630C8" w14:textId="77777777" w:rsidR="00834304" w:rsidRDefault="00834304" w:rsidP="002D4A32">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1FA1E75" w14:textId="77777777" w:rsidR="00834304" w:rsidRDefault="00834304" w:rsidP="002D4A32">
            <w:pPr>
              <w:pStyle w:val="Normalny1"/>
              <w:spacing w:before="0" w:line="240" w:lineRule="auto"/>
              <w:jc w:val="left"/>
            </w:pPr>
            <w:r>
              <w:rPr>
                <w:b/>
                <w:color w:val="000000"/>
                <w:szCs w:val="20"/>
                <w:lang w:eastAsia="pl-PL"/>
              </w:rPr>
              <w:t>Demonstrator</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36F3204" w14:textId="77777777" w:rsidR="00834304" w:rsidRDefault="00834304" w:rsidP="002D4A32">
            <w:pPr>
              <w:pStyle w:val="Normalny1"/>
              <w:spacing w:before="0" w:line="240" w:lineRule="auto"/>
              <w:jc w:val="left"/>
            </w:pPr>
            <w:r>
              <w:rPr>
                <w:color w:val="000000"/>
                <w:szCs w:val="20"/>
                <w:lang w:eastAsia="pl-PL"/>
              </w:rPr>
              <w:t>M</w:t>
            </w:r>
            <w:r>
              <w:t>iejsce na rowery</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BDE902E" w14:textId="12C7A814" w:rsidR="00834304" w:rsidRDefault="00834304" w:rsidP="002D4A32">
            <w:pPr>
              <w:pStyle w:val="Normalny1"/>
              <w:spacing w:before="0" w:line="240" w:lineRule="auto"/>
              <w:jc w:val="left"/>
            </w:pPr>
            <w:r>
              <w:rPr>
                <w:rStyle w:val="Domylnaczcionkaakapitu1"/>
                <w:color w:val="000000"/>
                <w:szCs w:val="20"/>
                <w:lang w:eastAsia="pl-PL"/>
              </w:rPr>
              <w:t>Należy zapewnić bezpieczne miejsce do odstawiania rowerów w liczbie 30 szt. wyposażone w stojaki na rowery montowane na stałe do ścian lub posadzki – miejscem tym może być wiata lub inna zadaszona przestrzeń w strefie wejściowej budynku. Nawierzchnia utwardzona z zapewnieniem odpływu wody deszczowej i błota na teren wokół budynku lub do kanalizacji.</w:t>
            </w:r>
          </w:p>
        </w:tc>
      </w:tr>
      <w:tr w:rsidR="00834304" w:rsidRPr="00BF3A92" w14:paraId="765AA1B6" w14:textId="77777777" w:rsidTr="77C23D06">
        <w:trPr>
          <w:trHeight w:val="864"/>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40F1296" w14:textId="77777777" w:rsidR="00834304" w:rsidRDefault="00834304" w:rsidP="002D4A32">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148AC5A" w14:textId="77777777" w:rsidR="00834304" w:rsidRDefault="00834304" w:rsidP="002D4A32">
            <w:pPr>
              <w:pStyle w:val="Normalny1"/>
              <w:spacing w:before="0" w:line="240" w:lineRule="auto"/>
              <w:jc w:val="left"/>
              <w:rPr>
                <w:b/>
                <w:szCs w:val="20"/>
                <w:lang w:eastAsia="pl-PL"/>
              </w:rPr>
            </w:pPr>
            <w:r>
              <w:rPr>
                <w:b/>
                <w:szCs w:val="20"/>
                <w:lang w:eastAsia="pl-PL"/>
              </w:rPr>
              <w:t>Demonstrator</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C08EACF" w14:textId="124124A9" w:rsidR="00834304" w:rsidRDefault="00834304" w:rsidP="002D4A32">
            <w:pPr>
              <w:pStyle w:val="Normalny1"/>
              <w:spacing w:before="0" w:line="240" w:lineRule="auto"/>
              <w:jc w:val="left"/>
              <w:rPr>
                <w:szCs w:val="20"/>
                <w:lang w:eastAsia="pl-PL"/>
              </w:rPr>
            </w:pPr>
            <w:r>
              <w:rPr>
                <w:szCs w:val="20"/>
                <w:lang w:eastAsia="pl-PL"/>
              </w:rPr>
              <w:t>Pokój lekarski/</w:t>
            </w:r>
            <w:r w:rsidR="00B47E0A">
              <w:rPr>
                <w:szCs w:val="20"/>
                <w:lang w:eastAsia="pl-PL"/>
              </w:rPr>
              <w:br/>
            </w:r>
            <w:r>
              <w:rPr>
                <w:szCs w:val="20"/>
                <w:lang w:eastAsia="pl-PL"/>
              </w:rPr>
              <w:t>pielęgniarski</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D24F98B" w14:textId="0671A954" w:rsidR="00834304" w:rsidRDefault="00834304" w:rsidP="1F87B4CA">
            <w:pPr>
              <w:pStyle w:val="Normalny1"/>
              <w:spacing w:before="0" w:line="240" w:lineRule="auto"/>
              <w:jc w:val="left"/>
              <w:rPr>
                <w:lang w:eastAsia="pl-PL"/>
              </w:rPr>
            </w:pPr>
            <w:r w:rsidRPr="5DA4011F">
              <w:rPr>
                <w:lang w:eastAsia="pl-PL"/>
              </w:rPr>
              <w:t xml:space="preserve">Wymaga się pomieszczenia na potrzeby opieki medycznej, zgodnie z aktualnymi przepisami technicznymi dotyczącymi pomieszczeń podmiotu wykonującego działalność leczniczą: powierzchnia min. 15 </w:t>
            </w:r>
            <w:r w:rsidR="00C37C54" w:rsidRPr="5DA4011F">
              <w:rPr>
                <w:lang w:eastAsia="pl-PL"/>
              </w:rPr>
              <w:t>m</w:t>
            </w:r>
            <w:r w:rsidR="00C37C54" w:rsidRPr="5DA4011F">
              <w:rPr>
                <w:vertAlign w:val="superscript"/>
                <w:lang w:eastAsia="pl-PL"/>
              </w:rPr>
              <w:t>2</w:t>
            </w:r>
            <w:r w:rsidRPr="5DA4011F">
              <w:rPr>
                <w:lang w:eastAsia="pl-PL"/>
              </w:rPr>
              <w:t xml:space="preserve"> + przedsionki/pomieszczenie na odpadki: razem min. 25 </w:t>
            </w:r>
            <w:r w:rsidR="00C37C54" w:rsidRPr="5DA4011F">
              <w:rPr>
                <w:lang w:eastAsia="pl-PL"/>
              </w:rPr>
              <w:t>m</w:t>
            </w:r>
            <w:r w:rsidR="00C37C54" w:rsidRPr="5DA4011F">
              <w:rPr>
                <w:vertAlign w:val="superscript"/>
                <w:lang w:eastAsia="pl-PL"/>
              </w:rPr>
              <w:t>2</w:t>
            </w:r>
            <w:r w:rsidRPr="5DA4011F">
              <w:rPr>
                <w:lang w:eastAsia="pl-PL"/>
              </w:rPr>
              <w:t xml:space="preserve">. </w:t>
            </w:r>
            <w:r w:rsidRPr="5DA4011F">
              <w:rPr>
                <w:rStyle w:val="Domylnaczcionkaakapitu1"/>
                <w:color w:val="000000" w:themeColor="text1"/>
                <w:lang w:eastAsia="pl-PL"/>
              </w:rPr>
              <w:t>Pomieszczenie należy wyposażyć w biurko o wymiarach minimalnych 150x70</w:t>
            </w:r>
            <w:r w:rsidR="1E36999F" w:rsidRPr="5DA4011F">
              <w:rPr>
                <w:rStyle w:val="Domylnaczcionkaakapitu1"/>
                <w:color w:val="000000" w:themeColor="text1"/>
                <w:lang w:eastAsia="pl-PL"/>
              </w:rPr>
              <w:t xml:space="preserve"> </w:t>
            </w:r>
            <w:r w:rsidRPr="5DA4011F">
              <w:rPr>
                <w:rStyle w:val="Domylnaczcionkaakapitu1"/>
                <w:color w:val="000000" w:themeColor="text1"/>
                <w:lang w:eastAsia="pl-PL"/>
              </w:rPr>
              <w:t>cm, krzesło biurowe, regał min. 120x200</w:t>
            </w:r>
            <w:r w:rsidR="13067BE8" w:rsidRPr="5DA4011F">
              <w:rPr>
                <w:rStyle w:val="Domylnaczcionkaakapitu1"/>
                <w:color w:val="000000" w:themeColor="text1"/>
                <w:lang w:eastAsia="pl-PL"/>
              </w:rPr>
              <w:t xml:space="preserve"> </w:t>
            </w:r>
            <w:r w:rsidRPr="5DA4011F">
              <w:rPr>
                <w:rStyle w:val="Domylnaczcionkaakapitu1"/>
                <w:color w:val="000000" w:themeColor="text1"/>
                <w:lang w:eastAsia="pl-PL"/>
              </w:rPr>
              <w:t>cm, szafę archiwizacyjną zamykaną na klucz.</w:t>
            </w:r>
          </w:p>
        </w:tc>
      </w:tr>
      <w:tr w:rsidR="00834304" w:rsidRPr="00BF3A92" w14:paraId="2ECCFAA2" w14:textId="77777777" w:rsidTr="77C23D06">
        <w:trPr>
          <w:trHeight w:val="576"/>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DFAB709" w14:textId="77777777" w:rsidR="00834304" w:rsidRDefault="00834304" w:rsidP="000D532F">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64C87BE" w14:textId="77777777" w:rsidR="00834304" w:rsidRDefault="00834304" w:rsidP="000D532F">
            <w:pPr>
              <w:pStyle w:val="Normalny1"/>
              <w:spacing w:before="0" w:line="240" w:lineRule="auto"/>
              <w:jc w:val="left"/>
              <w:rPr>
                <w:b/>
                <w:szCs w:val="20"/>
                <w:lang w:eastAsia="pl-PL"/>
              </w:rPr>
            </w:pPr>
            <w:r>
              <w:rPr>
                <w:b/>
                <w:szCs w:val="20"/>
                <w:lang w:eastAsia="pl-PL"/>
              </w:rPr>
              <w:t>Demonstrator</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1007C10" w14:textId="77777777" w:rsidR="00834304" w:rsidRDefault="00834304" w:rsidP="000D532F">
            <w:pPr>
              <w:pStyle w:val="Normalny1"/>
              <w:spacing w:before="0" w:line="240" w:lineRule="auto"/>
              <w:jc w:val="left"/>
              <w:rPr>
                <w:szCs w:val="20"/>
                <w:lang w:eastAsia="pl-PL"/>
              </w:rPr>
            </w:pPr>
            <w:r>
              <w:rPr>
                <w:szCs w:val="20"/>
                <w:lang w:eastAsia="pl-PL"/>
              </w:rPr>
              <w:t>Świetlica</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AA424D7" w14:textId="159446BB" w:rsidR="00834304" w:rsidRDefault="00834304" w:rsidP="1391E3F7">
            <w:pPr>
              <w:pStyle w:val="Normalny1"/>
              <w:spacing w:before="0" w:line="240" w:lineRule="auto"/>
              <w:jc w:val="left"/>
              <w:rPr>
                <w:lang w:eastAsia="pl-PL"/>
              </w:rPr>
            </w:pPr>
            <w:r w:rsidRPr="5DA4011F">
              <w:rPr>
                <w:lang w:eastAsia="pl-PL"/>
              </w:rPr>
              <w:t xml:space="preserve">Wymaga się pomieszczenia świetlicy na parterze o powierzchni co najmniej </w:t>
            </w:r>
            <w:r w:rsidR="7D955927" w:rsidRPr="5DA4011F">
              <w:rPr>
                <w:lang w:eastAsia="pl-PL"/>
              </w:rPr>
              <w:t>7</w:t>
            </w:r>
            <w:r w:rsidRPr="5DA4011F">
              <w:rPr>
                <w:lang w:eastAsia="pl-PL"/>
              </w:rPr>
              <w:t xml:space="preserve">0 </w:t>
            </w:r>
            <w:r w:rsidR="7F9A73E9" w:rsidRPr="5DA4011F">
              <w:rPr>
                <w:lang w:eastAsia="pl-PL"/>
              </w:rPr>
              <w:t>m</w:t>
            </w:r>
            <w:r w:rsidR="7F9A73E9" w:rsidRPr="5DA4011F">
              <w:rPr>
                <w:vertAlign w:val="superscript"/>
                <w:lang w:eastAsia="pl-PL"/>
              </w:rPr>
              <w:t>2</w:t>
            </w:r>
            <w:r w:rsidRPr="5DA4011F">
              <w:rPr>
                <w:lang w:eastAsia="pl-PL"/>
              </w:rPr>
              <w:t>.</w:t>
            </w:r>
          </w:p>
        </w:tc>
      </w:tr>
      <w:tr w:rsidR="00834304" w:rsidRPr="00BF3A92" w14:paraId="61AF8815" w14:textId="77777777" w:rsidTr="77C23D06">
        <w:trPr>
          <w:trHeight w:val="576"/>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8B7E4E8" w14:textId="77777777" w:rsidR="00834304" w:rsidRDefault="00834304" w:rsidP="000D532F">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1D559C6" w14:textId="77777777" w:rsidR="00834304" w:rsidRDefault="00834304" w:rsidP="000D532F">
            <w:pPr>
              <w:pStyle w:val="Normalny1"/>
              <w:spacing w:before="0" w:line="240" w:lineRule="auto"/>
              <w:jc w:val="left"/>
              <w:rPr>
                <w:b/>
                <w:szCs w:val="20"/>
                <w:lang w:eastAsia="pl-PL"/>
              </w:rPr>
            </w:pPr>
            <w:r>
              <w:rPr>
                <w:b/>
                <w:szCs w:val="20"/>
                <w:lang w:eastAsia="pl-PL"/>
              </w:rPr>
              <w:t>Demonstrator</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0E1AAF7" w14:textId="77777777" w:rsidR="00834304" w:rsidRDefault="00834304" w:rsidP="000D532F">
            <w:pPr>
              <w:pStyle w:val="Normalny1"/>
              <w:spacing w:before="0" w:line="240" w:lineRule="auto"/>
              <w:jc w:val="left"/>
              <w:rPr>
                <w:szCs w:val="20"/>
                <w:lang w:eastAsia="pl-PL"/>
              </w:rPr>
            </w:pPr>
            <w:r>
              <w:rPr>
                <w:szCs w:val="20"/>
                <w:lang w:eastAsia="pl-PL"/>
              </w:rPr>
              <w:t>Recepcja</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C689BC0" w14:textId="2E269B48" w:rsidR="00834304" w:rsidRDefault="00834304" w:rsidP="002D4A32">
            <w:pPr>
              <w:pStyle w:val="Normalny1"/>
              <w:spacing w:before="0" w:line="240" w:lineRule="auto"/>
              <w:jc w:val="left"/>
              <w:rPr>
                <w:szCs w:val="20"/>
                <w:lang w:eastAsia="pl-PL"/>
              </w:rPr>
            </w:pPr>
            <w:r>
              <w:rPr>
                <w:szCs w:val="20"/>
                <w:lang w:eastAsia="pl-PL"/>
              </w:rPr>
              <w:t xml:space="preserve">Wymaga się pomieszczenia recepcji w bezpośrednim sąsiedztwie głównego wejścia, o powierzchni co najmniej 15 </w:t>
            </w:r>
            <w:r w:rsidR="00C37C54" w:rsidRPr="00C37C54">
              <w:rPr>
                <w:szCs w:val="20"/>
                <w:lang w:eastAsia="pl-PL"/>
              </w:rPr>
              <w:t>m</w:t>
            </w:r>
            <w:r w:rsidR="00C37C54" w:rsidRPr="00C37C54">
              <w:rPr>
                <w:szCs w:val="20"/>
                <w:vertAlign w:val="superscript"/>
                <w:lang w:eastAsia="pl-PL"/>
              </w:rPr>
              <w:t>2</w:t>
            </w:r>
            <w:r>
              <w:rPr>
                <w:szCs w:val="20"/>
                <w:lang w:eastAsia="pl-PL"/>
              </w:rPr>
              <w:t>.</w:t>
            </w:r>
          </w:p>
        </w:tc>
      </w:tr>
      <w:tr w:rsidR="00834304" w:rsidRPr="00BF3A92" w14:paraId="6FBA878E" w14:textId="77777777" w:rsidTr="77C23D06">
        <w:trPr>
          <w:trHeight w:val="576"/>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6046F1D" w14:textId="77777777" w:rsidR="00834304" w:rsidRDefault="00834304" w:rsidP="002D4A32">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3276B14" w14:textId="77777777" w:rsidR="00834304" w:rsidRDefault="00834304" w:rsidP="002D4A32">
            <w:pPr>
              <w:pStyle w:val="Normalny1"/>
              <w:spacing w:before="0" w:line="240" w:lineRule="auto"/>
              <w:jc w:val="left"/>
              <w:rPr>
                <w:b/>
                <w:szCs w:val="20"/>
                <w:lang w:eastAsia="pl-PL"/>
              </w:rPr>
            </w:pPr>
            <w:r>
              <w:rPr>
                <w:b/>
                <w:szCs w:val="20"/>
                <w:lang w:eastAsia="pl-PL"/>
              </w:rPr>
              <w:t>Demonstrator</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A4392F0" w14:textId="77777777" w:rsidR="00834304" w:rsidRDefault="00834304" w:rsidP="002D4A32">
            <w:pPr>
              <w:pStyle w:val="Normalny1"/>
              <w:spacing w:before="0" w:line="240" w:lineRule="auto"/>
              <w:jc w:val="left"/>
              <w:rPr>
                <w:szCs w:val="20"/>
                <w:lang w:eastAsia="pl-PL"/>
              </w:rPr>
            </w:pPr>
            <w:r>
              <w:rPr>
                <w:szCs w:val="20"/>
                <w:lang w:eastAsia="pl-PL"/>
              </w:rPr>
              <w:t>Pokój administracyjny</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D68F5A0" w14:textId="1ED73BFE" w:rsidR="00834304" w:rsidRDefault="00834304" w:rsidP="002D4A32">
            <w:pPr>
              <w:pStyle w:val="Normalny1"/>
              <w:spacing w:before="0" w:line="240" w:lineRule="auto"/>
              <w:jc w:val="left"/>
            </w:pPr>
            <w:r w:rsidRPr="5DA4011F">
              <w:rPr>
                <w:rStyle w:val="Domylnaczcionkaakapitu1"/>
                <w:color w:val="000000" w:themeColor="text1"/>
                <w:lang w:eastAsia="pl-PL"/>
              </w:rPr>
              <w:t>Wymaga się pomieszczenia administracyjnego o powierzchni użytkowej min. 12</w:t>
            </w:r>
            <w:r w:rsidR="00C37C54" w:rsidRPr="5DA4011F">
              <w:rPr>
                <w:rStyle w:val="Domylnaczcionkaakapitu1"/>
                <w:color w:val="000000" w:themeColor="text1"/>
                <w:lang w:eastAsia="pl-PL"/>
              </w:rPr>
              <w:t>m</w:t>
            </w:r>
            <w:r w:rsidR="00C37C54" w:rsidRPr="5DA4011F">
              <w:rPr>
                <w:rStyle w:val="Domylnaczcionkaakapitu1"/>
                <w:color w:val="000000" w:themeColor="text1"/>
                <w:vertAlign w:val="superscript"/>
                <w:lang w:eastAsia="pl-PL"/>
              </w:rPr>
              <w:t>2</w:t>
            </w:r>
            <w:r w:rsidRPr="5DA4011F">
              <w:rPr>
                <w:rStyle w:val="Domylnaczcionkaakapitu1"/>
                <w:color w:val="000000" w:themeColor="text1"/>
                <w:lang w:eastAsia="pl-PL"/>
              </w:rPr>
              <w:t xml:space="preserve">, dostępnego z dróg komunikacji ogólnej wewnątrz budynku, wyposażonego w wydzieloną toaletę z umywalką, z dostępem światła dziennego, </w:t>
            </w:r>
            <w:r w:rsidRPr="5DA4011F">
              <w:rPr>
                <w:rStyle w:val="Domylnaczcionkaakapitu1"/>
                <w:color w:val="000000" w:themeColor="text1"/>
                <w:lang w:eastAsia="pl-PL"/>
              </w:rPr>
              <w:lastRenderedPageBreak/>
              <w:t xml:space="preserve">odpowiadającego przepisom higieniczno-sanitarnym jak dla miejsca pracy stałej, przeznaczonego do prowadzenia monitoringu bezpieczeństwa i działania instalacji technicznych w budynku poprzez system </w:t>
            </w:r>
            <w:r w:rsidR="001A193D" w:rsidRPr="5DA4011F">
              <w:rPr>
                <w:rStyle w:val="Domylnaczcionkaakapitu1"/>
                <w:color w:val="000000" w:themeColor="text1"/>
                <w:lang w:eastAsia="pl-PL"/>
              </w:rPr>
              <w:t>Building Management System (</w:t>
            </w:r>
            <w:r w:rsidRPr="5DA4011F">
              <w:rPr>
                <w:rStyle w:val="Domylnaczcionkaakapitu1"/>
                <w:color w:val="000000" w:themeColor="text1"/>
                <w:lang w:eastAsia="pl-PL"/>
              </w:rPr>
              <w:t>BMS</w:t>
            </w:r>
            <w:r w:rsidR="001A193D" w:rsidRPr="5DA4011F">
              <w:rPr>
                <w:rStyle w:val="Domylnaczcionkaakapitu1"/>
                <w:color w:val="000000" w:themeColor="text1"/>
                <w:lang w:eastAsia="pl-PL"/>
              </w:rPr>
              <w:t>)</w:t>
            </w:r>
            <w:r w:rsidRPr="5DA4011F">
              <w:rPr>
                <w:rStyle w:val="Domylnaczcionkaakapitu1"/>
                <w:color w:val="000000" w:themeColor="text1"/>
                <w:lang w:eastAsia="pl-PL"/>
              </w:rPr>
              <w:t>. Pomieszczenie należy wyposażyć w stół o wymiarach minimalnych 150x70</w:t>
            </w:r>
            <w:r w:rsidR="16F33F15" w:rsidRPr="5DA4011F">
              <w:rPr>
                <w:rStyle w:val="Domylnaczcionkaakapitu1"/>
                <w:color w:val="000000" w:themeColor="text1"/>
                <w:lang w:eastAsia="pl-PL"/>
              </w:rPr>
              <w:t xml:space="preserve"> </w:t>
            </w:r>
            <w:r w:rsidRPr="5DA4011F">
              <w:rPr>
                <w:rStyle w:val="Domylnaczcionkaakapitu1"/>
                <w:color w:val="000000" w:themeColor="text1"/>
                <w:lang w:eastAsia="pl-PL"/>
              </w:rPr>
              <w:t>cm, krzesło biurowe, regał min. 120x200</w:t>
            </w:r>
            <w:r w:rsidR="5BEEB09F" w:rsidRPr="5DA4011F">
              <w:rPr>
                <w:rStyle w:val="Domylnaczcionkaakapitu1"/>
                <w:color w:val="000000" w:themeColor="text1"/>
                <w:lang w:eastAsia="pl-PL"/>
              </w:rPr>
              <w:t xml:space="preserve"> </w:t>
            </w:r>
            <w:r w:rsidRPr="5DA4011F">
              <w:rPr>
                <w:rStyle w:val="Domylnaczcionkaakapitu1"/>
                <w:color w:val="000000" w:themeColor="text1"/>
                <w:lang w:eastAsia="pl-PL"/>
              </w:rPr>
              <w:t>cm, szafę archiwizacyjną zamykaną na klucz, komputer stacjonarny z ekranem.</w:t>
            </w:r>
          </w:p>
        </w:tc>
      </w:tr>
      <w:tr w:rsidR="00834304" w:rsidRPr="00BF3A92" w14:paraId="53ACED6D" w14:textId="77777777" w:rsidTr="77C23D06">
        <w:trPr>
          <w:trHeight w:val="576"/>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61EF32B8" w14:textId="77777777" w:rsidR="00834304" w:rsidRDefault="00834304" w:rsidP="002D4A32">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079987B" w14:textId="77777777" w:rsidR="00834304" w:rsidRDefault="00834304" w:rsidP="002D4A32">
            <w:pPr>
              <w:pStyle w:val="Normalny1"/>
              <w:spacing w:before="0" w:line="240" w:lineRule="auto"/>
              <w:jc w:val="left"/>
              <w:rPr>
                <w:b/>
                <w:szCs w:val="20"/>
                <w:lang w:eastAsia="pl-PL"/>
              </w:rPr>
            </w:pPr>
            <w:r>
              <w:rPr>
                <w:b/>
                <w:szCs w:val="20"/>
                <w:lang w:eastAsia="pl-PL"/>
              </w:rPr>
              <w:t>Demonstrator</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3DB8624" w14:textId="77777777" w:rsidR="00834304" w:rsidRDefault="00834304" w:rsidP="002D4A32">
            <w:pPr>
              <w:pStyle w:val="Normalny1"/>
              <w:spacing w:before="0" w:line="240" w:lineRule="auto"/>
              <w:jc w:val="left"/>
              <w:rPr>
                <w:szCs w:val="20"/>
                <w:lang w:eastAsia="pl-PL"/>
              </w:rPr>
            </w:pPr>
            <w:r>
              <w:rPr>
                <w:szCs w:val="20"/>
                <w:lang w:eastAsia="pl-PL"/>
              </w:rPr>
              <w:t>Toalety ogólnodostępne</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7B5FCA7" w14:textId="2FAB85B1" w:rsidR="00834304" w:rsidRDefault="00834304" w:rsidP="1F87B4CA">
            <w:pPr>
              <w:pStyle w:val="Normalny1"/>
              <w:spacing w:before="0" w:line="240" w:lineRule="auto"/>
              <w:jc w:val="left"/>
              <w:rPr>
                <w:lang w:eastAsia="pl-PL"/>
              </w:rPr>
            </w:pPr>
            <w:r w:rsidRPr="5DA4011F">
              <w:rPr>
                <w:lang w:eastAsia="pl-PL"/>
              </w:rPr>
              <w:t xml:space="preserve">Wymaga się pomieszczenia toalet ogólnodostępnych w sąsiedztwie głównego wejścia do budynku, o łącznej powierzchni co najmniej 20 </w:t>
            </w:r>
            <w:r w:rsidR="00C37C54" w:rsidRPr="5DA4011F">
              <w:rPr>
                <w:lang w:eastAsia="pl-PL"/>
              </w:rPr>
              <w:t>m</w:t>
            </w:r>
            <w:r w:rsidR="00C37C54" w:rsidRPr="5DA4011F">
              <w:rPr>
                <w:vertAlign w:val="superscript"/>
                <w:lang w:eastAsia="pl-PL"/>
              </w:rPr>
              <w:t>2</w:t>
            </w:r>
            <w:r w:rsidR="5DA824D4" w:rsidRPr="5DA4011F">
              <w:rPr>
                <w:vertAlign w:val="superscript"/>
                <w:lang w:eastAsia="pl-PL"/>
              </w:rPr>
              <w:t>.</w:t>
            </w:r>
            <w:r w:rsidRPr="5DA4011F">
              <w:rPr>
                <w:lang w:eastAsia="pl-PL"/>
              </w:rPr>
              <w:t xml:space="preserve"> Wymagana min. 1 toaleta dostępna dla osób niepełnosprawnych, kobiet i mężczyzn, obejmująca: zestaw poręczy i uchwytów dla niepełnosprawnego, misę ustępową i umywalkę dla niepełnosprawnego, 2 umywalki, 2 misy ustępowe, 1 pisuar.</w:t>
            </w:r>
          </w:p>
        </w:tc>
      </w:tr>
      <w:tr w:rsidR="00834304" w:rsidRPr="00BF3A92" w14:paraId="1CEF3A90" w14:textId="77777777" w:rsidTr="77C23D06">
        <w:trPr>
          <w:trHeight w:val="288"/>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C1D3ED9" w14:textId="77777777" w:rsidR="00834304" w:rsidRDefault="00834304" w:rsidP="002D4A32">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900D2E9" w14:textId="77777777" w:rsidR="00834304" w:rsidRDefault="00834304" w:rsidP="002D4A32">
            <w:pPr>
              <w:pStyle w:val="Normalny1"/>
              <w:spacing w:before="0" w:line="240" w:lineRule="auto"/>
              <w:jc w:val="left"/>
              <w:rPr>
                <w:b/>
                <w:szCs w:val="20"/>
                <w:lang w:eastAsia="pl-PL"/>
              </w:rPr>
            </w:pPr>
            <w:r>
              <w:rPr>
                <w:b/>
                <w:szCs w:val="20"/>
                <w:lang w:eastAsia="pl-PL"/>
              </w:rPr>
              <w:t>Demonstrator</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FA82ACF" w14:textId="77777777" w:rsidR="00834304" w:rsidRDefault="00834304" w:rsidP="002D4A32">
            <w:pPr>
              <w:pStyle w:val="Normalny1"/>
              <w:spacing w:before="0" w:line="240" w:lineRule="auto"/>
              <w:jc w:val="left"/>
              <w:rPr>
                <w:szCs w:val="20"/>
                <w:lang w:eastAsia="pl-PL"/>
              </w:rPr>
            </w:pPr>
            <w:r>
              <w:rPr>
                <w:szCs w:val="20"/>
                <w:lang w:eastAsia="pl-PL"/>
              </w:rPr>
              <w:t>Wiatrołap</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17F0BE8" w14:textId="676C23D1" w:rsidR="00834304" w:rsidRDefault="00834304" w:rsidP="002D4A32">
            <w:pPr>
              <w:pStyle w:val="Normalny1"/>
              <w:spacing w:before="0" w:line="240" w:lineRule="auto"/>
              <w:jc w:val="left"/>
            </w:pPr>
            <w:r>
              <w:rPr>
                <w:rStyle w:val="Domylnaczcionkaakapitu1"/>
                <w:color w:val="000000"/>
                <w:szCs w:val="20"/>
                <w:lang w:eastAsia="pl-PL"/>
              </w:rPr>
              <w:t xml:space="preserve">Wymaga się pomieszczenia wiatrołapu przy wejściu głównym do budynku o powierzchni co najmniej 5 </w:t>
            </w:r>
            <w:r w:rsidR="00C37C54" w:rsidRPr="00C37C54">
              <w:rPr>
                <w:rStyle w:val="Domylnaczcionkaakapitu1"/>
                <w:color w:val="000000"/>
                <w:szCs w:val="20"/>
                <w:lang w:eastAsia="pl-PL"/>
              </w:rPr>
              <w:t>m</w:t>
            </w:r>
            <w:r w:rsidR="00C37C54" w:rsidRPr="00C37C54">
              <w:rPr>
                <w:rStyle w:val="Domylnaczcionkaakapitu1"/>
                <w:color w:val="000000"/>
                <w:szCs w:val="20"/>
                <w:vertAlign w:val="superscript"/>
                <w:lang w:eastAsia="pl-PL"/>
              </w:rPr>
              <w:t>2</w:t>
            </w:r>
            <w:r>
              <w:rPr>
                <w:rStyle w:val="Domylnaczcionkaakapitu1"/>
                <w:color w:val="000000"/>
                <w:szCs w:val="20"/>
                <w:lang w:eastAsia="pl-PL"/>
              </w:rPr>
              <w:t xml:space="preserve">. </w:t>
            </w:r>
          </w:p>
        </w:tc>
      </w:tr>
      <w:tr w:rsidR="00834304" w:rsidRPr="00BF3A92" w14:paraId="5F03D8B9" w14:textId="77777777" w:rsidTr="77C23D06">
        <w:trPr>
          <w:trHeight w:val="287"/>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0A6579E" w14:textId="77777777" w:rsidR="00834304" w:rsidRDefault="00834304" w:rsidP="002D4A32">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87C0FCF" w14:textId="77777777" w:rsidR="00834304" w:rsidRDefault="00834304" w:rsidP="002D4A32">
            <w:pPr>
              <w:pStyle w:val="Normalny1"/>
              <w:spacing w:before="0" w:line="240" w:lineRule="auto"/>
              <w:jc w:val="left"/>
              <w:rPr>
                <w:b/>
                <w:szCs w:val="20"/>
                <w:lang w:eastAsia="pl-PL"/>
              </w:rPr>
            </w:pPr>
            <w:r>
              <w:rPr>
                <w:b/>
                <w:szCs w:val="20"/>
                <w:lang w:eastAsia="pl-PL"/>
              </w:rPr>
              <w:t>Demonstrator</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A772FA6" w14:textId="77777777" w:rsidR="00834304" w:rsidRDefault="00834304" w:rsidP="002D4A32">
            <w:pPr>
              <w:pStyle w:val="Normalny1"/>
              <w:spacing w:before="0" w:line="240" w:lineRule="auto"/>
              <w:jc w:val="left"/>
              <w:rPr>
                <w:szCs w:val="20"/>
                <w:lang w:eastAsia="pl-PL"/>
              </w:rPr>
            </w:pPr>
            <w:r>
              <w:rPr>
                <w:szCs w:val="20"/>
                <w:lang w:eastAsia="pl-PL"/>
              </w:rPr>
              <w:t>Hol ogólnodostępny</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96BB6AB" w14:textId="33A61937" w:rsidR="00834304" w:rsidRDefault="00834304" w:rsidP="002D4A32">
            <w:pPr>
              <w:pStyle w:val="Normalny1"/>
              <w:spacing w:before="0" w:line="240" w:lineRule="auto"/>
              <w:jc w:val="left"/>
            </w:pPr>
            <w:r>
              <w:rPr>
                <w:rStyle w:val="Domylnaczcionkaakapitu1"/>
                <w:color w:val="000000"/>
                <w:szCs w:val="20"/>
                <w:lang w:eastAsia="pl-PL"/>
              </w:rPr>
              <w:t xml:space="preserve">Wymaga się pomieszczenia holu w bezpośrednim sąsiedztwie głównego wejścia o powierzchni co najmniej 25 </w:t>
            </w:r>
            <w:r w:rsidR="00C37C54" w:rsidRPr="00C37C54">
              <w:rPr>
                <w:rStyle w:val="Domylnaczcionkaakapitu1"/>
                <w:color w:val="000000"/>
                <w:szCs w:val="20"/>
                <w:lang w:eastAsia="pl-PL"/>
              </w:rPr>
              <w:t>m</w:t>
            </w:r>
            <w:r w:rsidR="00C37C54" w:rsidRPr="00C37C54">
              <w:rPr>
                <w:rStyle w:val="Domylnaczcionkaakapitu1"/>
                <w:color w:val="000000"/>
                <w:szCs w:val="20"/>
                <w:vertAlign w:val="superscript"/>
                <w:lang w:eastAsia="pl-PL"/>
              </w:rPr>
              <w:t>2</w:t>
            </w:r>
            <w:r>
              <w:rPr>
                <w:rStyle w:val="Domylnaczcionkaakapitu1"/>
                <w:color w:val="000000"/>
                <w:szCs w:val="20"/>
                <w:lang w:eastAsia="pl-PL"/>
              </w:rPr>
              <w:t xml:space="preserve">. </w:t>
            </w:r>
          </w:p>
        </w:tc>
      </w:tr>
      <w:tr w:rsidR="00834304" w:rsidRPr="00BF3A92" w14:paraId="0FEDB55A" w14:textId="77777777" w:rsidTr="77C23D06">
        <w:trPr>
          <w:trHeight w:val="135"/>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319E287E" w14:textId="77777777" w:rsidR="00834304" w:rsidRDefault="00834304" w:rsidP="002D4A32">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B844A35" w14:textId="77777777" w:rsidR="00834304" w:rsidRDefault="00834304" w:rsidP="002D4A32">
            <w:pPr>
              <w:pStyle w:val="Normalny1"/>
              <w:spacing w:before="0" w:line="240" w:lineRule="auto"/>
              <w:jc w:val="left"/>
              <w:rPr>
                <w:b/>
                <w:szCs w:val="20"/>
                <w:lang w:eastAsia="pl-PL"/>
              </w:rPr>
            </w:pPr>
            <w:r>
              <w:rPr>
                <w:b/>
                <w:szCs w:val="20"/>
                <w:lang w:eastAsia="pl-PL"/>
              </w:rPr>
              <w:t>Demonstrator</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D1FA454" w14:textId="77777777" w:rsidR="00834304" w:rsidRDefault="00834304" w:rsidP="002D4A32">
            <w:pPr>
              <w:pStyle w:val="Normalny1"/>
              <w:spacing w:before="0" w:line="240" w:lineRule="auto"/>
              <w:jc w:val="left"/>
              <w:rPr>
                <w:szCs w:val="20"/>
                <w:lang w:eastAsia="pl-PL"/>
              </w:rPr>
            </w:pPr>
            <w:r>
              <w:rPr>
                <w:szCs w:val="20"/>
                <w:lang w:eastAsia="pl-PL"/>
              </w:rPr>
              <w:t>Hol ogólnodostępny</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1EFF287" w14:textId="252F3BEF" w:rsidR="00834304" w:rsidRDefault="00834304" w:rsidP="002D4A32">
            <w:pPr>
              <w:pStyle w:val="Normalny1"/>
              <w:spacing w:before="0" w:line="240" w:lineRule="auto"/>
              <w:jc w:val="left"/>
              <w:rPr>
                <w:color w:val="000000"/>
                <w:szCs w:val="20"/>
                <w:lang w:eastAsia="pl-PL"/>
              </w:rPr>
            </w:pPr>
            <w:r>
              <w:rPr>
                <w:color w:val="000000"/>
                <w:szCs w:val="20"/>
                <w:lang w:eastAsia="pl-PL"/>
              </w:rPr>
              <w:t>Hol powinien być wyposażony w lustro, zestaw wypoczynkowy (dwa fotele ze stolikiem).</w:t>
            </w:r>
          </w:p>
        </w:tc>
      </w:tr>
      <w:tr w:rsidR="00834304" w:rsidRPr="00BF3A92" w14:paraId="5E97A1CA" w14:textId="77777777" w:rsidTr="77C23D06">
        <w:trPr>
          <w:trHeight w:val="576"/>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D52F020" w14:textId="77777777" w:rsidR="00834304" w:rsidRDefault="00834304" w:rsidP="002D4A32">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1D2B877" w14:textId="77777777" w:rsidR="00834304" w:rsidRDefault="00834304" w:rsidP="002D4A32">
            <w:pPr>
              <w:pStyle w:val="Normalny1"/>
              <w:spacing w:before="0" w:line="240" w:lineRule="auto"/>
              <w:jc w:val="left"/>
              <w:rPr>
                <w:b/>
                <w:szCs w:val="20"/>
                <w:lang w:eastAsia="pl-PL"/>
              </w:rPr>
            </w:pPr>
            <w:r>
              <w:rPr>
                <w:b/>
                <w:szCs w:val="20"/>
                <w:lang w:eastAsia="pl-PL"/>
              </w:rPr>
              <w:t>Demonstrator</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BFB99F3" w14:textId="77777777" w:rsidR="00834304" w:rsidRDefault="00834304" w:rsidP="002D4A32">
            <w:pPr>
              <w:pStyle w:val="Normalny1"/>
              <w:spacing w:before="0" w:line="240" w:lineRule="auto"/>
              <w:jc w:val="left"/>
              <w:rPr>
                <w:szCs w:val="20"/>
                <w:lang w:eastAsia="pl-PL"/>
              </w:rPr>
            </w:pPr>
            <w:r>
              <w:rPr>
                <w:szCs w:val="20"/>
                <w:lang w:eastAsia="pl-PL"/>
              </w:rPr>
              <w:t>Pomieszczenie techniczne</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E4DEE9F" w14:textId="77777777" w:rsidR="00834304" w:rsidRDefault="00834304" w:rsidP="002D4A32">
            <w:pPr>
              <w:pStyle w:val="Normalny1"/>
              <w:spacing w:before="0" w:line="240" w:lineRule="auto"/>
              <w:jc w:val="left"/>
            </w:pPr>
            <w:r>
              <w:rPr>
                <w:rStyle w:val="Domylnaczcionkaakapitu1"/>
                <w:color w:val="000000"/>
                <w:szCs w:val="20"/>
                <w:lang w:eastAsia="pl-PL"/>
              </w:rPr>
              <w:t xml:space="preserve">Wymaga się pomieszczenia technicznego na parterze </w:t>
            </w:r>
            <w:r>
              <w:t>o najmniejszej powierzchni zapewniającej ergonomikę użytkowania, dostęp do wszystkich urządzeń i serwisowanie oraz ich ewentualną wymianę.</w:t>
            </w:r>
            <w:r>
              <w:rPr>
                <w:rStyle w:val="Domylnaczcionkaakapitu1"/>
                <w:color w:val="000000"/>
                <w:szCs w:val="20"/>
                <w:lang w:eastAsia="pl-PL"/>
              </w:rPr>
              <w:t xml:space="preserve"> Pomieszczenie należy wykończyć posadzką techniczną o klasie antypoślizgowości co najmniej R11, odporną zabrudzenia chemiczne. Ściany wykończone materiałem łatwozmywalnym, zabezpieczone przed wilgocią.</w:t>
            </w:r>
          </w:p>
        </w:tc>
      </w:tr>
      <w:tr w:rsidR="00834304" w:rsidRPr="00BF3A92" w14:paraId="5749C055" w14:textId="77777777" w:rsidTr="77C23D06">
        <w:trPr>
          <w:trHeight w:val="576"/>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A26A74F" w14:textId="77777777" w:rsidR="00834304" w:rsidRDefault="00834304" w:rsidP="002D4A32">
            <w:pPr>
              <w:pStyle w:val="Akapitzlist1"/>
              <w:numPr>
                <w:ilvl w:val="0"/>
                <w:numId w:val="10"/>
              </w:numPr>
              <w:spacing w:before="0" w:line="240" w:lineRule="auto"/>
              <w:ind w:left="0" w:firstLine="0"/>
              <w:jc w:val="left"/>
              <w:rPr>
                <w:rFonts w:cs="Calibri"/>
                <w:b/>
                <w:bCs/>
                <w:color w:val="000000"/>
                <w:szCs w:val="20"/>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7ED753D" w14:textId="77777777" w:rsidR="00834304" w:rsidRDefault="00834304" w:rsidP="002D4A32">
            <w:pPr>
              <w:pStyle w:val="Normalny1"/>
              <w:spacing w:before="0" w:line="240" w:lineRule="auto"/>
              <w:jc w:val="left"/>
            </w:pPr>
            <w:r>
              <w:rPr>
                <w:b/>
                <w:color w:val="000000"/>
                <w:szCs w:val="20"/>
                <w:lang w:eastAsia="pl-PL"/>
              </w:rPr>
              <w:t>Demonstrator</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BB78299" w14:textId="77777777" w:rsidR="00834304" w:rsidRDefault="00834304" w:rsidP="002D4A32">
            <w:pPr>
              <w:pStyle w:val="Normalny1"/>
              <w:spacing w:before="0" w:line="240" w:lineRule="auto"/>
              <w:jc w:val="left"/>
            </w:pPr>
            <w:r>
              <w:rPr>
                <w:color w:val="000000"/>
                <w:szCs w:val="20"/>
                <w:lang w:eastAsia="pl-PL"/>
              </w:rPr>
              <w:t>Standard wykończenia</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A19EE77" w14:textId="6AE6B77C" w:rsidR="00834304" w:rsidRDefault="00834304" w:rsidP="002D4A32">
            <w:pPr>
              <w:pStyle w:val="Normalny1"/>
              <w:spacing w:before="0" w:line="240" w:lineRule="auto"/>
              <w:jc w:val="left"/>
            </w:pPr>
            <w:r>
              <w:rPr>
                <w:color w:val="000000"/>
                <w:szCs w:val="20"/>
                <w:lang w:eastAsia="pl-PL"/>
              </w:rPr>
              <w:t>Wymaga się wykonania wszystkich pomieszczeń w budynku z wykończoną podłogą, pomalowanymi powierzchniami ścian i sufitów, kompletną stolarką lub ślusarką drzwiową i okienną, kompletnymi instalacjami wewnętrznymi oraz urządzeniami budowlanymi zapewniającymi możliwość funkcjonowania budynku zgodnie z przeznaczeniem, a także docelowym zagospodarowaniem terenu.</w:t>
            </w:r>
          </w:p>
        </w:tc>
      </w:tr>
      <w:tr w:rsidR="00834304" w:rsidRPr="00BF3A92" w14:paraId="569C1863" w14:textId="77777777" w:rsidTr="77C23D06">
        <w:trPr>
          <w:trHeight w:val="576"/>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43645F69" w14:textId="77777777" w:rsidR="00834304" w:rsidRDefault="00834304" w:rsidP="002D4A32">
            <w:pPr>
              <w:pStyle w:val="Akapitzlist1"/>
              <w:numPr>
                <w:ilvl w:val="0"/>
                <w:numId w:val="10"/>
              </w:numPr>
              <w:spacing w:before="0" w:line="240" w:lineRule="auto"/>
              <w:ind w:left="0" w:firstLine="0"/>
              <w:jc w:val="left"/>
              <w:rPr>
                <w:rFonts w:cs="Calibri"/>
                <w:b/>
                <w:bCs/>
                <w:color w:val="000000"/>
                <w:szCs w:val="20"/>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CAD1383" w14:textId="77777777" w:rsidR="00834304" w:rsidRDefault="00834304" w:rsidP="002D4A32">
            <w:pPr>
              <w:pStyle w:val="Normalny1"/>
              <w:spacing w:before="0" w:line="240" w:lineRule="auto"/>
              <w:jc w:val="left"/>
              <w:rPr>
                <w:b/>
                <w:szCs w:val="20"/>
                <w:lang w:eastAsia="pl-PL"/>
              </w:rPr>
            </w:pPr>
            <w:r>
              <w:rPr>
                <w:b/>
                <w:szCs w:val="20"/>
                <w:lang w:eastAsia="pl-PL"/>
              </w:rPr>
              <w:t>Demonstrator</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6D276AA" w14:textId="77777777" w:rsidR="00834304" w:rsidRDefault="00834304" w:rsidP="002D4A32">
            <w:pPr>
              <w:pStyle w:val="Normalny1"/>
              <w:spacing w:before="0" w:line="240" w:lineRule="auto"/>
              <w:jc w:val="left"/>
              <w:rPr>
                <w:szCs w:val="20"/>
                <w:lang w:eastAsia="pl-PL"/>
              </w:rPr>
            </w:pPr>
            <w:r>
              <w:rPr>
                <w:szCs w:val="20"/>
                <w:lang w:eastAsia="pl-PL"/>
              </w:rPr>
              <w:t>Podłoga w mieszkaniach</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31F04CB" w14:textId="15B5C08C" w:rsidR="00834304" w:rsidRDefault="00834304" w:rsidP="00081A68">
            <w:pPr>
              <w:pStyle w:val="Tekstkomentarza"/>
            </w:pPr>
            <w:r>
              <w:rPr>
                <w:rStyle w:val="Domylnaczcionkaakapitu1"/>
                <w:color w:val="000000"/>
                <w:lang w:eastAsia="pl-PL"/>
              </w:rPr>
              <w:t xml:space="preserve">Wymaga się wykończenia posadzek we wszystkich mieszkaniach wraz z listwami przypodłogowymi, dylatacyjnymi. </w:t>
            </w:r>
            <w:r>
              <w:t>Należy unikać progów wewnątrz lokalu mieszkania poza progiem w drzwiach wejściowych</w:t>
            </w:r>
            <w:r>
              <w:rPr>
                <w:rStyle w:val="Domylnaczcionkaakapitu1"/>
                <w:color w:val="000000"/>
                <w:lang w:eastAsia="pl-PL"/>
              </w:rPr>
              <w:t xml:space="preserve">. Posadzka musi być równa i gładka, zgodnie z aktualnymi normami technicznymi dotyczącymi dopuszczalnych odchyłek wymiarowych. W salonie i sypialniach wymagana </w:t>
            </w:r>
            <w:r>
              <w:t xml:space="preserve">klepka/deska podłogowa lita lub warstwowa z wierzchnią warstwa drewna min 4 mm, </w:t>
            </w:r>
            <w:r>
              <w:rPr>
                <w:rStyle w:val="Domylnaczcionkaakapitu1"/>
                <w:color w:val="000000"/>
                <w:lang w:eastAsia="pl-PL"/>
              </w:rPr>
              <w:t>w WC i łazience wymagana posadzka ceramiczna, antypoślizgowa min. R10, w kuchni lub aneksach kuchennych posadzka ceramiczna, antypoślizgowa min. R10.</w:t>
            </w:r>
            <w:ins w:id="21" w:author="Autor">
              <w:r w:rsidR="000F42AB">
                <w:t xml:space="preserve"> </w:t>
              </w:r>
              <w:r w:rsidR="000F42AB" w:rsidRPr="000F42AB">
                <w:rPr>
                  <w:rStyle w:val="Domylnaczcionkaakapitu1"/>
                  <w:color w:val="000000"/>
                  <w:lang w:eastAsia="pl-PL"/>
                </w:rPr>
                <w:t>Zamiast posadzek ceramicznych można zastosować wylewki jednorodne.</w:t>
              </w:r>
            </w:ins>
          </w:p>
        </w:tc>
      </w:tr>
      <w:tr w:rsidR="00834304" w:rsidRPr="00BF3A92" w14:paraId="7B188573" w14:textId="77777777" w:rsidTr="77C23D06">
        <w:trPr>
          <w:trHeight w:val="576"/>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3D606269" w14:textId="77777777" w:rsidR="00834304" w:rsidRDefault="00834304" w:rsidP="002D4A32">
            <w:pPr>
              <w:pStyle w:val="Akapitzlist1"/>
              <w:numPr>
                <w:ilvl w:val="0"/>
                <w:numId w:val="10"/>
              </w:numPr>
              <w:spacing w:before="0" w:line="240" w:lineRule="auto"/>
              <w:ind w:left="0" w:firstLine="0"/>
              <w:jc w:val="left"/>
              <w:rPr>
                <w:rFonts w:cs="Calibri"/>
                <w:b/>
                <w:bCs/>
                <w:color w:val="000000"/>
                <w:szCs w:val="20"/>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5AC24D2" w14:textId="77777777" w:rsidR="00834304" w:rsidRDefault="00834304" w:rsidP="002D4A32">
            <w:pPr>
              <w:pStyle w:val="Normalny1"/>
              <w:spacing w:before="0" w:line="240" w:lineRule="auto"/>
              <w:jc w:val="left"/>
              <w:rPr>
                <w:b/>
                <w:szCs w:val="20"/>
                <w:lang w:eastAsia="pl-PL"/>
              </w:rPr>
            </w:pPr>
            <w:r>
              <w:rPr>
                <w:b/>
                <w:szCs w:val="20"/>
                <w:lang w:eastAsia="pl-PL"/>
              </w:rPr>
              <w:t>Demonstrator</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80D5B7D" w14:textId="029A430F" w:rsidR="00834304" w:rsidRDefault="00834304" w:rsidP="002D4A32">
            <w:pPr>
              <w:pStyle w:val="Normalny1"/>
              <w:spacing w:before="0" w:line="240" w:lineRule="auto"/>
              <w:jc w:val="left"/>
              <w:rPr>
                <w:szCs w:val="20"/>
                <w:lang w:eastAsia="pl-PL"/>
              </w:rPr>
            </w:pPr>
            <w:r>
              <w:rPr>
                <w:szCs w:val="20"/>
                <w:lang w:eastAsia="pl-PL"/>
              </w:rPr>
              <w:t>Ściany działowe i sufity w mieszkaniach</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37BA407" w14:textId="77777777" w:rsidR="00834304" w:rsidRDefault="00834304" w:rsidP="002D4A32">
            <w:pPr>
              <w:pStyle w:val="Normalny1"/>
              <w:spacing w:before="0" w:line="240" w:lineRule="auto"/>
              <w:jc w:val="left"/>
            </w:pPr>
            <w:r>
              <w:rPr>
                <w:rStyle w:val="Domylnaczcionkaakapitu1"/>
                <w:szCs w:val="20"/>
                <w:lang w:eastAsia="pl-PL"/>
              </w:rPr>
              <w:t xml:space="preserve">Wymaga się wykończenia powierzchni ścian i sufitów we wszystkich mieszkaniach w sposób, który umożliwi mycie i usuwanie zabrudzeń: farba niskoemisyjna z zerową zawartością LZO, pigment do barwieni również z niską zawartością LZO, wysoka odporność na ścieranie i szorowanie na mokro - I klasa wg PN-EN ISO 13300:2003. Posadzki i sufity mają być </w:t>
            </w:r>
            <w:r>
              <w:rPr>
                <w:rStyle w:val="Domylnaczcionkaakapitu1"/>
                <w:color w:val="000000"/>
                <w:szCs w:val="20"/>
                <w:lang w:eastAsia="pl-PL"/>
              </w:rPr>
              <w:t>równe i gładkie, zgodnie z aktualnymi normami technicznymi dotyczącymi dopuszczalnych odchyłek wymiarowych.</w:t>
            </w:r>
          </w:p>
        </w:tc>
      </w:tr>
      <w:tr w:rsidR="00834304" w:rsidRPr="00BF3A92" w14:paraId="1ABFF0BF" w14:textId="77777777" w:rsidTr="77C23D06">
        <w:trPr>
          <w:trHeight w:val="576"/>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6C4803D" w14:textId="77777777" w:rsidR="00834304" w:rsidRDefault="00834304" w:rsidP="002D4A32">
            <w:pPr>
              <w:pStyle w:val="Akapitzlist1"/>
              <w:numPr>
                <w:ilvl w:val="0"/>
                <w:numId w:val="10"/>
              </w:numPr>
              <w:spacing w:before="0" w:line="240" w:lineRule="auto"/>
              <w:ind w:left="0" w:firstLine="0"/>
              <w:jc w:val="left"/>
              <w:rPr>
                <w:rFonts w:cs="Calibri"/>
                <w:b/>
                <w:bCs/>
                <w:color w:val="000000"/>
                <w:szCs w:val="20"/>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B78A0EA" w14:textId="77777777" w:rsidR="00834304" w:rsidRDefault="00834304" w:rsidP="002D4A32">
            <w:pPr>
              <w:pStyle w:val="Normalny1"/>
              <w:spacing w:before="0" w:line="240" w:lineRule="auto"/>
              <w:jc w:val="left"/>
              <w:rPr>
                <w:b/>
                <w:szCs w:val="20"/>
                <w:lang w:eastAsia="pl-PL"/>
              </w:rPr>
            </w:pPr>
            <w:r>
              <w:rPr>
                <w:b/>
                <w:szCs w:val="20"/>
                <w:lang w:eastAsia="pl-PL"/>
              </w:rPr>
              <w:t>Demonstrator</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DC21B7C" w14:textId="77777777" w:rsidR="00834304" w:rsidRDefault="00834304" w:rsidP="002D4A32">
            <w:pPr>
              <w:pStyle w:val="Normalny1"/>
              <w:spacing w:before="0" w:line="240" w:lineRule="auto"/>
              <w:jc w:val="left"/>
              <w:rPr>
                <w:szCs w:val="20"/>
                <w:lang w:eastAsia="pl-PL"/>
              </w:rPr>
            </w:pPr>
            <w:r>
              <w:rPr>
                <w:szCs w:val="20"/>
                <w:lang w:eastAsia="pl-PL"/>
              </w:rPr>
              <w:t>Drzwi wejściowe do mieszkań</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36396F9" w14:textId="774CD027" w:rsidR="00834304" w:rsidRDefault="00834304" w:rsidP="002D4A32">
            <w:pPr>
              <w:pStyle w:val="Normalny1"/>
              <w:spacing w:before="0" w:line="240" w:lineRule="auto"/>
              <w:jc w:val="left"/>
            </w:pPr>
            <w:r w:rsidRPr="5DA4011F">
              <w:rPr>
                <w:rStyle w:val="Domylnaczcionkaakapitu1"/>
                <w:lang w:eastAsia="pl-PL"/>
              </w:rPr>
              <w:t>Wymaga się drzwi wejściowych jednoskrzydłowych do każdego mieszkania w komplecie z ościeżnicą progiem zapewniające bezpieczny dostęp do lokalu; drzwi w 3 klasie odporności na włamanie (PN-EN 1627:2012P; wizjer szerokokątny, zamek atestowany.</w:t>
            </w:r>
            <w:r>
              <w:br/>
            </w:r>
            <w:r w:rsidRPr="5DA4011F">
              <w:rPr>
                <w:rStyle w:val="Domylnaczcionkaakapitu1"/>
                <w:lang w:eastAsia="pl-PL"/>
              </w:rPr>
              <w:t>Ud= &lt; 1,3 W/(</w:t>
            </w:r>
            <w:r w:rsidR="7F9A73E9" w:rsidRPr="5DA4011F">
              <w:rPr>
                <w:rStyle w:val="Domylnaczcionkaakapitu1"/>
                <w:lang w:eastAsia="pl-PL"/>
              </w:rPr>
              <w:t>m</w:t>
            </w:r>
            <w:r w:rsidR="7F9A73E9" w:rsidRPr="5DA4011F">
              <w:rPr>
                <w:rStyle w:val="Domylnaczcionkaakapitu1"/>
                <w:vertAlign w:val="superscript"/>
                <w:lang w:eastAsia="pl-PL"/>
              </w:rPr>
              <w:t>2</w:t>
            </w:r>
            <w:r w:rsidRPr="5DA4011F">
              <w:rPr>
                <w:rStyle w:val="Domylnaczcionkaakapitu1"/>
                <w:lang w:eastAsia="pl-PL"/>
              </w:rPr>
              <w:t>*K)</w:t>
            </w:r>
            <w:ins w:id="22" w:author="Autor">
              <w:r w:rsidR="00C65035">
                <w:t xml:space="preserve"> (</w:t>
              </w:r>
              <w:r w:rsidR="00C65035">
                <w:rPr>
                  <w:rStyle w:val="Domylnaczcionkaakapitu1"/>
                  <w:lang w:eastAsia="pl-PL"/>
                </w:rPr>
                <w:t xml:space="preserve">w przypadku </w:t>
              </w:r>
              <w:r w:rsidR="00C65035" w:rsidRPr="00C65035">
                <w:rPr>
                  <w:rStyle w:val="Domylnaczcionkaakapitu1"/>
                  <w:lang w:eastAsia="pl-PL"/>
                </w:rPr>
                <w:t>układu galeriowego</w:t>
              </w:r>
              <w:r w:rsidR="00C65035">
                <w:rPr>
                  <w:rStyle w:val="Domylnaczcionkaakapitu1"/>
                  <w:lang w:eastAsia="pl-PL"/>
                </w:rPr>
                <w:t>)</w:t>
              </w:r>
            </w:ins>
            <w:r w:rsidRPr="5DA4011F">
              <w:rPr>
                <w:rStyle w:val="Domylnaczcionkaakapitu1"/>
                <w:lang w:eastAsia="pl-PL"/>
              </w:rPr>
              <w:t xml:space="preserve">. </w:t>
            </w:r>
            <w:r>
              <w:br/>
            </w:r>
            <w:r w:rsidRPr="5DA4011F">
              <w:rPr>
                <w:rStyle w:val="Domylnaczcionkaakapitu1"/>
                <w:lang w:eastAsia="pl-PL"/>
              </w:rPr>
              <w:t>Rw = &gt; 30 dB.</w:t>
            </w:r>
            <w:r>
              <w:br/>
            </w:r>
            <w:r w:rsidRPr="5DA4011F">
              <w:rPr>
                <w:rStyle w:val="Domylnaczcionkaakapitu1"/>
                <w:lang w:eastAsia="pl-PL"/>
              </w:rPr>
              <w:t>Warunki użytkowania zgodnie z normą: PN-EN 1192: 2001, tj.</w:t>
            </w:r>
            <w:r>
              <w:br/>
            </w:r>
            <w:r w:rsidRPr="5DA4011F">
              <w:rPr>
                <w:rStyle w:val="Domylnaczcionkaakapitu1"/>
                <w:lang w:eastAsia="pl-PL"/>
              </w:rPr>
              <w:t>klasa 5 lub wyższa (100 000 cykli).</w:t>
            </w:r>
          </w:p>
          <w:p w14:paraId="6AA51BDE" w14:textId="77BA3552" w:rsidR="00834304" w:rsidRDefault="372E6D30" w:rsidP="00A2339E">
            <w:pPr>
              <w:pStyle w:val="Normalny1"/>
              <w:spacing w:before="0" w:line="240" w:lineRule="auto"/>
              <w:jc w:val="left"/>
              <w:rPr>
                <w:rStyle w:val="Domylnaczcionkaakapitu1"/>
                <w:lang w:eastAsia="pl-PL"/>
              </w:rPr>
            </w:pPr>
            <w:r w:rsidRPr="5DA4011F">
              <w:rPr>
                <w:rStyle w:val="Domylnaczcionkaakapitu1"/>
                <w:lang w:eastAsia="pl-PL"/>
              </w:rPr>
              <w:t xml:space="preserve">Wymagane drzwi wejściowe oraz </w:t>
            </w:r>
            <w:r w:rsidR="748480EC" w:rsidRPr="5DA4011F">
              <w:rPr>
                <w:rStyle w:val="Domylnaczcionkaakapitu1"/>
                <w:lang w:eastAsia="pl-PL"/>
              </w:rPr>
              <w:t>przestrzeń</w:t>
            </w:r>
            <w:r w:rsidRPr="5DA4011F">
              <w:rPr>
                <w:rStyle w:val="Domylnaczcionkaakapitu1"/>
                <w:lang w:eastAsia="pl-PL"/>
              </w:rPr>
              <w:t xml:space="preserve"> wokół </w:t>
            </w:r>
            <w:r w:rsidR="30CE48FB" w:rsidRPr="5DA4011F">
              <w:rPr>
                <w:rStyle w:val="Domylnaczcionkaakapitu1"/>
                <w:lang w:eastAsia="pl-PL"/>
              </w:rPr>
              <w:t>dostos</w:t>
            </w:r>
            <w:r w:rsidR="45B344E0" w:rsidRPr="5DA4011F">
              <w:rPr>
                <w:rStyle w:val="Domylnaczcionkaakapitu1"/>
                <w:lang w:eastAsia="pl-PL"/>
              </w:rPr>
              <w:t>o</w:t>
            </w:r>
            <w:r w:rsidR="30CE48FB" w:rsidRPr="5DA4011F">
              <w:rPr>
                <w:rStyle w:val="Domylnaczcionkaakapitu1"/>
                <w:lang w:eastAsia="pl-PL"/>
              </w:rPr>
              <w:t>waną</w:t>
            </w:r>
            <w:r w:rsidRPr="5DA4011F">
              <w:rPr>
                <w:rStyle w:val="Domylnaczcionkaakapitu1"/>
                <w:lang w:eastAsia="pl-PL"/>
              </w:rPr>
              <w:t xml:space="preserve"> do potrzeb osób niepełnosprawnych</w:t>
            </w:r>
            <w:r w:rsidR="043DF1AC" w:rsidRPr="5DA4011F">
              <w:rPr>
                <w:rStyle w:val="Domylnaczcionkaakapitu1"/>
                <w:lang w:eastAsia="pl-PL"/>
              </w:rPr>
              <w:t xml:space="preserve"> oraz osób z ograniczonymi możliwościami poruszania się.</w:t>
            </w:r>
          </w:p>
        </w:tc>
      </w:tr>
      <w:tr w:rsidR="00834304" w:rsidRPr="00BF3A92" w14:paraId="3859AFF9" w14:textId="77777777" w:rsidTr="77C23D06">
        <w:trPr>
          <w:trHeight w:val="576"/>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50838CFA" w14:textId="77777777" w:rsidR="00834304" w:rsidRDefault="00834304" w:rsidP="002D4A32">
            <w:pPr>
              <w:pStyle w:val="Akapitzlist1"/>
              <w:numPr>
                <w:ilvl w:val="0"/>
                <w:numId w:val="10"/>
              </w:numPr>
              <w:spacing w:before="0" w:line="240" w:lineRule="auto"/>
              <w:ind w:left="0" w:firstLine="0"/>
              <w:jc w:val="left"/>
              <w:rPr>
                <w:rFonts w:cs="Calibri"/>
                <w:b/>
                <w:bCs/>
                <w:color w:val="000000"/>
                <w:szCs w:val="20"/>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1C4387F" w14:textId="77777777" w:rsidR="00834304" w:rsidRDefault="00834304" w:rsidP="002D4A32">
            <w:pPr>
              <w:pStyle w:val="Normalny1"/>
              <w:spacing w:before="0" w:line="240" w:lineRule="auto"/>
              <w:jc w:val="left"/>
              <w:rPr>
                <w:b/>
                <w:szCs w:val="20"/>
                <w:lang w:eastAsia="pl-PL"/>
              </w:rPr>
            </w:pPr>
            <w:r>
              <w:rPr>
                <w:b/>
                <w:szCs w:val="20"/>
                <w:lang w:eastAsia="pl-PL"/>
              </w:rPr>
              <w:t>Demonstrator</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FB84CA2" w14:textId="77777777" w:rsidR="00834304" w:rsidRDefault="00834304" w:rsidP="002D4A32">
            <w:pPr>
              <w:pStyle w:val="Normalny1"/>
              <w:spacing w:before="0" w:line="240" w:lineRule="auto"/>
              <w:jc w:val="left"/>
              <w:rPr>
                <w:szCs w:val="20"/>
                <w:lang w:eastAsia="pl-PL"/>
              </w:rPr>
            </w:pPr>
            <w:r>
              <w:rPr>
                <w:szCs w:val="20"/>
                <w:lang w:eastAsia="pl-PL"/>
              </w:rPr>
              <w:t xml:space="preserve">Podłoga w pomieszczeniach budynku poza mieszkaniami </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C60BD4B" w14:textId="7A5DA7B7" w:rsidR="00834304" w:rsidRDefault="00834304" w:rsidP="002D4A32">
            <w:pPr>
              <w:pStyle w:val="Normalny1"/>
              <w:spacing w:before="0" w:line="240" w:lineRule="auto"/>
              <w:jc w:val="left"/>
            </w:pPr>
            <w:r w:rsidRPr="5DA4011F">
              <w:rPr>
                <w:lang w:eastAsia="pl-PL"/>
              </w:rPr>
              <w:t xml:space="preserve">Wymaga się wykończenia powierzchni podłogi w pomieszczeniach budynku poza mieszkaniami z dostosowaniem rodzaju wykończenia do planowanej funkcji pomieszczenia zgodnie z </w:t>
            </w:r>
            <w:r w:rsidR="00FC0D9A" w:rsidRPr="5DA4011F">
              <w:rPr>
                <w:lang w:eastAsia="pl-PL"/>
              </w:rPr>
              <w:t>rozporządzeniem Ministra Pracy i Polityki Socjalnej z dnia 26 września 1997 r. w sprawie ogólnych przepisów bezpieczeństwa i higieny pracy</w:t>
            </w:r>
            <w:r w:rsidRPr="5DA4011F">
              <w:rPr>
                <w:lang w:eastAsia="pl-PL"/>
              </w:rPr>
              <w:t xml:space="preserve"> Dz.U.2003.169.1650 § 16, antypoślizgowość: R11 lub wyższa (na podjazdach R12). </w:t>
            </w:r>
            <w:r w:rsidRPr="5DA4011F">
              <w:rPr>
                <w:rStyle w:val="Domylnaczcionkaakapitu1"/>
                <w:color w:val="000000" w:themeColor="text1"/>
                <w:lang w:eastAsia="pl-PL"/>
              </w:rPr>
              <w:t>Wymaga się wykończenia posadzek z listwami przypodłogowymi, dylatacyjnymi i progami.</w:t>
            </w:r>
          </w:p>
        </w:tc>
      </w:tr>
      <w:tr w:rsidR="00834304" w:rsidRPr="00BF3A92" w14:paraId="0E13CA0F" w14:textId="77777777" w:rsidTr="77C23D06">
        <w:trPr>
          <w:trHeight w:val="576"/>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63C0B4AD" w14:textId="77777777" w:rsidR="00834304" w:rsidRDefault="00834304" w:rsidP="002D4A32">
            <w:pPr>
              <w:pStyle w:val="Akapitzlist1"/>
              <w:numPr>
                <w:ilvl w:val="0"/>
                <w:numId w:val="10"/>
              </w:numPr>
              <w:spacing w:before="0" w:line="240" w:lineRule="auto"/>
              <w:ind w:left="0" w:firstLine="0"/>
              <w:jc w:val="left"/>
              <w:rPr>
                <w:rFonts w:cs="Calibri"/>
                <w:b/>
                <w:bCs/>
                <w:color w:val="000000"/>
                <w:szCs w:val="20"/>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2E04D27" w14:textId="77777777" w:rsidR="00834304" w:rsidRDefault="00834304" w:rsidP="002D4A32">
            <w:pPr>
              <w:pStyle w:val="Normalny1"/>
              <w:spacing w:before="0" w:line="240" w:lineRule="auto"/>
              <w:jc w:val="left"/>
              <w:rPr>
                <w:b/>
                <w:szCs w:val="20"/>
                <w:lang w:eastAsia="pl-PL"/>
              </w:rPr>
            </w:pPr>
            <w:r>
              <w:rPr>
                <w:b/>
                <w:szCs w:val="20"/>
                <w:lang w:eastAsia="pl-PL"/>
              </w:rPr>
              <w:t>Demonstrator</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1FCB81F" w14:textId="608D9FE6" w:rsidR="00834304" w:rsidRDefault="00834304" w:rsidP="002D4A32">
            <w:pPr>
              <w:pStyle w:val="Normalny1"/>
              <w:spacing w:before="0" w:line="240" w:lineRule="auto"/>
              <w:jc w:val="left"/>
              <w:rPr>
                <w:szCs w:val="20"/>
                <w:lang w:eastAsia="pl-PL"/>
              </w:rPr>
            </w:pPr>
            <w:r>
              <w:rPr>
                <w:szCs w:val="20"/>
                <w:lang w:eastAsia="pl-PL"/>
              </w:rPr>
              <w:t>Wykończenie ścian i sufitów w pomieszczeniach budynku poza mieszkaniami</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73046EA" w14:textId="77777777" w:rsidR="00834304" w:rsidRDefault="00834304" w:rsidP="002D4A32">
            <w:pPr>
              <w:pStyle w:val="Normalny1"/>
              <w:spacing w:before="0" w:line="240" w:lineRule="auto"/>
              <w:jc w:val="left"/>
              <w:rPr>
                <w:szCs w:val="20"/>
                <w:lang w:eastAsia="pl-PL"/>
              </w:rPr>
            </w:pPr>
            <w:r>
              <w:rPr>
                <w:szCs w:val="20"/>
                <w:lang w:eastAsia="pl-PL"/>
              </w:rPr>
              <w:t>Wymaga się wykończenia powierzchni ścian i sufitów w pomieszczeniach budynku poza mieszkaniami w sposób, który umożliwi mycie i usuwanie zabrudzeń: farba niskoemisyjna z zerową zawartością LZO, pigment do barwieni również z niską zawartością LZO, wysoka odporność na ścieranie i szorowanie na mokro - I klasa wg PN-EN ISO 13300:2003.</w:t>
            </w:r>
          </w:p>
        </w:tc>
      </w:tr>
      <w:tr w:rsidR="00834304" w:rsidRPr="00BF3A92" w14:paraId="02C3F7A1" w14:textId="77777777" w:rsidTr="77C23D06">
        <w:trPr>
          <w:trHeight w:val="928"/>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83B530E" w14:textId="77777777" w:rsidR="00834304" w:rsidRDefault="00834304" w:rsidP="002D4A32">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6EDFD02" w14:textId="77777777" w:rsidR="00834304" w:rsidRDefault="00834304" w:rsidP="002D4A32">
            <w:pPr>
              <w:pStyle w:val="Normalny1"/>
              <w:spacing w:before="0" w:line="240" w:lineRule="auto"/>
              <w:jc w:val="left"/>
              <w:rPr>
                <w:b/>
                <w:szCs w:val="20"/>
                <w:lang w:eastAsia="pl-PL"/>
              </w:rPr>
            </w:pPr>
            <w:r>
              <w:rPr>
                <w:b/>
                <w:szCs w:val="20"/>
                <w:lang w:eastAsia="pl-PL"/>
              </w:rPr>
              <w:t>Demonstrator</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730FDCB0" w14:textId="77777777" w:rsidR="00834304" w:rsidRDefault="00834304" w:rsidP="002D4A32">
            <w:pPr>
              <w:pStyle w:val="Normalny1"/>
              <w:spacing w:before="0" w:line="240" w:lineRule="auto"/>
              <w:jc w:val="left"/>
              <w:rPr>
                <w:szCs w:val="20"/>
                <w:lang w:eastAsia="pl-PL"/>
              </w:rPr>
            </w:pPr>
            <w:r>
              <w:rPr>
                <w:szCs w:val="20"/>
                <w:lang w:eastAsia="pl-PL"/>
              </w:rPr>
              <w:t>Balkon/loggia/Taras na gruncie</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2923729" w14:textId="74216CE3" w:rsidR="00834304" w:rsidRPr="00925CA9" w:rsidRDefault="00834304" w:rsidP="00B47E0A">
            <w:pPr>
              <w:pStyle w:val="Normalny1"/>
              <w:spacing w:before="0" w:line="240" w:lineRule="auto"/>
              <w:jc w:val="left"/>
              <w:rPr>
                <w:szCs w:val="20"/>
                <w:lang w:eastAsia="pl-PL"/>
              </w:rPr>
            </w:pPr>
            <w:r>
              <w:rPr>
                <w:rStyle w:val="Domylnaczcionkaakapitu1"/>
                <w:color w:val="000000"/>
                <w:szCs w:val="20"/>
                <w:lang w:eastAsia="pl-PL"/>
              </w:rPr>
              <w:t xml:space="preserve">Wymaga się zapewnienia dostępu każdego z mieszkań do balkonu, loggii lub tarasu na gruncie o powierzchni minimalnej 5 </w:t>
            </w:r>
            <w:r w:rsidR="00C37C54" w:rsidRPr="00C37C54">
              <w:rPr>
                <w:rStyle w:val="Domylnaczcionkaakapitu1"/>
                <w:color w:val="000000"/>
                <w:szCs w:val="20"/>
                <w:lang w:eastAsia="pl-PL"/>
              </w:rPr>
              <w:t>m</w:t>
            </w:r>
            <w:r w:rsidR="00C37C54" w:rsidRPr="00C37C54">
              <w:rPr>
                <w:rStyle w:val="Domylnaczcionkaakapitu1"/>
                <w:color w:val="000000"/>
                <w:szCs w:val="20"/>
                <w:vertAlign w:val="superscript"/>
                <w:lang w:eastAsia="pl-PL"/>
              </w:rPr>
              <w:t>2</w:t>
            </w:r>
            <w:r>
              <w:rPr>
                <w:rStyle w:val="Domylnaczcionkaakapitu1"/>
                <w:color w:val="000000"/>
                <w:szCs w:val="20"/>
                <w:lang w:eastAsia="pl-PL"/>
              </w:rPr>
              <w:t xml:space="preserve"> i szerokości w świetle min. 150cm.</w:t>
            </w:r>
            <w:r>
              <w:rPr>
                <w:rStyle w:val="Domylnaczcionkaakapitu1"/>
                <w:szCs w:val="20"/>
                <w:lang w:eastAsia="pl-PL"/>
              </w:rPr>
              <w:br/>
            </w:r>
            <w:r>
              <w:rPr>
                <w:rStyle w:val="Domylnaczcionkaakapitu1"/>
                <w:color w:val="000000"/>
                <w:lang w:eastAsia="pl-PL"/>
              </w:rPr>
              <w:t>Należy zapewnić oświetlenie zapewniające bezpieczne użytkowanie tej przestrzeni</w:t>
            </w:r>
            <w:r>
              <w:rPr>
                <w:rStyle w:val="Domylnaczcionkaakapitu1"/>
                <w:szCs w:val="20"/>
                <w:lang w:eastAsia="pl-PL"/>
              </w:rPr>
              <w:t>. Nie stawia się wymagań co do temp. barwowej.</w:t>
            </w:r>
            <w:r>
              <w:rPr>
                <w:rStyle w:val="Domylnaczcionkaakapitu1"/>
                <w:szCs w:val="20"/>
                <w:lang w:eastAsia="pl-PL"/>
              </w:rPr>
              <w:br/>
              <w:t>Wymagane są materiały do balustrady przyjazne osobom niepełnosprawnym, tzw. „ciepłe uchwyty” (z drewna).</w:t>
            </w:r>
          </w:p>
        </w:tc>
      </w:tr>
      <w:tr w:rsidR="00834304" w:rsidRPr="00BF3A92" w14:paraId="3B9410CF" w14:textId="77777777" w:rsidTr="77C23D06">
        <w:trPr>
          <w:trHeight w:val="1668"/>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32FF8992" w14:textId="77777777" w:rsidR="00834304" w:rsidRDefault="00834304" w:rsidP="002D4A32">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04D74B8" w14:textId="77777777" w:rsidR="00834304" w:rsidRDefault="00834304" w:rsidP="002D4A32">
            <w:pPr>
              <w:pStyle w:val="Normalny1"/>
              <w:spacing w:before="0" w:line="240" w:lineRule="auto"/>
              <w:jc w:val="left"/>
              <w:rPr>
                <w:b/>
                <w:szCs w:val="20"/>
                <w:lang w:eastAsia="pl-PL"/>
              </w:rPr>
            </w:pPr>
            <w:r>
              <w:rPr>
                <w:b/>
                <w:szCs w:val="20"/>
                <w:lang w:eastAsia="pl-PL"/>
              </w:rPr>
              <w:t>Demonstrator</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068376B0" w14:textId="77777777" w:rsidR="00834304" w:rsidRDefault="00834304" w:rsidP="002D4A32">
            <w:pPr>
              <w:pStyle w:val="Normalny1"/>
              <w:spacing w:before="0" w:line="240" w:lineRule="auto"/>
              <w:jc w:val="left"/>
              <w:rPr>
                <w:szCs w:val="20"/>
                <w:lang w:eastAsia="pl-PL"/>
              </w:rPr>
            </w:pPr>
            <w:r>
              <w:rPr>
                <w:szCs w:val="20"/>
                <w:lang w:eastAsia="pl-PL"/>
              </w:rPr>
              <w:t>Drzwi wejściowe do budynku</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BC6CF07" w14:textId="356EFB17" w:rsidR="00C65035" w:rsidRDefault="00834304" w:rsidP="1F87B4CA">
            <w:pPr>
              <w:pStyle w:val="Normalny1"/>
              <w:spacing w:before="0" w:line="240" w:lineRule="auto"/>
              <w:jc w:val="left"/>
              <w:rPr>
                <w:ins w:id="23" w:author="Autor"/>
                <w:lang w:eastAsia="pl-PL"/>
              </w:rPr>
            </w:pPr>
            <w:r w:rsidRPr="5DA4011F">
              <w:rPr>
                <w:lang w:eastAsia="pl-PL"/>
              </w:rPr>
              <w:t>Wymaga się przeszklonych drzwi wejściowych do budynku. Wymagane są drzwi dwuskrzydłowe przeszklone z fotokomórką umożliwiającą otwarcie; drzwi w 3 klasie odporności na włamanie (PN-EN 1627:2012P; zamek atestowany z możliwością zdalnego otwarcia zamka</w:t>
            </w:r>
            <w:ins w:id="24" w:author="Autor">
              <w:r w:rsidR="00C65035">
                <w:rPr>
                  <w:lang w:eastAsia="pl-PL"/>
                </w:rPr>
                <w:t>.</w:t>
              </w:r>
            </w:ins>
            <w:r w:rsidRPr="5DA4011F">
              <w:rPr>
                <w:lang w:eastAsia="pl-PL"/>
              </w:rPr>
              <w:t xml:space="preserve"> </w:t>
            </w:r>
            <w:del w:id="25" w:author="Autor">
              <w:r w:rsidRPr="5DA4011F" w:rsidDel="00C65035">
                <w:rPr>
                  <w:lang w:eastAsia="pl-PL"/>
                </w:rPr>
                <w:delText xml:space="preserve">oraz </w:delText>
              </w:r>
            </w:del>
          </w:p>
          <w:p w14:paraId="7C6CE81E" w14:textId="5803FB99" w:rsidR="00834304" w:rsidRDefault="00834304" w:rsidP="00A022B5">
            <w:pPr>
              <w:pStyle w:val="Normalny1"/>
              <w:spacing w:before="0" w:line="240" w:lineRule="auto"/>
              <w:jc w:val="left"/>
              <w:rPr>
                <w:lang w:eastAsia="pl-PL"/>
              </w:rPr>
            </w:pPr>
            <w:r w:rsidRPr="5DA4011F">
              <w:rPr>
                <w:lang w:eastAsia="pl-PL"/>
              </w:rPr>
              <w:t>Ud= &lt; 1,3 W/(</w:t>
            </w:r>
            <w:r w:rsidR="00C37C54" w:rsidRPr="5DA4011F">
              <w:rPr>
                <w:lang w:eastAsia="pl-PL"/>
              </w:rPr>
              <w:t>m</w:t>
            </w:r>
            <w:r w:rsidR="00C37C54" w:rsidRPr="5DA4011F">
              <w:rPr>
                <w:vertAlign w:val="superscript"/>
                <w:lang w:eastAsia="pl-PL"/>
              </w:rPr>
              <w:t>2</w:t>
            </w:r>
            <w:r w:rsidRPr="5DA4011F">
              <w:rPr>
                <w:lang w:eastAsia="pl-PL"/>
              </w:rPr>
              <w:t xml:space="preserve">*K). </w:t>
            </w:r>
            <w:r>
              <w:br/>
            </w:r>
            <w:r w:rsidRPr="5DA4011F">
              <w:rPr>
                <w:lang w:eastAsia="pl-PL"/>
              </w:rPr>
              <w:t>Rw = &gt; 30 dB.</w:t>
            </w:r>
            <w:r>
              <w:br/>
            </w:r>
            <w:r w:rsidRPr="5DA4011F">
              <w:rPr>
                <w:lang w:eastAsia="pl-PL"/>
              </w:rPr>
              <w:t>Warunki użytkowania zgodnie z normą: PN-EN 1192: 2001, tj.</w:t>
            </w:r>
            <w:r>
              <w:br/>
            </w:r>
            <w:r w:rsidRPr="5DA4011F">
              <w:rPr>
                <w:lang w:eastAsia="pl-PL"/>
              </w:rPr>
              <w:t>min. 1 500 000 cykli.</w:t>
            </w:r>
          </w:p>
        </w:tc>
      </w:tr>
      <w:tr w:rsidR="00834304" w:rsidRPr="00BF3A92" w14:paraId="6224C785" w14:textId="77777777" w:rsidTr="77C23D06">
        <w:trPr>
          <w:trHeight w:val="1152"/>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3A55A958" w14:textId="77777777" w:rsidR="00834304" w:rsidRDefault="00834304" w:rsidP="002D4A32">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34E6E23" w14:textId="77777777" w:rsidR="00834304" w:rsidRDefault="00834304" w:rsidP="002D4A32">
            <w:pPr>
              <w:pStyle w:val="Normalny1"/>
              <w:spacing w:before="0" w:line="240" w:lineRule="auto"/>
              <w:jc w:val="left"/>
              <w:rPr>
                <w:b/>
                <w:szCs w:val="20"/>
                <w:lang w:eastAsia="pl-PL"/>
              </w:rPr>
            </w:pPr>
            <w:r>
              <w:rPr>
                <w:b/>
                <w:szCs w:val="20"/>
                <w:lang w:eastAsia="pl-PL"/>
              </w:rPr>
              <w:t>Demonstrator</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72E3EE08" w14:textId="77777777" w:rsidR="00834304" w:rsidRDefault="00834304" w:rsidP="002D4A32">
            <w:pPr>
              <w:pStyle w:val="Normalny1"/>
              <w:spacing w:before="0" w:line="240" w:lineRule="auto"/>
              <w:jc w:val="left"/>
              <w:rPr>
                <w:szCs w:val="20"/>
                <w:lang w:eastAsia="pl-PL"/>
              </w:rPr>
            </w:pPr>
            <w:r>
              <w:rPr>
                <w:szCs w:val="20"/>
                <w:lang w:eastAsia="pl-PL"/>
              </w:rPr>
              <w:t>Drzwi i okna</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D2FA764" w14:textId="275E24F0" w:rsidR="00834304" w:rsidRDefault="00834304" w:rsidP="002D4A32">
            <w:pPr>
              <w:pStyle w:val="Normalny1"/>
              <w:spacing w:before="0" w:line="240" w:lineRule="auto"/>
              <w:jc w:val="left"/>
            </w:pPr>
            <w:r>
              <w:rPr>
                <w:rStyle w:val="Domylnaczcionkaakapitu1"/>
                <w:szCs w:val="20"/>
                <w:lang w:eastAsia="pl-PL"/>
              </w:rPr>
              <w:t xml:space="preserve">Wymaga się w całym budynku kompletnej stolarki lub ślusarki drzwiowej i okiennej z wyposażeniem. </w:t>
            </w:r>
            <w:r>
              <w:rPr>
                <w:rStyle w:val="Domylnaczcionkaakapitu1"/>
                <w:szCs w:val="20"/>
                <w:lang w:eastAsia="pl-PL"/>
              </w:rPr>
              <w:br/>
              <w:t>parametry dla okien i drzwi balkonowych: Uw ≤ 0,9 W/(</w:t>
            </w:r>
            <w:r w:rsidR="00C37C54" w:rsidRPr="00C37C54">
              <w:rPr>
                <w:rStyle w:val="Domylnaczcionkaakapitu1"/>
                <w:szCs w:val="20"/>
                <w:lang w:eastAsia="pl-PL"/>
              </w:rPr>
              <w:t>m</w:t>
            </w:r>
            <w:r w:rsidR="00C37C54" w:rsidRPr="00C37C54">
              <w:rPr>
                <w:rStyle w:val="Domylnaczcionkaakapitu1"/>
                <w:szCs w:val="20"/>
                <w:vertAlign w:val="superscript"/>
                <w:lang w:eastAsia="pl-PL"/>
              </w:rPr>
              <w:t>2</w:t>
            </w:r>
            <w:r>
              <w:rPr>
                <w:rStyle w:val="Domylnaczcionkaakapitu1"/>
                <w:szCs w:val="20"/>
                <w:lang w:eastAsia="pl-PL"/>
              </w:rPr>
              <w:t xml:space="preserve">·K),  g ≥ 50%, dla drzwi: Ud ≤ 1,3 (z uwzględnieniem mostków montażu). </w:t>
            </w:r>
          </w:p>
          <w:p w14:paraId="183562E6" w14:textId="2000BEAA" w:rsidR="00834304" w:rsidRDefault="00834304" w:rsidP="002D4A32">
            <w:pPr>
              <w:pStyle w:val="Normalny1"/>
              <w:spacing w:before="0" w:line="240" w:lineRule="auto"/>
              <w:jc w:val="left"/>
            </w:pPr>
            <w:r>
              <w:rPr>
                <w:rStyle w:val="Domylnaczcionkaakapitu1"/>
                <w:szCs w:val="20"/>
                <w:lang w:eastAsia="pl-PL"/>
              </w:rPr>
              <w:t>Montaż okien i drzwi w standardzie ciepłego montażu (montaż warstwowy, od zewnątrz: taśma paroprzepuszczalna/izolacja termiczna/taśma parochronna).</w:t>
            </w:r>
            <w:r>
              <w:rPr>
                <w:rStyle w:val="Domylnaczcionkaakapitu1"/>
                <w:szCs w:val="20"/>
                <w:lang w:eastAsia="pl-PL"/>
              </w:rPr>
              <w:br/>
            </w:r>
            <w:del w:id="26" w:author="Autor">
              <w:r w:rsidDel="00F76430">
                <w:rPr>
                  <w:rStyle w:val="Domylnaczcionkaakapitu1"/>
                  <w:szCs w:val="20"/>
                  <w:lang w:eastAsia="pl-PL"/>
                </w:rPr>
                <w:delText>Rw = &gt; 30 dB.</w:delText>
              </w:r>
            </w:del>
          </w:p>
          <w:p w14:paraId="531FD48A" w14:textId="043AD25E" w:rsidR="00834304" w:rsidRDefault="00834304" w:rsidP="002D4A32">
            <w:pPr>
              <w:pStyle w:val="Normalny1"/>
              <w:spacing w:before="0" w:line="240" w:lineRule="auto"/>
              <w:jc w:val="left"/>
            </w:pPr>
            <w:r>
              <w:rPr>
                <w:rStyle w:val="Domylnaczcionkaakapitu1"/>
                <w:szCs w:val="20"/>
                <w:lang w:eastAsia="pl-PL"/>
              </w:rPr>
              <w:t xml:space="preserve">W pomieszczeniach zlokalizowanych na parterze okna i drzwi powinny spełniać klasę odporności na włamanie taką jak dla </w:t>
            </w:r>
            <w:ins w:id="27" w:author="Autor">
              <w:r w:rsidR="00256969">
                <w:rPr>
                  <w:rStyle w:val="Domylnaczcionkaakapitu1"/>
                  <w:szCs w:val="20"/>
                  <w:lang w:eastAsia="pl-PL"/>
                </w:rPr>
                <w:t xml:space="preserve">zewnętrznych </w:t>
              </w:r>
            </w:ins>
            <w:r>
              <w:rPr>
                <w:rStyle w:val="Domylnaczcionkaakapitu1"/>
                <w:szCs w:val="20"/>
                <w:lang w:eastAsia="pl-PL"/>
              </w:rPr>
              <w:t>drzwi wejściowych do budynku</w:t>
            </w:r>
          </w:p>
        </w:tc>
      </w:tr>
      <w:tr w:rsidR="00834304" w:rsidRPr="00BF3A92" w14:paraId="2E2A3E9C" w14:textId="77777777" w:rsidTr="77C23D06">
        <w:trPr>
          <w:trHeight w:val="576"/>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38072EBB" w14:textId="77777777" w:rsidR="00834304" w:rsidRDefault="00834304" w:rsidP="002D4A32">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698879D" w14:textId="77777777" w:rsidR="00834304" w:rsidRDefault="00834304" w:rsidP="002D4A32">
            <w:pPr>
              <w:pStyle w:val="Normalny1"/>
              <w:spacing w:before="0" w:line="240" w:lineRule="auto"/>
              <w:jc w:val="left"/>
              <w:rPr>
                <w:b/>
                <w:szCs w:val="20"/>
                <w:lang w:eastAsia="pl-PL"/>
              </w:rPr>
            </w:pPr>
            <w:r>
              <w:rPr>
                <w:b/>
                <w:szCs w:val="20"/>
                <w:lang w:eastAsia="pl-PL"/>
              </w:rPr>
              <w:t>Demonstrator</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2497570C" w14:textId="77777777" w:rsidR="00834304" w:rsidRDefault="00834304" w:rsidP="002D4A32">
            <w:pPr>
              <w:pStyle w:val="Normalny1"/>
              <w:spacing w:before="0" w:line="240" w:lineRule="auto"/>
              <w:jc w:val="left"/>
              <w:rPr>
                <w:szCs w:val="20"/>
                <w:lang w:eastAsia="pl-PL"/>
              </w:rPr>
            </w:pPr>
            <w:r>
              <w:rPr>
                <w:szCs w:val="20"/>
                <w:lang w:eastAsia="pl-PL"/>
              </w:rPr>
              <w:t>Parapety</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CF325FF" w14:textId="67BC0AF1" w:rsidR="00834304" w:rsidRDefault="00834304" w:rsidP="002D4A32">
            <w:pPr>
              <w:pStyle w:val="Normalny1"/>
              <w:spacing w:before="0" w:line="240" w:lineRule="auto"/>
              <w:jc w:val="left"/>
            </w:pPr>
            <w:r>
              <w:rPr>
                <w:rStyle w:val="Domylnaczcionkaakapitu1"/>
                <w:color w:val="000000"/>
                <w:szCs w:val="20"/>
                <w:lang w:eastAsia="pl-PL"/>
              </w:rPr>
              <w:t>Wymaga się w całym budynku zamontowanych parapetów wewnętrznych w otworach okiennych oraz parapetów zewnętrznych. Parapety zewnętrzne z blachy zabezpieczonej przed korozją i malowanej proszkowo na kolor z palety RAL, odpowiednio kantowanej, wysięg parapetu przed lico elewacji min. 3cm</w:t>
            </w:r>
            <w:r>
              <w:rPr>
                <w:rStyle w:val="Domylnaczcionkaakapitu1"/>
                <w:color w:val="000000"/>
              </w:rPr>
              <w:t>.</w:t>
            </w:r>
          </w:p>
        </w:tc>
      </w:tr>
      <w:tr w:rsidR="00834304" w:rsidRPr="00BF3A92" w14:paraId="7ED77AB2" w14:textId="77777777" w:rsidTr="77C23D06">
        <w:trPr>
          <w:trHeight w:val="1728"/>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5B0A025" w14:textId="77777777" w:rsidR="00834304" w:rsidRDefault="00834304" w:rsidP="002D4A32">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3FC6B22" w14:textId="77777777" w:rsidR="00834304" w:rsidRDefault="00834304" w:rsidP="002D4A32">
            <w:pPr>
              <w:pStyle w:val="Normalny1"/>
              <w:spacing w:before="0" w:line="240" w:lineRule="auto"/>
              <w:jc w:val="left"/>
              <w:rPr>
                <w:b/>
                <w:szCs w:val="20"/>
                <w:lang w:eastAsia="pl-PL"/>
              </w:rPr>
            </w:pPr>
            <w:r>
              <w:rPr>
                <w:b/>
                <w:szCs w:val="20"/>
                <w:lang w:eastAsia="pl-PL"/>
              </w:rPr>
              <w:t>Demonstrator</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05A6B9F7" w14:textId="77777777" w:rsidR="00834304" w:rsidRDefault="00834304" w:rsidP="002D4A32">
            <w:pPr>
              <w:pStyle w:val="Normalny1"/>
              <w:spacing w:before="0" w:line="240" w:lineRule="auto"/>
              <w:jc w:val="left"/>
              <w:rPr>
                <w:szCs w:val="20"/>
                <w:lang w:eastAsia="pl-PL"/>
              </w:rPr>
            </w:pPr>
            <w:r>
              <w:rPr>
                <w:szCs w:val="20"/>
                <w:lang w:eastAsia="pl-PL"/>
              </w:rPr>
              <w:t>Klamki</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838FE90" w14:textId="5D9BF314" w:rsidR="00834304" w:rsidRDefault="00834304" w:rsidP="1391E3F7">
            <w:pPr>
              <w:pStyle w:val="Normalny1"/>
              <w:spacing w:before="0" w:line="240" w:lineRule="auto"/>
              <w:jc w:val="left"/>
              <w:rPr>
                <w:lang w:eastAsia="pl-PL"/>
              </w:rPr>
            </w:pPr>
            <w:r w:rsidRPr="5DA4011F">
              <w:rPr>
                <w:lang w:eastAsia="pl-PL"/>
              </w:rPr>
              <w:t>Wymaga się w całym budynku zamontowanych klamek w drzwiach wraz z tarczami i okuciami spełniającymi aktualną normę określającą wymagania i metody badań okuć budowlanych</w:t>
            </w:r>
            <w:r>
              <w:br/>
            </w:r>
            <w:r w:rsidRPr="5DA4011F">
              <w:rPr>
                <w:lang w:eastAsia="pl-PL"/>
              </w:rPr>
              <w:t>Kategoria użytkowania: 2 lub wyższa.</w:t>
            </w:r>
            <w:r>
              <w:br/>
            </w:r>
            <w:r w:rsidRPr="5DA4011F">
              <w:rPr>
                <w:lang w:eastAsia="pl-PL"/>
              </w:rPr>
              <w:t>Trwałość: 6 lub wyższa.</w:t>
            </w:r>
            <w:r>
              <w:br/>
            </w:r>
            <w:r w:rsidRPr="5DA4011F">
              <w:rPr>
                <w:lang w:eastAsia="pl-PL"/>
              </w:rPr>
              <w:t>Odporność na korozję: 3 lub wyższa.</w:t>
            </w:r>
            <w:r>
              <w:br/>
            </w:r>
            <w:r w:rsidRPr="5DA4011F">
              <w:rPr>
                <w:lang w:eastAsia="pl-PL"/>
              </w:rPr>
              <w:t>Okucie obciążone sprężyną. W łazienkach klamki z zamkiem/blokadą</w:t>
            </w:r>
            <w:r w:rsidR="786CA955" w:rsidRPr="5DA4011F">
              <w:rPr>
                <w:lang w:eastAsia="pl-PL"/>
              </w:rPr>
              <w:t xml:space="preserve"> z możliwością otwarcia z zewną</w:t>
            </w:r>
            <w:r w:rsidR="4EAB1445" w:rsidRPr="5DA4011F">
              <w:rPr>
                <w:lang w:eastAsia="pl-PL"/>
              </w:rPr>
              <w:t>trz pomieszczenia</w:t>
            </w:r>
          </w:p>
        </w:tc>
      </w:tr>
      <w:tr w:rsidR="00834304" w:rsidRPr="00BF3A92" w14:paraId="72E65367" w14:textId="77777777" w:rsidTr="77C23D06">
        <w:trPr>
          <w:trHeight w:val="864"/>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B8B0277" w14:textId="77777777" w:rsidR="00834304" w:rsidRDefault="00834304" w:rsidP="002D4A32">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EEA5631" w14:textId="77777777" w:rsidR="00834304" w:rsidRDefault="00834304" w:rsidP="002D4A32">
            <w:pPr>
              <w:pStyle w:val="Normalny1"/>
              <w:spacing w:before="0" w:line="240" w:lineRule="auto"/>
              <w:jc w:val="left"/>
              <w:rPr>
                <w:b/>
                <w:szCs w:val="20"/>
                <w:lang w:eastAsia="pl-PL"/>
              </w:rPr>
            </w:pPr>
            <w:r>
              <w:rPr>
                <w:b/>
                <w:szCs w:val="20"/>
                <w:lang w:eastAsia="pl-PL"/>
              </w:rPr>
              <w:t>Demonstrator</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EF949CD" w14:textId="77777777" w:rsidR="00834304" w:rsidRDefault="00834304" w:rsidP="002D4A32">
            <w:pPr>
              <w:pStyle w:val="Normalny1"/>
              <w:spacing w:before="0" w:line="240" w:lineRule="auto"/>
              <w:jc w:val="left"/>
              <w:rPr>
                <w:szCs w:val="20"/>
                <w:lang w:eastAsia="pl-PL"/>
              </w:rPr>
            </w:pPr>
            <w:r>
              <w:rPr>
                <w:szCs w:val="20"/>
                <w:lang w:eastAsia="pl-PL"/>
              </w:rPr>
              <w:t>Miejsce gromadzenia odpadów</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C91198F" w14:textId="010D5B2A" w:rsidR="00834304" w:rsidRDefault="00834304" w:rsidP="002D4A32">
            <w:pPr>
              <w:pStyle w:val="Normalny1"/>
              <w:spacing w:before="0" w:line="240" w:lineRule="auto"/>
              <w:jc w:val="left"/>
            </w:pPr>
            <w:r>
              <w:rPr>
                <w:rStyle w:val="Domylnaczcionkaakapitu1"/>
                <w:szCs w:val="20"/>
                <w:lang w:eastAsia="pl-PL"/>
              </w:rPr>
              <w:t>Wymaga się zapewnienia miejsca gromadzenia odpadów zgodnie z zasadami segregacji odpadów określonymi w Jednolitym Systemie Segregacji Odpadów. Miejsce gromadzenia odpadów stałych może być</w:t>
            </w:r>
            <w:r>
              <w:rPr>
                <w:rStyle w:val="Domylnaczcionkaakapitu1"/>
                <w:b/>
                <w:bCs/>
                <w:szCs w:val="20"/>
                <w:lang w:eastAsia="pl-PL"/>
              </w:rPr>
              <w:t xml:space="preserve"> </w:t>
            </w:r>
            <w:r>
              <w:rPr>
                <w:rStyle w:val="Domylnaczcionkaakapitu1"/>
                <w:szCs w:val="20"/>
                <w:lang w:eastAsia="pl-PL"/>
              </w:rPr>
              <w:t>zlokalizowane poza budynkiem na zasadach określonych w przepisach techniczno-budowlanych dla budynków.</w:t>
            </w:r>
          </w:p>
        </w:tc>
      </w:tr>
      <w:tr w:rsidR="00834304" w:rsidRPr="00BF3A92" w14:paraId="75AFF5F2" w14:textId="77777777" w:rsidTr="77C23D06">
        <w:trPr>
          <w:trHeight w:val="864"/>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91A9653" w14:textId="77777777" w:rsidR="00834304" w:rsidRDefault="00834304" w:rsidP="002D4A32">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C05A406" w14:textId="77777777" w:rsidR="00834304" w:rsidRDefault="00834304" w:rsidP="002D4A32">
            <w:pPr>
              <w:pStyle w:val="Normalny1"/>
              <w:spacing w:before="0" w:line="240" w:lineRule="auto"/>
              <w:jc w:val="left"/>
              <w:rPr>
                <w:b/>
                <w:color w:val="000000"/>
                <w:szCs w:val="20"/>
                <w:lang w:eastAsia="pl-PL"/>
              </w:rPr>
            </w:pPr>
            <w:r>
              <w:rPr>
                <w:b/>
                <w:color w:val="000000"/>
                <w:szCs w:val="20"/>
                <w:lang w:eastAsia="pl-PL"/>
              </w:rPr>
              <w:t>Demonstrator</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F726B05" w14:textId="25DA7C5F" w:rsidR="00834304" w:rsidRDefault="00834304" w:rsidP="5DA4011F">
            <w:pPr>
              <w:pStyle w:val="Normalny1"/>
              <w:spacing w:before="0" w:line="240" w:lineRule="auto"/>
              <w:jc w:val="left"/>
              <w:rPr>
                <w:color w:val="000000"/>
                <w:lang w:eastAsia="pl-PL"/>
              </w:rPr>
            </w:pPr>
            <w:r w:rsidRPr="5DA4011F">
              <w:rPr>
                <w:color w:val="000000" w:themeColor="text1"/>
                <w:lang w:eastAsia="pl-PL"/>
              </w:rPr>
              <w:t xml:space="preserve">Usytuowanie </w:t>
            </w:r>
            <w:r w:rsidR="00063488" w:rsidRPr="5DA4011F">
              <w:rPr>
                <w:color w:val="000000" w:themeColor="text1"/>
                <w:lang w:eastAsia="pl-PL"/>
              </w:rPr>
              <w:t>Demonstrator</w:t>
            </w:r>
            <w:r w:rsidRPr="5DA4011F">
              <w:rPr>
                <w:color w:val="000000" w:themeColor="text1"/>
                <w:lang w:eastAsia="pl-PL"/>
              </w:rPr>
              <w:t>a</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3808DC9" w14:textId="36C4E991" w:rsidR="00834304" w:rsidRDefault="00051B57" w:rsidP="002D4A32">
            <w:pPr>
              <w:pStyle w:val="Normalny1"/>
              <w:spacing w:before="0" w:line="240" w:lineRule="auto"/>
              <w:jc w:val="left"/>
              <w:rPr>
                <w:color w:val="000000"/>
                <w:szCs w:val="20"/>
                <w:lang w:eastAsia="pl-PL"/>
              </w:rPr>
            </w:pPr>
            <w:ins w:id="28" w:author="Autor">
              <w:r w:rsidRPr="00051B57">
                <w:rPr>
                  <w:color w:val="000000"/>
                  <w:szCs w:val="20"/>
                  <w:lang w:eastAsia="pl-PL"/>
                </w:rPr>
                <w:t>Wymagane usytuowanie okien w sposób optymalizujący uzyski energii słonecznej w okresie październik - maj oraz zabezpieczające przed nadmiarem energii słonecznej w okresie czerwiec-wrzesień. Dodatkową ochronę zapobiegającą przegrzewaniu pomieszczeń w okresie letnim należy realizować za pomocą na przykład zewnętrznych rolet, odpowiednio kształtowanych zadaszeń</w:t>
              </w:r>
              <w:r>
                <w:rPr>
                  <w:color w:val="000000"/>
                  <w:szCs w:val="20"/>
                  <w:lang w:eastAsia="pl-PL"/>
                </w:rPr>
                <w:t xml:space="preserve">. </w:t>
              </w:r>
            </w:ins>
            <w:del w:id="29" w:author="Autor">
              <w:r w:rsidR="00834304" w:rsidDel="00051B57">
                <w:rPr>
                  <w:color w:val="000000"/>
                  <w:szCs w:val="20"/>
                  <w:lang w:eastAsia="pl-PL"/>
                </w:rPr>
                <w:delText xml:space="preserve">Wymagane usytuowanie okien na elewacjach w sposób zapewniający optymalne nasłonecznienie pomieszczeń i uzyski energii słonecznej w okresie październik-maj oraz zabezpieczające przed nadmiarem energii słonecznej w okresie czerwiec-wrzesień. Dodatkową ochronę zapobiegającą przegrzewaniu pomieszczeń w okresie letnim należy realizować </w:delText>
              </w:r>
              <w:r w:rsidR="00834304" w:rsidDel="00051B57">
                <w:rPr>
                  <w:rStyle w:val="Domylnaczcionkaakapitu1"/>
                  <w:color w:val="000000"/>
                  <w:szCs w:val="20"/>
                  <w:lang w:eastAsia="pl-PL"/>
                </w:rPr>
                <w:delText>za pomocą na przykład zewnętrznych rolet, odpowiednio kształtowanych zadaszeń albo poprzez odpowiedni dobór parametrów szkła.</w:delText>
              </w:r>
            </w:del>
          </w:p>
        </w:tc>
      </w:tr>
      <w:tr w:rsidR="00834304" w:rsidRPr="00BF3A92" w14:paraId="184199F5" w14:textId="77777777" w:rsidTr="77C23D06">
        <w:trPr>
          <w:trHeight w:val="864"/>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A7B300F" w14:textId="77777777" w:rsidR="00834304" w:rsidRDefault="00834304" w:rsidP="002D4A32">
            <w:pPr>
              <w:pStyle w:val="Akapitzlist1"/>
              <w:numPr>
                <w:ilvl w:val="0"/>
                <w:numId w:val="10"/>
              </w:numPr>
              <w:spacing w:before="0" w:line="240" w:lineRule="auto"/>
              <w:ind w:left="0" w:firstLine="0"/>
              <w:jc w:val="left"/>
              <w:rPr>
                <w:rFonts w:cs="Calibri"/>
                <w:b/>
                <w:bCs/>
                <w:color w:val="000000"/>
                <w:szCs w:val="20"/>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2EFA60F" w14:textId="77777777" w:rsidR="00834304" w:rsidRDefault="00834304" w:rsidP="002D4A32">
            <w:pPr>
              <w:pStyle w:val="Normalny1"/>
              <w:spacing w:before="0" w:line="240" w:lineRule="auto"/>
              <w:jc w:val="left"/>
              <w:rPr>
                <w:b/>
                <w:color w:val="000000"/>
                <w:szCs w:val="20"/>
                <w:lang w:eastAsia="pl-PL"/>
              </w:rPr>
            </w:pPr>
            <w:r>
              <w:rPr>
                <w:b/>
                <w:color w:val="000000"/>
                <w:szCs w:val="20"/>
                <w:lang w:eastAsia="pl-PL"/>
              </w:rPr>
              <w:t>Demonstrator</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EC27BF9" w14:textId="77777777" w:rsidR="00834304" w:rsidRDefault="00834304" w:rsidP="002D4A32">
            <w:pPr>
              <w:pStyle w:val="Normalny1"/>
              <w:spacing w:before="0" w:line="240" w:lineRule="auto"/>
              <w:jc w:val="left"/>
            </w:pPr>
            <w:r>
              <w:rPr>
                <w:rStyle w:val="Domylnaczcionkaakapitu1"/>
                <w:color w:val="000000"/>
                <w:lang w:eastAsia="pl-PL"/>
              </w:rPr>
              <w:t>Zgodność z ustawą Prawo budowlane oraz Warunkami Technicznymi</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8D971CC" w14:textId="698DCC3F" w:rsidR="00834304" w:rsidRDefault="00834304" w:rsidP="5DA4011F">
            <w:pPr>
              <w:pStyle w:val="Normalny1"/>
              <w:spacing w:before="0" w:line="240" w:lineRule="auto"/>
              <w:jc w:val="left"/>
              <w:rPr>
                <w:color w:val="000000"/>
                <w:lang w:eastAsia="pl-PL"/>
              </w:rPr>
            </w:pPr>
            <w:r w:rsidRPr="5DA4011F">
              <w:rPr>
                <w:rStyle w:val="Domylnaczcionkaakapitu1"/>
                <w:color w:val="000000" w:themeColor="text1"/>
                <w:lang w:eastAsia="pl-PL"/>
              </w:rPr>
              <w:t xml:space="preserve">Wymagane jest zaprojektowanie i wykonanie </w:t>
            </w:r>
            <w:r w:rsidR="00063488" w:rsidRPr="5DA4011F">
              <w:rPr>
                <w:rStyle w:val="Domylnaczcionkaakapitu1"/>
                <w:color w:val="000000" w:themeColor="text1"/>
                <w:lang w:eastAsia="pl-PL"/>
              </w:rPr>
              <w:t>Demonstrator</w:t>
            </w:r>
            <w:r w:rsidRPr="5DA4011F">
              <w:rPr>
                <w:rStyle w:val="Domylnaczcionkaakapitu1"/>
                <w:color w:val="000000" w:themeColor="text1"/>
                <w:lang w:eastAsia="pl-PL"/>
              </w:rPr>
              <w:t xml:space="preserve">a oraz zagospodarowanie działki zgodnie z obowiązującymi przepisami </w:t>
            </w:r>
            <w:hyperlink r:id="rId9">
              <w:r>
                <w:t xml:space="preserve">ustawy z dnia 7 lipca 1994 r. - Prawo budowlane (z późn. zm.) oraz rozporządzenia Ministra Infrastruktury z dnia 12 kwietnia 2002 r. (z późn. zm.) w sprawie warunków technicznych, jakim powinny odpowiadać budynki i ich usytuowanie (dalej: Warunki Techniczne). Wyżej wymienione przepisy są nadrzędne w przypadku rozbieżności z zapisami wymagań określonych w niniejszym </w:t>
              </w:r>
              <w:r w:rsidR="00A50AC1">
                <w:t>Załącznik</w:t>
              </w:r>
              <w:r>
                <w:t>u.</w:t>
              </w:r>
            </w:hyperlink>
          </w:p>
        </w:tc>
      </w:tr>
      <w:tr w:rsidR="00834304" w:rsidRPr="00BF3A92" w14:paraId="237F5AF9" w14:textId="77777777" w:rsidTr="77C23D06">
        <w:trPr>
          <w:trHeight w:val="983"/>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7BC0EC4" w14:textId="77777777" w:rsidR="00834304" w:rsidRDefault="00834304" w:rsidP="002D4A32">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48F48F8" w14:textId="77777777" w:rsidR="00834304" w:rsidRDefault="00834304" w:rsidP="002D4A32">
            <w:pPr>
              <w:pStyle w:val="Normalny1"/>
              <w:spacing w:before="0" w:line="240" w:lineRule="auto"/>
              <w:jc w:val="left"/>
              <w:rPr>
                <w:b/>
                <w:szCs w:val="20"/>
                <w:lang w:eastAsia="pl-PL"/>
              </w:rPr>
            </w:pPr>
            <w:r>
              <w:rPr>
                <w:b/>
                <w:szCs w:val="20"/>
                <w:lang w:eastAsia="pl-PL"/>
              </w:rPr>
              <w:t>Instalacje</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37EF5525" w14:textId="77777777" w:rsidR="00834304" w:rsidRDefault="00834304" w:rsidP="002D4A32">
            <w:pPr>
              <w:pStyle w:val="Normalny1"/>
              <w:spacing w:before="0" w:line="240" w:lineRule="auto"/>
              <w:jc w:val="left"/>
              <w:rPr>
                <w:szCs w:val="20"/>
                <w:lang w:eastAsia="pl-PL"/>
              </w:rPr>
            </w:pPr>
            <w:r>
              <w:rPr>
                <w:szCs w:val="20"/>
                <w:lang w:eastAsia="pl-PL"/>
              </w:rPr>
              <w:t>System zarządzania budynkiem</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F86C650" w14:textId="5C72D69F" w:rsidR="00834304" w:rsidRDefault="00834304">
            <w:pPr>
              <w:pStyle w:val="Normalny1"/>
              <w:spacing w:before="0" w:line="240" w:lineRule="auto"/>
              <w:jc w:val="left"/>
            </w:pPr>
            <w:r w:rsidRPr="5DA4011F">
              <w:rPr>
                <w:rStyle w:val="Domylnaczcionkaakapitu1"/>
                <w:color w:val="000000" w:themeColor="text1"/>
                <w:lang w:eastAsia="pl-PL"/>
              </w:rPr>
              <w:t>Wymaga się zapewnienia zintegrowanego systemu pozwalającego zarządzać energią elektryczną, energią cieplną, wentylacją, klimatyzacją</w:t>
            </w:r>
            <w:r w:rsidR="2BDA467A" w:rsidRPr="5DA4011F">
              <w:rPr>
                <w:rStyle w:val="Domylnaczcionkaakapitu1"/>
                <w:color w:val="000000" w:themeColor="text1"/>
                <w:lang w:eastAsia="pl-PL"/>
              </w:rPr>
              <w:t xml:space="preserve"> </w:t>
            </w:r>
            <w:r w:rsidR="4B776F79" w:rsidRPr="5DA4011F">
              <w:rPr>
                <w:rStyle w:val="Domylnaczcionkaakapitu1"/>
                <w:color w:val="000000" w:themeColor="text1"/>
                <w:lang w:eastAsia="pl-PL"/>
              </w:rPr>
              <w:t xml:space="preserve">(jeśli występuje zgodnie z wymaganiem opcjonalnym </w:t>
            </w:r>
            <w:r w:rsidR="2BDA467A" w:rsidRPr="5DA4011F">
              <w:rPr>
                <w:rStyle w:val="Domylnaczcionkaakapitu1"/>
                <w:color w:val="000000" w:themeColor="text1"/>
                <w:lang w:eastAsia="pl-PL"/>
              </w:rPr>
              <w:t>SEN 2.23)</w:t>
            </w:r>
            <w:r w:rsidRPr="5DA4011F">
              <w:rPr>
                <w:rStyle w:val="Domylnaczcionkaakapitu1"/>
                <w:color w:val="000000" w:themeColor="text1"/>
                <w:lang w:eastAsia="pl-PL"/>
              </w:rPr>
              <w:t>, wodą i ściekami (System zarządzania budynkiem - Building Management System (BMS)) we wszystkich pomieszczeniach - kontrola systemu przez użytkownika mieszkania/administratora budynku. Zarządzanie systemem z pomieszczenia administracyjnego.</w:t>
            </w:r>
            <w:r>
              <w:br/>
            </w:r>
            <w:r w:rsidRPr="5DA4011F">
              <w:rPr>
                <w:rStyle w:val="Domylnaczcionkaakapitu1"/>
                <w:color w:val="000000" w:themeColor="text1"/>
                <w:lang w:eastAsia="pl-PL"/>
              </w:rPr>
              <w:t>Wymaga się:</w:t>
            </w:r>
            <w:r>
              <w:br/>
            </w:r>
            <w:r w:rsidRPr="5DA4011F">
              <w:rPr>
                <w:rStyle w:val="Domylnaczcionkaakapitu1"/>
                <w:color w:val="000000" w:themeColor="text1"/>
                <w:lang w:eastAsia="pl-PL"/>
              </w:rPr>
              <w:t xml:space="preserve">1. stanowiska operatorskiego umożliwiającego monitorowanie parametrów urządzeń HVAC, liczników energii elektrycznej, zużycia wody, zużycia ciepła, </w:t>
            </w:r>
            <w:r>
              <w:br/>
            </w:r>
            <w:r w:rsidRPr="5DA4011F">
              <w:rPr>
                <w:rStyle w:val="Domylnaczcionkaakapitu1"/>
                <w:color w:val="000000" w:themeColor="text1"/>
                <w:lang w:eastAsia="pl-PL"/>
              </w:rPr>
              <w:t xml:space="preserve">2. </w:t>
            </w:r>
            <w:r w:rsidR="364C975B" w:rsidRPr="5DA4011F">
              <w:rPr>
                <w:rStyle w:val="Domylnaczcionkaakapitu1"/>
                <w:color w:val="000000" w:themeColor="text1"/>
                <w:lang w:eastAsia="pl-PL"/>
              </w:rPr>
              <w:t xml:space="preserve">funkcji rejestracji i archiwizowania parametrów przez 5 lat z możliwością eksportu danych do formatu </w:t>
            </w:r>
            <w:r w:rsidR="6FE9113E" w:rsidRPr="5DA4011F">
              <w:rPr>
                <w:rStyle w:val="Domylnaczcionkaakapitu1"/>
                <w:color w:val="000000" w:themeColor="text1"/>
                <w:lang w:eastAsia="pl-PL"/>
              </w:rPr>
              <w:t xml:space="preserve">skoroszytu Programu Excel </w:t>
            </w:r>
            <w:r w:rsidR="2A7C7C4A" w:rsidRPr="5DA4011F">
              <w:rPr>
                <w:rStyle w:val="Domylnaczcionkaakapitu1"/>
                <w:color w:val="000000" w:themeColor="text1"/>
                <w:lang w:eastAsia="pl-PL"/>
              </w:rPr>
              <w:t>(d</w:t>
            </w:r>
            <w:r w:rsidR="2A7C7C4A" w:rsidRPr="5DA4011F">
              <w:rPr>
                <w:rFonts w:ascii="Segoe UI" w:eastAsia="Segoe UI" w:hAnsi="Segoe UI" w:cs="Segoe UI"/>
                <w:color w:val="333333"/>
                <w:sz w:val="18"/>
                <w:szCs w:val="18"/>
              </w:rPr>
              <w:t>opuszcza się archiwizowanie w chmurze)</w:t>
            </w:r>
            <w:r w:rsidR="2A7C7C4A" w:rsidRPr="5DA4011F">
              <w:rPr>
                <w:rStyle w:val="Domylnaczcionkaakapitu1"/>
                <w:color w:val="000000" w:themeColor="text1"/>
                <w:lang w:eastAsia="pl-PL"/>
              </w:rPr>
              <w:t xml:space="preserve"> </w:t>
            </w:r>
            <w:r w:rsidR="364C975B" w:rsidRPr="5DA4011F">
              <w:rPr>
                <w:rStyle w:val="Domylnaczcionkaakapitu1"/>
                <w:color w:val="000000" w:themeColor="text1"/>
                <w:lang w:eastAsia="pl-PL"/>
              </w:rPr>
              <w:t xml:space="preserve">oraz zdalnej instalacji oprogramowania, </w:t>
            </w:r>
            <w:r>
              <w:br/>
            </w:r>
            <w:r w:rsidRPr="5DA4011F">
              <w:rPr>
                <w:rStyle w:val="Domylnaczcionkaakapitu1"/>
                <w:color w:val="000000" w:themeColor="text1"/>
                <w:lang w:eastAsia="pl-PL"/>
              </w:rPr>
              <w:t>3. niezbędnego opisu oprogramowania z instrukcjami obsługi dla użytkowników BMS,</w:t>
            </w:r>
            <w:r>
              <w:br/>
            </w:r>
            <w:r w:rsidRPr="5DA4011F">
              <w:rPr>
                <w:rStyle w:val="Domylnaczcionkaakapitu1"/>
                <w:color w:val="000000" w:themeColor="text1"/>
                <w:lang w:eastAsia="pl-PL"/>
              </w:rPr>
              <w:t>4. funkcji monitorowania zwyczajów użytkowników i sugestie działań korekcyjnych na panelach użytkownika w mieszkaniach.</w:t>
            </w:r>
          </w:p>
          <w:p w14:paraId="505CC7CC" w14:textId="070CA033" w:rsidR="00834304" w:rsidRDefault="00834304" w:rsidP="1391E3F7">
            <w:pPr>
              <w:pStyle w:val="Normalny1"/>
              <w:spacing w:before="0" w:line="240" w:lineRule="auto"/>
              <w:jc w:val="left"/>
              <w:rPr>
                <w:color w:val="000000"/>
                <w:lang w:eastAsia="pl-PL"/>
              </w:rPr>
            </w:pPr>
            <w:r w:rsidRPr="5DA4011F">
              <w:rPr>
                <w:color w:val="000000" w:themeColor="text1"/>
                <w:lang w:eastAsia="pl-PL"/>
              </w:rPr>
              <w:t xml:space="preserve">5. wymaga się opracowania instrukcji użytkowania </w:t>
            </w:r>
            <w:r w:rsidR="1CFE01A3" w:rsidRPr="5DA4011F">
              <w:rPr>
                <w:color w:val="000000" w:themeColor="text1"/>
                <w:lang w:eastAsia="pl-PL"/>
              </w:rPr>
              <w:t>i aplikacji na smartfona (aplikacja w systemie Android/ iOS na zasadach licencji ustalonych z producentem)</w:t>
            </w:r>
            <w:r w:rsidRPr="5DA4011F">
              <w:rPr>
                <w:color w:val="000000" w:themeColor="text1"/>
                <w:lang w:eastAsia="pl-PL"/>
              </w:rPr>
              <w:t xml:space="preserve"> dla użytkowników w zakresie funkcjonalności zamontowanych systemów i zasad korzystania z infrastruktury w budynku (ograniczenie zużycia wody, zasady wietrzenia pomieszczeń, segregacja odpadów, etc.).</w:t>
            </w:r>
          </w:p>
          <w:p w14:paraId="31A8DE43" w14:textId="01F2E77F" w:rsidR="00834304" w:rsidRDefault="00834304" w:rsidP="00152E8F">
            <w:pPr>
              <w:pStyle w:val="Normalny1"/>
              <w:spacing w:before="0" w:line="240" w:lineRule="auto"/>
              <w:jc w:val="left"/>
              <w:rPr>
                <w:color w:val="000000"/>
                <w:szCs w:val="20"/>
                <w:lang w:eastAsia="pl-PL"/>
              </w:rPr>
            </w:pPr>
            <w:r>
              <w:rPr>
                <w:color w:val="000000"/>
                <w:szCs w:val="20"/>
                <w:lang w:eastAsia="pl-PL"/>
              </w:rPr>
              <w:t>6. Powiadamiania o sytuacji awaryjnej w mieszkaniach za pośrednictwem sygnału do administracji budynku lub innych użytkowników (np. lekarz, rodzina)</w:t>
            </w:r>
          </w:p>
        </w:tc>
      </w:tr>
      <w:tr w:rsidR="00834304" w:rsidRPr="00BF3A92" w14:paraId="0DCB9C9C" w14:textId="77777777" w:rsidTr="77C23D06">
        <w:trPr>
          <w:trHeight w:val="576"/>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67D1BB2D" w14:textId="77777777" w:rsidR="00834304" w:rsidRDefault="00834304" w:rsidP="002D4A32">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4069A71" w14:textId="77777777" w:rsidR="00834304" w:rsidRDefault="00834304" w:rsidP="002D4A32">
            <w:pPr>
              <w:pStyle w:val="Normalny1"/>
              <w:spacing w:before="0" w:line="240" w:lineRule="auto"/>
              <w:jc w:val="left"/>
              <w:rPr>
                <w:b/>
                <w:szCs w:val="20"/>
                <w:lang w:eastAsia="pl-PL"/>
              </w:rPr>
            </w:pPr>
            <w:r>
              <w:rPr>
                <w:b/>
                <w:szCs w:val="20"/>
                <w:lang w:eastAsia="pl-PL"/>
              </w:rPr>
              <w:t>Instalacje</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3C5FCCE0" w14:textId="77777777" w:rsidR="00834304" w:rsidRDefault="00834304" w:rsidP="002D4A32">
            <w:pPr>
              <w:pStyle w:val="Normalny1"/>
              <w:spacing w:before="0" w:line="240" w:lineRule="auto"/>
              <w:jc w:val="left"/>
              <w:rPr>
                <w:szCs w:val="20"/>
                <w:lang w:eastAsia="pl-PL"/>
              </w:rPr>
            </w:pPr>
            <w:r>
              <w:rPr>
                <w:szCs w:val="20"/>
                <w:lang w:eastAsia="pl-PL"/>
              </w:rPr>
              <w:t>Instalacja grzewcza</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2436F89" w14:textId="73947EA5" w:rsidR="00834304" w:rsidRDefault="00834304" w:rsidP="1391E3F7">
            <w:pPr>
              <w:pStyle w:val="Normalny1"/>
              <w:spacing w:before="0" w:line="240" w:lineRule="auto"/>
              <w:jc w:val="left"/>
              <w:rPr>
                <w:lang w:eastAsia="pl-PL"/>
              </w:rPr>
            </w:pPr>
            <w:r w:rsidRPr="5DA4011F">
              <w:rPr>
                <w:lang w:eastAsia="pl-PL"/>
              </w:rPr>
              <w:t>Wymaga się urządzeń grzewczych w budynku zapewniających temperatury pomieszczeń zgodnie z rozporządzeniem ministra infrastruktury i budownictwa z dnia 14 listopada 2017 r. w sprawie warunków technicznych, jakim powinny odpowiadać budynki i ich usytuowanie z późn. Zmianami.</w:t>
            </w:r>
            <w:r w:rsidR="41C33206" w:rsidRPr="5DA4011F">
              <w:rPr>
                <w:lang w:eastAsia="pl-PL"/>
              </w:rPr>
              <w:t xml:space="preserve"> Wymaga się </w:t>
            </w:r>
            <w:r w:rsidR="41C33206" w:rsidRPr="5DA4011F">
              <w:rPr>
                <w:rStyle w:val="Domylnaczcionkaakapitu10000000"/>
                <w:color w:val="000000" w:themeColor="text1"/>
              </w:rPr>
              <w:t xml:space="preserve">systemu regulacji i nastawy temperatury niezależnego dla wszystkich pomieszczeń w każdym mieszkaniu </w:t>
            </w:r>
            <w:r w:rsidR="41C33206" w:rsidRPr="5DA4011F">
              <w:rPr>
                <w:rStyle w:val="Domylnaczcionkaakapitu10000000"/>
              </w:rPr>
              <w:t>połączonego z systemem zarządzania budynkiem umożliwiającym pomiar temperatury oraz zbieranie danych na temat rozkładu temperatury w ciągu dnia w roku</w:t>
            </w:r>
            <w:r w:rsidR="41C33206" w:rsidRPr="5DA4011F">
              <w:rPr>
                <w:rStyle w:val="Domylnaczcionkaakapitu10000000"/>
                <w:color w:val="000000" w:themeColor="text1"/>
              </w:rPr>
              <w:t xml:space="preserve">, z możliwością </w:t>
            </w:r>
            <w:r w:rsidR="5F9E426E" w:rsidRPr="5DA4011F">
              <w:rPr>
                <w:rStyle w:val="Domylnaczcionkaakapitu10000000"/>
                <w:color w:val="000000" w:themeColor="text1"/>
              </w:rPr>
              <w:t>i aplikacji nasterowania zdalnego przez smartfona (aplikacja w systemie Android/ iOS na zasadach licencji ustalonych z producentem).</w:t>
            </w:r>
          </w:p>
        </w:tc>
      </w:tr>
      <w:tr w:rsidR="00834304" w:rsidRPr="00BF3A92" w14:paraId="2D0C8DE7" w14:textId="77777777" w:rsidTr="77C23D06">
        <w:trPr>
          <w:trHeight w:val="864"/>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5743D799" w14:textId="77777777" w:rsidR="00834304" w:rsidRDefault="00834304" w:rsidP="002D4A32">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0B2FAFF" w14:textId="77777777" w:rsidR="00834304" w:rsidRDefault="00834304" w:rsidP="002D4A32">
            <w:pPr>
              <w:pStyle w:val="Normalny1"/>
              <w:spacing w:before="0" w:line="240" w:lineRule="auto"/>
              <w:jc w:val="left"/>
              <w:rPr>
                <w:b/>
                <w:szCs w:val="20"/>
                <w:lang w:eastAsia="pl-PL"/>
              </w:rPr>
            </w:pPr>
            <w:r>
              <w:rPr>
                <w:b/>
                <w:szCs w:val="20"/>
                <w:lang w:eastAsia="pl-PL"/>
              </w:rPr>
              <w:t>Instalacje</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D53F07D" w14:textId="77777777" w:rsidR="00834304" w:rsidRDefault="00834304" w:rsidP="002D4A32">
            <w:pPr>
              <w:pStyle w:val="Normalny1"/>
              <w:spacing w:before="0" w:line="240" w:lineRule="auto"/>
              <w:jc w:val="left"/>
              <w:rPr>
                <w:szCs w:val="20"/>
                <w:lang w:eastAsia="pl-PL"/>
              </w:rPr>
            </w:pPr>
            <w:r>
              <w:rPr>
                <w:szCs w:val="20"/>
                <w:lang w:eastAsia="pl-PL"/>
              </w:rPr>
              <w:t>Kanalizacja sanitarna</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83DBBCF" w14:textId="0A529BDB" w:rsidR="00834304" w:rsidRDefault="00834304" w:rsidP="1391E3F7">
            <w:pPr>
              <w:pStyle w:val="Normalny1"/>
              <w:spacing w:before="0" w:line="240" w:lineRule="auto"/>
              <w:jc w:val="left"/>
              <w:rPr>
                <w:rStyle w:val="Domylnaczcionkaakapitu1"/>
                <w:color w:val="000000" w:themeColor="text1"/>
                <w:lang w:eastAsia="pl-PL"/>
              </w:rPr>
            </w:pPr>
            <w:r w:rsidRPr="5DA4011F">
              <w:rPr>
                <w:rStyle w:val="Domylnaczcionkaakapitu1"/>
                <w:color w:val="000000" w:themeColor="text1"/>
                <w:lang w:eastAsia="pl-PL"/>
              </w:rPr>
              <w:t>Wymaga się podłączenia do kanalizacji sanitarnej zgodnie z ustaleniami miejscowego planu zagospodarowania przestrzennego lub decyzji o warunkach zabudowy i zagospodarowania terenu (dalej: WZ)</w:t>
            </w:r>
            <w:r w:rsidR="66F22269" w:rsidRPr="5DA4011F">
              <w:rPr>
                <w:rStyle w:val="Domylnaczcionkaakapitu1"/>
                <w:color w:val="000000" w:themeColor="text1"/>
                <w:lang w:eastAsia="pl-PL"/>
              </w:rPr>
              <w:t xml:space="preserve"> oraz zastosowania rozłączne</w:t>
            </w:r>
            <w:r w:rsidR="65A4C83D" w:rsidRPr="5DA4011F">
              <w:rPr>
                <w:rStyle w:val="Domylnaczcionkaakapitu1"/>
                <w:color w:val="000000" w:themeColor="text1"/>
                <w:lang w:eastAsia="pl-PL"/>
              </w:rPr>
              <w:t>go systemu zasilania w wodę</w:t>
            </w:r>
            <w:r w:rsidR="42DC9863" w:rsidRPr="5DA4011F">
              <w:rPr>
                <w:rStyle w:val="Domylnaczcionkaakapitu1"/>
                <w:color w:val="000000" w:themeColor="text1"/>
                <w:lang w:eastAsia="pl-PL"/>
              </w:rPr>
              <w:t xml:space="preserve"> (woda pitna, woda szara)</w:t>
            </w:r>
            <w:r w:rsidR="65A4C83D" w:rsidRPr="5DA4011F">
              <w:rPr>
                <w:rStyle w:val="Domylnaczcionkaakapitu1"/>
                <w:color w:val="000000" w:themeColor="text1"/>
                <w:lang w:eastAsia="pl-PL"/>
              </w:rPr>
              <w:t xml:space="preserve"> ora</w:t>
            </w:r>
            <w:r w:rsidR="1C4EF391" w:rsidRPr="5DA4011F">
              <w:rPr>
                <w:rStyle w:val="Domylnaczcionkaakapitu1"/>
                <w:color w:val="000000" w:themeColor="text1"/>
                <w:lang w:eastAsia="pl-PL"/>
              </w:rPr>
              <w:t>z</w:t>
            </w:r>
            <w:r w:rsidR="00361A7C" w:rsidRPr="5DA4011F">
              <w:rPr>
                <w:rStyle w:val="Domylnaczcionkaakapitu1"/>
                <w:color w:val="000000" w:themeColor="text1"/>
                <w:lang w:eastAsia="pl-PL"/>
              </w:rPr>
              <w:t xml:space="preserve"> rozłącznego systemu </w:t>
            </w:r>
            <w:r w:rsidR="533C98D2" w:rsidRPr="5DA4011F">
              <w:rPr>
                <w:rStyle w:val="Domylnaczcionkaakapitu1"/>
                <w:color w:val="000000" w:themeColor="text1"/>
                <w:lang w:eastAsia="pl-PL"/>
              </w:rPr>
              <w:t>odprowadzania</w:t>
            </w:r>
            <w:r w:rsidR="00361A7C" w:rsidRPr="5DA4011F">
              <w:rPr>
                <w:rStyle w:val="Domylnaczcionkaakapitu1"/>
                <w:color w:val="000000" w:themeColor="text1"/>
                <w:lang w:eastAsia="pl-PL"/>
              </w:rPr>
              <w:t xml:space="preserve"> wody</w:t>
            </w:r>
            <w:r w:rsidR="04967068" w:rsidRPr="5DA4011F">
              <w:rPr>
                <w:rStyle w:val="Domylnaczcionkaakapitu1"/>
                <w:color w:val="000000" w:themeColor="text1"/>
                <w:lang w:eastAsia="pl-PL"/>
              </w:rPr>
              <w:t xml:space="preserve"> (woda szara i woda czarna)</w:t>
            </w:r>
            <w:r w:rsidR="00361A7C" w:rsidRPr="5DA4011F">
              <w:rPr>
                <w:rStyle w:val="Domylnaczcionkaakapitu1"/>
                <w:color w:val="000000" w:themeColor="text1"/>
                <w:lang w:eastAsia="pl-PL"/>
              </w:rPr>
              <w:t>.</w:t>
            </w:r>
          </w:p>
        </w:tc>
      </w:tr>
      <w:tr w:rsidR="00834304" w:rsidRPr="00BF3A92" w14:paraId="30D8B726" w14:textId="77777777" w:rsidTr="77C23D06">
        <w:trPr>
          <w:trHeight w:val="864"/>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55AC9C4D" w14:textId="77777777" w:rsidR="00834304" w:rsidRDefault="00834304" w:rsidP="002D4A32">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9F51774" w14:textId="77777777" w:rsidR="00834304" w:rsidRDefault="00834304" w:rsidP="002D4A32">
            <w:pPr>
              <w:pStyle w:val="Normalny1"/>
              <w:spacing w:before="0" w:line="240" w:lineRule="auto"/>
              <w:jc w:val="left"/>
              <w:rPr>
                <w:b/>
                <w:szCs w:val="20"/>
                <w:lang w:eastAsia="pl-PL"/>
              </w:rPr>
            </w:pPr>
            <w:r>
              <w:rPr>
                <w:b/>
                <w:szCs w:val="20"/>
                <w:lang w:eastAsia="pl-PL"/>
              </w:rPr>
              <w:t>Instalacje</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A91A30B" w14:textId="77777777" w:rsidR="00834304" w:rsidRDefault="00834304" w:rsidP="002D4A32">
            <w:pPr>
              <w:pStyle w:val="Normalny1"/>
              <w:spacing w:before="0" w:line="240" w:lineRule="auto"/>
              <w:jc w:val="left"/>
              <w:rPr>
                <w:szCs w:val="20"/>
                <w:lang w:eastAsia="pl-PL"/>
              </w:rPr>
            </w:pPr>
            <w:r>
              <w:rPr>
                <w:szCs w:val="20"/>
                <w:lang w:eastAsia="pl-PL"/>
              </w:rPr>
              <w:t>Kanalizacja deszczowa</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028B809" w14:textId="7FC17CA4" w:rsidR="00834304" w:rsidRDefault="00834304" w:rsidP="002D4A32">
            <w:pPr>
              <w:pStyle w:val="Normalny1"/>
              <w:spacing w:before="0" w:line="240" w:lineRule="auto"/>
              <w:jc w:val="left"/>
            </w:pPr>
            <w:r w:rsidRPr="5DA4011F">
              <w:rPr>
                <w:rStyle w:val="Domylnaczcionkaakapitu1"/>
                <w:color w:val="000000" w:themeColor="text1"/>
                <w:lang w:eastAsia="pl-PL"/>
              </w:rPr>
              <w:t xml:space="preserve">Wymaga się </w:t>
            </w:r>
            <w:r w:rsidR="3EA34543" w:rsidRPr="5DA4011F">
              <w:rPr>
                <w:rStyle w:val="Domylnaczcionkaakapitu1"/>
                <w:color w:val="000000" w:themeColor="text1"/>
                <w:lang w:eastAsia="pl-PL"/>
              </w:rPr>
              <w:t>rozłącznej instalacji wodnej na wodę kanalizacyjną</w:t>
            </w:r>
            <w:r w:rsidRPr="5DA4011F">
              <w:rPr>
                <w:rStyle w:val="Domylnaczcionkaakapitu1"/>
                <w:color w:val="000000" w:themeColor="text1"/>
                <w:lang w:eastAsia="pl-PL"/>
              </w:rPr>
              <w:t xml:space="preserve"> i deszczową oraz </w:t>
            </w:r>
            <w:r w:rsidRPr="5DA4011F">
              <w:rPr>
                <w:rStyle w:val="Domylnaczcionkaakapitu1"/>
              </w:rPr>
              <w:t xml:space="preserve">zagospodarowania wód opadowych na działce własnej z wykorzystaniem systemów małej retencji (zbiornik retencyjny wód opadowych, ogrody deszczowe, etc.). W przypadku konieczności zrzutu nadmiaru wody opadowej poza działkę własną, dopuszcza się jej odprowadzenie do systemu kanalizacji </w:t>
            </w:r>
            <w:r w:rsidRPr="5DA4011F">
              <w:rPr>
                <w:rStyle w:val="Domylnaczcionkaakapitu1"/>
                <w:color w:val="000000" w:themeColor="text1"/>
                <w:lang w:eastAsia="pl-PL"/>
              </w:rPr>
              <w:t xml:space="preserve">zgodnie z ustaleniami miejscowego planu zagospodarowania przestrzennego lub decyzji WZ. </w:t>
            </w:r>
          </w:p>
        </w:tc>
      </w:tr>
      <w:tr w:rsidR="00834304" w:rsidRPr="00BF3A92" w14:paraId="12218DA6" w14:textId="77777777" w:rsidTr="77C23D06">
        <w:trPr>
          <w:trHeight w:val="1152"/>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4F70107" w14:textId="77777777" w:rsidR="00834304" w:rsidRDefault="00834304" w:rsidP="002D4A32">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2EF2351" w14:textId="77777777" w:rsidR="00834304" w:rsidRDefault="00834304" w:rsidP="002D4A32">
            <w:pPr>
              <w:pStyle w:val="Normalny1"/>
              <w:spacing w:before="0" w:line="240" w:lineRule="auto"/>
              <w:jc w:val="left"/>
              <w:rPr>
                <w:b/>
                <w:szCs w:val="20"/>
                <w:lang w:eastAsia="pl-PL"/>
              </w:rPr>
            </w:pPr>
            <w:r>
              <w:rPr>
                <w:b/>
                <w:szCs w:val="20"/>
                <w:lang w:eastAsia="pl-PL"/>
              </w:rPr>
              <w:t>Instalacje</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7B2A8F9F" w14:textId="77777777" w:rsidR="00834304" w:rsidRDefault="00834304" w:rsidP="002D4A32">
            <w:pPr>
              <w:pStyle w:val="Normalny1"/>
              <w:spacing w:before="0" w:line="240" w:lineRule="auto"/>
              <w:jc w:val="left"/>
              <w:rPr>
                <w:szCs w:val="20"/>
                <w:lang w:eastAsia="pl-PL"/>
              </w:rPr>
            </w:pPr>
            <w:r>
              <w:rPr>
                <w:szCs w:val="20"/>
                <w:lang w:eastAsia="pl-PL"/>
              </w:rPr>
              <w:t>Jakość powietrza</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AD4C59E" w14:textId="63C8DD77" w:rsidR="00834304" w:rsidRPr="002F0735" w:rsidRDefault="4480F536" w:rsidP="002F0735">
            <w:pPr>
              <w:rPr>
                <w:rStyle w:val="Domylnaczcionkaakapitu10000000"/>
              </w:rPr>
            </w:pPr>
            <w:r w:rsidRPr="5DA4011F">
              <w:rPr>
                <w:rStyle w:val="Domylnaczcionkaakapitu10000000"/>
                <w:color w:val="000000" w:themeColor="text1"/>
                <w:lang w:eastAsia="pl-PL"/>
              </w:rPr>
              <w:t xml:space="preserve">Wymaga się zamontowanie czujników z pomiarem zawartości PM10, PM2.5 w każdym mieszkaniu oraz czujników z pomiarem stężenia CO2 </w:t>
            </w:r>
            <w:r w:rsidRPr="5DA4011F">
              <w:rPr>
                <w:rStyle w:val="Domylnaczcionkaakapitu10000000"/>
                <w:lang w:eastAsia="pl-PL"/>
              </w:rPr>
              <w:t xml:space="preserve">w każdym pomieszczeniu mieszkalnym (pokoje w mieszkaniu, a także sypialnie i pomieszczenia do dziennego pobytu ludzi w budynku zamieszkania zbiorowego) </w:t>
            </w:r>
            <w:r w:rsidRPr="5DA4011F">
              <w:rPr>
                <w:rStyle w:val="Domylnaczcionkaakapitu10000000"/>
                <w:color w:val="000000" w:themeColor="text1"/>
                <w:lang w:eastAsia="pl-PL"/>
              </w:rPr>
              <w:t xml:space="preserve">niezależnie od zastosowanego rodzaju wentylacji (centralny, zdecentralizowany) i połączenia </w:t>
            </w:r>
            <w:r w:rsidRPr="5DA4011F">
              <w:rPr>
                <w:rStyle w:val="Domylnaczcionkaakapitu10000000"/>
                <w:lang w:eastAsia="pl-PL"/>
              </w:rPr>
              <w:t>ich z systemem BMS w sposób umożliwiający sterowanie systemem wentylacji oraz rejestracje poszczególnych parametrów.</w:t>
            </w:r>
            <w:r w:rsidRPr="5DA4011F">
              <w:rPr>
                <w:rStyle w:val="Domylnaczcionkaakapitu10000000"/>
                <w:color w:val="000000" w:themeColor="text1"/>
                <w:lang w:eastAsia="pl-PL"/>
              </w:rPr>
              <w:t xml:space="preserve"> </w:t>
            </w:r>
          </w:p>
        </w:tc>
      </w:tr>
      <w:tr w:rsidR="00834304" w:rsidRPr="00BF3A92" w14:paraId="0F22D254" w14:textId="77777777" w:rsidTr="77C23D06">
        <w:trPr>
          <w:trHeight w:val="416"/>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C43DCAB" w14:textId="77777777" w:rsidR="00834304" w:rsidRDefault="00834304" w:rsidP="002D4A32">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2754AE9" w14:textId="77777777" w:rsidR="00834304" w:rsidRDefault="00834304" w:rsidP="002D4A32">
            <w:pPr>
              <w:pStyle w:val="Normalny1"/>
              <w:spacing w:before="0" w:line="240" w:lineRule="auto"/>
              <w:jc w:val="left"/>
              <w:rPr>
                <w:b/>
                <w:szCs w:val="20"/>
                <w:lang w:eastAsia="pl-PL"/>
              </w:rPr>
            </w:pPr>
            <w:r>
              <w:rPr>
                <w:b/>
                <w:szCs w:val="20"/>
                <w:lang w:eastAsia="pl-PL"/>
              </w:rPr>
              <w:t>Instalacje</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28C7AEBA" w14:textId="77777777" w:rsidR="00834304" w:rsidRDefault="00834304" w:rsidP="002D4A32">
            <w:pPr>
              <w:pStyle w:val="Normalny1"/>
              <w:spacing w:before="0" w:line="240" w:lineRule="auto"/>
              <w:jc w:val="left"/>
              <w:rPr>
                <w:szCs w:val="20"/>
                <w:lang w:eastAsia="pl-PL"/>
              </w:rPr>
            </w:pPr>
            <w:r>
              <w:rPr>
                <w:szCs w:val="20"/>
                <w:lang w:eastAsia="pl-PL"/>
              </w:rPr>
              <w:t>Oświetlenie w budynku</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F86E67F" w14:textId="65311845" w:rsidR="00834304" w:rsidRDefault="00834304" w:rsidP="002D4A32">
            <w:pPr>
              <w:pStyle w:val="Normalny1"/>
              <w:spacing w:before="0" w:line="240" w:lineRule="auto"/>
              <w:jc w:val="left"/>
            </w:pPr>
            <w:r w:rsidRPr="5DA4011F">
              <w:rPr>
                <w:rStyle w:val="Domylnaczcionkaakapitu1"/>
                <w:lang w:eastAsia="pl-PL"/>
              </w:rPr>
              <w:t xml:space="preserve">Wymaga się w całym budynku punktów świetlnych z oprawami oświetleniowymi zapewniającymi </w:t>
            </w:r>
            <w:r w:rsidR="00C236A4" w:rsidRPr="5DA4011F">
              <w:rPr>
                <w:rStyle w:val="Domylnaczcionkaakapitu1"/>
                <w:lang w:eastAsia="pl-PL"/>
              </w:rPr>
              <w:t xml:space="preserve">liczbę </w:t>
            </w:r>
            <w:r w:rsidRPr="5DA4011F">
              <w:rPr>
                <w:rStyle w:val="Domylnaczcionkaakapitu1"/>
                <w:lang w:eastAsia="pl-PL"/>
              </w:rPr>
              <w:t xml:space="preserve">luksów zgodną z przepisami techniczno-budowlanymi dla określonej funkcji pomieszczenia. </w:t>
            </w:r>
            <w:r>
              <w:t>W pomieszczeniach wspólnych należy zapewnić s</w:t>
            </w:r>
            <w:r w:rsidRPr="5DA4011F">
              <w:rPr>
                <w:rStyle w:val="Domylnaczcionkaakapitu1"/>
                <w:lang w:eastAsia="pl-PL"/>
              </w:rPr>
              <w:t xml:space="preserve">terowanie instalacją przez czujniki ruchu zintegrowane przez BMS. </w:t>
            </w:r>
            <w:r>
              <w:br/>
            </w:r>
            <w:r w:rsidR="00C236A4" w:rsidRPr="5DA4011F">
              <w:rPr>
                <w:rStyle w:val="Domylnaczcionkaakapitu1"/>
                <w:lang w:eastAsia="pl-PL"/>
              </w:rPr>
              <w:t xml:space="preserve">Liczba </w:t>
            </w:r>
            <w:r w:rsidRPr="5DA4011F">
              <w:rPr>
                <w:rStyle w:val="Domylnaczcionkaakapitu1"/>
                <w:lang w:eastAsia="pl-PL"/>
              </w:rPr>
              <w:t>luxów zgodnie z PN-EN 12464-1.</w:t>
            </w:r>
            <w:r>
              <w:br/>
            </w:r>
            <w:r w:rsidRPr="5DA4011F">
              <w:rPr>
                <w:rStyle w:val="Domylnaczcionkaakapitu1"/>
                <w:lang w:eastAsia="pl-PL"/>
              </w:rPr>
              <w:t xml:space="preserve">Czujki klasy min. GRADE 2 wg. EN50131-1.  </w:t>
            </w:r>
          </w:p>
        </w:tc>
      </w:tr>
      <w:tr w:rsidR="00834304" w:rsidRPr="00BF3A92" w14:paraId="19808569" w14:textId="77777777" w:rsidTr="77C23D06">
        <w:trPr>
          <w:trHeight w:val="7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45EBA886" w14:textId="77777777" w:rsidR="00834304" w:rsidRDefault="00834304" w:rsidP="002D4A32">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CACE582" w14:textId="77777777" w:rsidR="00834304" w:rsidRDefault="00834304" w:rsidP="002D4A32">
            <w:pPr>
              <w:pStyle w:val="Normalny1"/>
              <w:spacing w:before="0" w:line="240" w:lineRule="auto"/>
              <w:jc w:val="left"/>
              <w:rPr>
                <w:b/>
                <w:szCs w:val="20"/>
                <w:lang w:eastAsia="pl-PL"/>
              </w:rPr>
            </w:pPr>
            <w:r>
              <w:rPr>
                <w:b/>
                <w:szCs w:val="20"/>
                <w:lang w:eastAsia="pl-PL"/>
              </w:rPr>
              <w:t>Instalacje</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0FED9B59" w14:textId="77777777" w:rsidR="00834304" w:rsidRDefault="00834304" w:rsidP="002D4A32">
            <w:pPr>
              <w:pStyle w:val="Normalny1"/>
              <w:spacing w:before="0" w:line="240" w:lineRule="auto"/>
              <w:jc w:val="left"/>
              <w:rPr>
                <w:szCs w:val="20"/>
                <w:lang w:eastAsia="pl-PL"/>
              </w:rPr>
            </w:pPr>
            <w:r>
              <w:rPr>
                <w:szCs w:val="20"/>
                <w:lang w:eastAsia="pl-PL"/>
              </w:rPr>
              <w:t>Instalacja elektryczna</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96D6732" w14:textId="45BA7B0F" w:rsidR="00834304" w:rsidRDefault="00834304" w:rsidP="002D4A32">
            <w:pPr>
              <w:pStyle w:val="Normalny1"/>
              <w:spacing w:before="0" w:line="240" w:lineRule="auto"/>
              <w:jc w:val="left"/>
            </w:pPr>
            <w:r>
              <w:rPr>
                <w:color w:val="000000"/>
                <w:szCs w:val="20"/>
                <w:lang w:eastAsia="pl-PL"/>
              </w:rPr>
              <w:t xml:space="preserve">Wymaga się kompletnej instalacji elektrycznej w budynku </w:t>
            </w:r>
            <w:r>
              <w:t>wraz z zamontowaniem osprzętu w lokalach i pozostałych pomieszczeniach w budynku. Dobór osprzętu zgodnie z obowiązującymi normami</w:t>
            </w:r>
            <w:r>
              <w:rPr>
                <w:color w:val="000000"/>
                <w:szCs w:val="20"/>
                <w:lang w:eastAsia="pl-PL"/>
              </w:rPr>
              <w:t>.</w:t>
            </w:r>
          </w:p>
        </w:tc>
      </w:tr>
      <w:tr w:rsidR="00834304" w:rsidRPr="00BF3A92" w14:paraId="78ADF011" w14:textId="77777777" w:rsidTr="77C23D06">
        <w:trPr>
          <w:trHeight w:val="864"/>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28AD692" w14:textId="77777777" w:rsidR="00834304" w:rsidRDefault="00834304" w:rsidP="002D4A32">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3569F8A" w14:textId="77777777" w:rsidR="00834304" w:rsidRDefault="00834304" w:rsidP="002D4A32">
            <w:pPr>
              <w:pStyle w:val="Normalny1"/>
              <w:spacing w:before="0" w:line="240" w:lineRule="auto"/>
              <w:jc w:val="left"/>
              <w:rPr>
                <w:b/>
                <w:szCs w:val="20"/>
                <w:lang w:eastAsia="pl-PL"/>
              </w:rPr>
            </w:pPr>
            <w:r>
              <w:rPr>
                <w:b/>
                <w:szCs w:val="20"/>
                <w:lang w:eastAsia="pl-PL"/>
              </w:rPr>
              <w:t>Instalacje</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3D335EC1" w14:textId="77777777" w:rsidR="00834304" w:rsidRDefault="00834304" w:rsidP="002D4A32">
            <w:pPr>
              <w:pStyle w:val="Normalny1"/>
              <w:spacing w:before="0" w:line="240" w:lineRule="auto"/>
              <w:jc w:val="left"/>
              <w:rPr>
                <w:szCs w:val="20"/>
                <w:lang w:eastAsia="pl-PL"/>
              </w:rPr>
            </w:pPr>
            <w:r>
              <w:rPr>
                <w:szCs w:val="20"/>
                <w:lang w:eastAsia="pl-PL"/>
              </w:rPr>
              <w:t>Liczniki energii elektrycznej</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6C6E1FC" w14:textId="77777777" w:rsidR="00834304" w:rsidRDefault="00834304" w:rsidP="002D4A32">
            <w:pPr>
              <w:pStyle w:val="Normalny1"/>
              <w:spacing w:before="0" w:line="240" w:lineRule="auto"/>
              <w:jc w:val="left"/>
            </w:pPr>
            <w:r>
              <w:rPr>
                <w:rStyle w:val="Domylnaczcionkaakapitu1"/>
                <w:color w:val="000000"/>
                <w:szCs w:val="20"/>
                <w:lang w:eastAsia="pl-PL"/>
              </w:rPr>
              <w:t>Wymaga się zainstalowania liczników energii elektrycznej dla każdego mieszkania w budynku oraz zbiorczo dla całego budynku oraz ich połączenie z systemem BMS. Dodatkowo zainstalować należy licznik energii elektrycznej dla oświetlenia zewnętrznego.</w:t>
            </w:r>
          </w:p>
        </w:tc>
      </w:tr>
      <w:tr w:rsidR="00834304" w:rsidRPr="00BF3A92" w14:paraId="3B6D39DA" w14:textId="77777777" w:rsidTr="77C23D06">
        <w:trPr>
          <w:trHeight w:val="864"/>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43DFAC45" w14:textId="77777777" w:rsidR="00834304" w:rsidRDefault="00834304" w:rsidP="002D4A32">
            <w:pPr>
              <w:pStyle w:val="Akapitzlist1"/>
              <w:numPr>
                <w:ilvl w:val="0"/>
                <w:numId w:val="10"/>
              </w:numPr>
              <w:spacing w:before="0" w:line="240" w:lineRule="auto"/>
              <w:ind w:left="0" w:firstLine="0"/>
              <w:jc w:val="left"/>
              <w:rPr>
                <w:rFonts w:cs="Calibri"/>
                <w:b/>
                <w:bCs/>
                <w:color w:val="000000"/>
                <w:szCs w:val="20"/>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6E0A2B6" w14:textId="77777777" w:rsidR="00834304" w:rsidRDefault="00834304" w:rsidP="002D4A32">
            <w:pPr>
              <w:pStyle w:val="Normalny1"/>
              <w:spacing w:before="0" w:line="240" w:lineRule="auto"/>
              <w:jc w:val="left"/>
            </w:pPr>
            <w:r>
              <w:rPr>
                <w:rStyle w:val="Domylnaczcionkaakapitu1"/>
                <w:b/>
                <w:color w:val="000000"/>
                <w:szCs w:val="20"/>
                <w:lang w:eastAsia="pl-PL"/>
              </w:rPr>
              <w:t>Instalacje</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22CF238B" w14:textId="77777777" w:rsidR="00834304" w:rsidRDefault="00834304" w:rsidP="002D4A32">
            <w:pPr>
              <w:pStyle w:val="Normalny1"/>
              <w:spacing w:before="0" w:line="240" w:lineRule="auto"/>
              <w:jc w:val="left"/>
            </w:pPr>
            <w:r>
              <w:rPr>
                <w:rStyle w:val="Domylnaczcionkaakapitu1"/>
                <w:color w:val="000000"/>
                <w:szCs w:val="20"/>
                <w:lang w:eastAsia="pl-PL"/>
              </w:rPr>
              <w:t>Wodomierze</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F93560C" w14:textId="77777777" w:rsidR="00834304" w:rsidRDefault="00834304" w:rsidP="002D4A32">
            <w:pPr>
              <w:pStyle w:val="Normalny1"/>
              <w:spacing w:before="0" w:line="240" w:lineRule="auto"/>
              <w:jc w:val="left"/>
              <w:rPr>
                <w:color w:val="000000"/>
                <w:szCs w:val="20"/>
                <w:lang w:eastAsia="pl-PL"/>
              </w:rPr>
            </w:pPr>
            <w:r>
              <w:rPr>
                <w:color w:val="000000"/>
                <w:szCs w:val="20"/>
                <w:lang w:eastAsia="pl-PL"/>
              </w:rPr>
              <w:t>Wymaga się zainstalowania wodomierzy ZW i CWU z dostępem do odczytu w części ogólnodostępnej. Wodomierze z połączeniem z systemem BMS.</w:t>
            </w:r>
          </w:p>
        </w:tc>
      </w:tr>
      <w:tr w:rsidR="00834304" w:rsidRPr="00BF3A92" w14:paraId="38467110" w14:textId="77777777" w:rsidTr="77C23D06">
        <w:trPr>
          <w:trHeight w:val="379"/>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68513CA8" w14:textId="77777777" w:rsidR="00834304" w:rsidRDefault="00834304" w:rsidP="002D4A32">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F90D86B" w14:textId="77777777" w:rsidR="00834304" w:rsidRDefault="00834304" w:rsidP="002D4A32">
            <w:pPr>
              <w:pStyle w:val="Normalny1"/>
              <w:spacing w:before="0" w:line="240" w:lineRule="auto"/>
              <w:jc w:val="left"/>
              <w:rPr>
                <w:b/>
                <w:szCs w:val="20"/>
                <w:lang w:eastAsia="pl-PL"/>
              </w:rPr>
            </w:pPr>
            <w:r>
              <w:rPr>
                <w:b/>
                <w:szCs w:val="20"/>
                <w:lang w:eastAsia="pl-PL"/>
              </w:rPr>
              <w:t>Instalacje</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42CB3D1D" w14:textId="77777777" w:rsidR="00834304" w:rsidRDefault="00834304" w:rsidP="002D4A32">
            <w:pPr>
              <w:pStyle w:val="Normalny1"/>
              <w:spacing w:before="0" w:line="240" w:lineRule="auto"/>
              <w:jc w:val="left"/>
              <w:rPr>
                <w:szCs w:val="20"/>
                <w:lang w:eastAsia="pl-PL"/>
              </w:rPr>
            </w:pPr>
            <w:r>
              <w:rPr>
                <w:szCs w:val="20"/>
                <w:lang w:eastAsia="pl-PL"/>
              </w:rPr>
              <w:t>Liczniki ogrzewania</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9F45CE0" w14:textId="55328007" w:rsidR="00834304" w:rsidRDefault="004C0E0B" w:rsidP="002D4A32">
            <w:pPr>
              <w:pStyle w:val="Normalny1"/>
              <w:spacing w:before="0" w:line="240" w:lineRule="auto"/>
              <w:jc w:val="left"/>
            </w:pPr>
            <w:ins w:id="30" w:author="Autor">
              <w:r w:rsidRPr="004C0E0B">
                <w:rPr>
                  <w:rStyle w:val="Domylnaczcionkaakapitu1"/>
                  <w:color w:val="000000"/>
                  <w:szCs w:val="20"/>
                  <w:lang w:eastAsia="pl-PL"/>
                </w:rPr>
                <w:t>Wymaga się zainstalowania liczników zużycia energii cieplnej, energii do chłodzenia, energii do podgrzewania ciepłej wody użytkowej w budynku oraz połączenie ich z systemem BMS</w:t>
              </w:r>
              <w:r>
                <w:rPr>
                  <w:rStyle w:val="Domylnaczcionkaakapitu1"/>
                  <w:color w:val="000000"/>
                  <w:szCs w:val="20"/>
                  <w:lang w:eastAsia="pl-PL"/>
                </w:rPr>
                <w:t xml:space="preserve">. </w:t>
              </w:r>
            </w:ins>
            <w:del w:id="31" w:author="Autor">
              <w:r w:rsidR="00834304" w:rsidDel="004C0E0B">
                <w:rPr>
                  <w:rStyle w:val="Domylnaczcionkaakapitu1"/>
                  <w:color w:val="000000"/>
                  <w:szCs w:val="20"/>
                  <w:lang w:eastAsia="pl-PL"/>
                </w:rPr>
                <w:delText>Wymaga się zainstalowania liczników energii cieplnej dla każdego mieszkania w budynku oraz zbiorczo dla całego budynku oraz ich połączenie z systemem BMS.</w:delText>
              </w:r>
            </w:del>
          </w:p>
        </w:tc>
      </w:tr>
      <w:tr w:rsidR="00834304" w:rsidRPr="00BF3A92" w14:paraId="1111F0EB" w14:textId="77777777" w:rsidTr="77C23D06">
        <w:trPr>
          <w:trHeight w:val="7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16C489C" w14:textId="77777777" w:rsidR="00834304" w:rsidRDefault="00834304" w:rsidP="002D4A32">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22A3B53" w14:textId="77777777" w:rsidR="00834304" w:rsidRDefault="00834304" w:rsidP="002D4A32">
            <w:pPr>
              <w:pStyle w:val="Normalny1"/>
              <w:spacing w:before="0" w:line="240" w:lineRule="auto"/>
              <w:jc w:val="left"/>
              <w:rPr>
                <w:b/>
                <w:szCs w:val="20"/>
                <w:lang w:eastAsia="pl-PL"/>
              </w:rPr>
            </w:pPr>
            <w:r>
              <w:rPr>
                <w:b/>
                <w:szCs w:val="20"/>
                <w:lang w:eastAsia="pl-PL"/>
              </w:rPr>
              <w:t>Instalacje</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932B0E7" w14:textId="77777777" w:rsidR="00834304" w:rsidRDefault="00834304" w:rsidP="002D4A32">
            <w:pPr>
              <w:pStyle w:val="Normalny1"/>
              <w:spacing w:before="0" w:line="240" w:lineRule="auto"/>
              <w:jc w:val="left"/>
              <w:rPr>
                <w:szCs w:val="20"/>
                <w:lang w:eastAsia="pl-PL"/>
              </w:rPr>
            </w:pPr>
            <w:r>
              <w:rPr>
                <w:szCs w:val="20"/>
                <w:lang w:eastAsia="pl-PL"/>
              </w:rPr>
              <w:t>Punkty ładowania pojazdów elektrycznych</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8B9536A" w14:textId="1D7A2560" w:rsidR="00834304" w:rsidRDefault="00834304" w:rsidP="002D4A32">
            <w:pPr>
              <w:pStyle w:val="Normalny1"/>
              <w:spacing w:before="0" w:line="240" w:lineRule="auto"/>
              <w:jc w:val="left"/>
            </w:pPr>
            <w:r>
              <w:rPr>
                <w:rStyle w:val="Domylnaczcionkaakapitu1"/>
                <w:color w:val="000000"/>
                <w:szCs w:val="20"/>
                <w:lang w:eastAsia="pl-PL"/>
              </w:rPr>
              <w:t>Wymaga się 2 szt. stacji ładowania samochodów elektrycznych z łącznie 4 punktami ładowania o mocy minimalnej 7,0 kW każdy w ramach przewidzianej liczby miejsc postojowych.</w:t>
            </w:r>
          </w:p>
        </w:tc>
      </w:tr>
      <w:tr w:rsidR="00834304" w:rsidRPr="00BF3A92" w14:paraId="11A75F67" w14:textId="77777777" w:rsidTr="77C23D06">
        <w:trPr>
          <w:trHeight w:val="576"/>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8543345" w14:textId="77777777" w:rsidR="00834304" w:rsidRDefault="00834304" w:rsidP="000A2D9B">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13FDE58" w14:textId="77777777" w:rsidR="00834304" w:rsidRDefault="00834304" w:rsidP="000A2D9B">
            <w:pPr>
              <w:pStyle w:val="Normalny1"/>
              <w:spacing w:before="0" w:line="240" w:lineRule="auto"/>
              <w:jc w:val="left"/>
              <w:rPr>
                <w:b/>
                <w:szCs w:val="20"/>
                <w:lang w:eastAsia="pl-PL"/>
              </w:rPr>
            </w:pPr>
            <w:r>
              <w:rPr>
                <w:b/>
                <w:szCs w:val="20"/>
                <w:lang w:eastAsia="pl-PL"/>
              </w:rPr>
              <w:t>Instalacje</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A41AE9D" w14:textId="77777777" w:rsidR="00834304" w:rsidRDefault="00834304" w:rsidP="000A2D9B">
            <w:pPr>
              <w:pStyle w:val="Normalny1"/>
              <w:spacing w:before="0" w:line="240" w:lineRule="auto"/>
              <w:jc w:val="left"/>
              <w:rPr>
                <w:szCs w:val="20"/>
                <w:lang w:eastAsia="pl-PL"/>
              </w:rPr>
            </w:pPr>
            <w:r>
              <w:rPr>
                <w:szCs w:val="20"/>
                <w:lang w:eastAsia="pl-PL"/>
              </w:rPr>
              <w:t>Kontrola dostępu</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4D46BF0" w14:textId="637FAD91" w:rsidR="00834304" w:rsidRDefault="00834304" w:rsidP="1391E3F7">
            <w:pPr>
              <w:pStyle w:val="Normalny1"/>
              <w:spacing w:before="0" w:line="240" w:lineRule="auto"/>
              <w:jc w:val="left"/>
              <w:rPr>
                <w:lang w:eastAsia="pl-PL"/>
              </w:rPr>
            </w:pPr>
            <w:r w:rsidRPr="5DA4011F">
              <w:rPr>
                <w:rStyle w:val="Domylnaczcionkaakapitu1"/>
                <w:color w:val="000000" w:themeColor="text1"/>
                <w:lang w:eastAsia="pl-PL"/>
              </w:rPr>
              <w:t xml:space="preserve">Wymaga się systemu kontrolowanego wejścia do budynku. Rozwiązanie typu „inteligentna klamka” połączona </w:t>
            </w:r>
            <w:r w:rsidR="3BFB9ED7" w:rsidRPr="5DA4011F">
              <w:rPr>
                <w:rStyle w:val="Domylnaczcionkaakapitu1"/>
                <w:color w:val="000000" w:themeColor="text1"/>
                <w:lang w:eastAsia="pl-PL"/>
              </w:rPr>
              <w:t>z systemem BMS oraz aplikacją na smartfona (aplikacja w systemie Android/ iOS na zasadach licencji ustalonych z producentem)</w:t>
            </w:r>
            <w:r w:rsidRPr="5DA4011F">
              <w:rPr>
                <w:rStyle w:val="Domylnaczcionkaakapitu1"/>
                <w:color w:val="000000" w:themeColor="text1"/>
                <w:lang w:eastAsia="pl-PL"/>
              </w:rPr>
              <w:t xml:space="preserve"> umożliwiającą otwieranie drzwi.</w:t>
            </w:r>
          </w:p>
        </w:tc>
      </w:tr>
      <w:tr w:rsidR="00834304" w:rsidRPr="00BF3A92" w14:paraId="3142B709" w14:textId="77777777" w:rsidTr="77C23D06">
        <w:trPr>
          <w:trHeight w:val="58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5D03A9CA" w14:textId="77777777" w:rsidR="00834304" w:rsidRDefault="00834304" w:rsidP="000A2D9B">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0958D23" w14:textId="77777777" w:rsidR="00834304" w:rsidRDefault="00834304" w:rsidP="000A2D9B">
            <w:pPr>
              <w:pStyle w:val="Normalny1"/>
              <w:spacing w:before="0" w:line="240" w:lineRule="auto"/>
              <w:jc w:val="left"/>
              <w:rPr>
                <w:b/>
                <w:color w:val="000000"/>
                <w:szCs w:val="20"/>
                <w:lang w:eastAsia="pl-PL"/>
              </w:rPr>
            </w:pPr>
            <w:r>
              <w:rPr>
                <w:b/>
                <w:color w:val="000000"/>
                <w:szCs w:val="20"/>
                <w:lang w:eastAsia="pl-PL"/>
              </w:rPr>
              <w:t>Instalacje</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45460FD" w14:textId="77777777" w:rsidR="00834304" w:rsidRDefault="00834304" w:rsidP="000A2D9B">
            <w:pPr>
              <w:pStyle w:val="Normalny1"/>
              <w:spacing w:before="0" w:line="240" w:lineRule="auto"/>
              <w:jc w:val="left"/>
              <w:rPr>
                <w:color w:val="000000"/>
                <w:szCs w:val="20"/>
                <w:lang w:eastAsia="pl-PL"/>
              </w:rPr>
            </w:pPr>
            <w:r>
              <w:rPr>
                <w:color w:val="000000"/>
                <w:szCs w:val="20"/>
                <w:lang w:eastAsia="pl-PL"/>
              </w:rPr>
              <w:t>Instalacja wytwarzająca energię</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419ABB2" w14:textId="77777777" w:rsidR="00834304" w:rsidRDefault="00834304" w:rsidP="1391E3F7">
            <w:pPr>
              <w:pStyle w:val="Normalny1"/>
              <w:spacing w:before="0" w:line="240" w:lineRule="auto"/>
              <w:jc w:val="left"/>
              <w:rPr>
                <w:color w:val="000000"/>
                <w:lang w:eastAsia="pl-PL"/>
              </w:rPr>
            </w:pPr>
            <w:r w:rsidRPr="1391E3F7">
              <w:rPr>
                <w:color w:val="000000" w:themeColor="text1"/>
                <w:lang w:eastAsia="pl-PL"/>
              </w:rPr>
              <w:t>Wymaga się energii do zasilania obiektu z sieci oraz instalacji OZE. Nie dopuszcza się lokalnego wytwarzania energii na miejscu w wyniku procesu spalania paliw węglowodorowych (stałych i gazowych) oraz produktów drewnopochodnych, zgazowywania biomasy lub wtórnego zagospodarowania osadów pościekowych.</w:t>
            </w:r>
          </w:p>
        </w:tc>
      </w:tr>
      <w:tr w:rsidR="00834304" w:rsidRPr="00BF3A92" w14:paraId="73106ABF" w14:textId="77777777" w:rsidTr="77C23D06">
        <w:trPr>
          <w:trHeight w:val="112"/>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19587227" w14:textId="77777777" w:rsidR="00834304" w:rsidRDefault="00834304" w:rsidP="000A2D9B">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11FF62A" w14:textId="77777777" w:rsidR="00834304" w:rsidRDefault="00834304" w:rsidP="000A2D9B">
            <w:pPr>
              <w:pStyle w:val="Normalny1"/>
              <w:spacing w:before="0" w:line="240" w:lineRule="auto"/>
              <w:jc w:val="left"/>
              <w:rPr>
                <w:b/>
                <w:color w:val="000000"/>
                <w:szCs w:val="20"/>
                <w:lang w:eastAsia="pl-PL"/>
              </w:rPr>
            </w:pPr>
            <w:r>
              <w:rPr>
                <w:b/>
                <w:color w:val="000000"/>
                <w:szCs w:val="20"/>
                <w:lang w:eastAsia="pl-PL"/>
              </w:rPr>
              <w:t>Instalacje</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7233ABB5" w14:textId="77777777" w:rsidR="00834304" w:rsidRDefault="00834304" w:rsidP="000A2D9B">
            <w:pPr>
              <w:pStyle w:val="Normalny1"/>
              <w:spacing w:before="0" w:line="240" w:lineRule="auto"/>
              <w:jc w:val="left"/>
              <w:rPr>
                <w:color w:val="000000"/>
                <w:szCs w:val="20"/>
                <w:lang w:eastAsia="pl-PL"/>
              </w:rPr>
            </w:pPr>
            <w:r>
              <w:rPr>
                <w:color w:val="000000"/>
                <w:szCs w:val="20"/>
                <w:lang w:eastAsia="pl-PL"/>
              </w:rPr>
              <w:t>Wentylacja</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2AA57F00" w14:textId="77777777" w:rsidR="00887D2D" w:rsidRPr="009B339E" w:rsidRDefault="00887D2D" w:rsidP="00887D2D">
            <w:pPr>
              <w:pStyle w:val="Tekstkomentarza"/>
              <w:rPr>
                <w:rStyle w:val="Domylnaczcionkaakapitu10000000"/>
                <w:color w:val="000000"/>
              </w:rPr>
            </w:pPr>
            <w:r w:rsidRPr="009B339E">
              <w:rPr>
                <w:rStyle w:val="Domylnaczcionkaakapitu10000000"/>
                <w:color w:val="000000"/>
              </w:rPr>
              <w:t xml:space="preserve">Wymagana jest wentylacja mechaniczna z odzyskiem ciepła w całym budynku (lokale mieszkalne i pozostałe pomieszczenia) wyposażona w system filtracji powietrza </w:t>
            </w:r>
            <w:r>
              <w:rPr>
                <w:rStyle w:val="Domylnaczcionkaakapitu10000000"/>
                <w:color w:val="000000"/>
              </w:rPr>
              <w:t>z instalacją umożliwiającą pomiar stopnia zabrudzenia filtrów i informującą o konieczności ich wymiany.</w:t>
            </w:r>
            <w:r w:rsidRPr="009B339E">
              <w:rPr>
                <w:rStyle w:val="Domylnaczcionkaakapitu10000000"/>
                <w:color w:val="000000"/>
              </w:rPr>
              <w:t xml:space="preserve"> </w:t>
            </w:r>
            <w:r>
              <w:rPr>
                <w:rStyle w:val="Domylnaczcionkaakapitu10000000"/>
                <w:color w:val="000000"/>
              </w:rPr>
              <w:t xml:space="preserve">Wymagane filtry dokładne powietrza nawiewanego do pomieszczeń min. ePM1 80% (F9) lub równoważne. </w:t>
            </w:r>
          </w:p>
          <w:p w14:paraId="434F21BC" w14:textId="18549667" w:rsidR="00834304" w:rsidRDefault="00887D2D" w:rsidP="002F0735">
            <w:pPr>
              <w:pStyle w:val="Tekstkomentarza"/>
              <w:rPr>
                <w:color w:val="000000"/>
                <w:lang w:eastAsia="pl-PL"/>
              </w:rPr>
            </w:pPr>
            <w:r>
              <w:rPr>
                <w:rStyle w:val="Domylnaczcionkaakapitu10000000"/>
                <w:color w:val="000000"/>
              </w:rPr>
              <w:t xml:space="preserve">Wymagane regulowanie systemu wentylacji poprzez zamontowane czujniki jakości powietrza oraz połączenie systemu wentylacji </w:t>
            </w:r>
            <w:r w:rsidRPr="009B339E">
              <w:rPr>
                <w:rStyle w:val="Domylnaczcionkaakapitu10000000"/>
                <w:color w:val="000000"/>
              </w:rPr>
              <w:t xml:space="preserve">z systemem BMS w sposób umożliwiający </w:t>
            </w:r>
            <w:r>
              <w:rPr>
                <w:rStyle w:val="Domylnaczcionkaakapitu10000000"/>
                <w:color w:val="000000"/>
              </w:rPr>
              <w:t>jego sterowanie oraz rejestrację</w:t>
            </w:r>
            <w:r w:rsidRPr="009B339E">
              <w:rPr>
                <w:rStyle w:val="Domylnaczcionkaakapitu10000000"/>
                <w:color w:val="000000"/>
              </w:rPr>
              <w:t xml:space="preserve"> poszczególnych parametrów.</w:t>
            </w:r>
            <w:r w:rsidR="00834304">
              <w:rPr>
                <w:rStyle w:val="Domylnaczcionkaakapitu1"/>
                <w:color w:val="000000"/>
                <w:lang w:eastAsia="pl-PL"/>
              </w:rPr>
              <w:t xml:space="preserve"> </w:t>
            </w:r>
          </w:p>
        </w:tc>
      </w:tr>
      <w:tr w:rsidR="00834304" w:rsidRPr="00BF3A92" w14:paraId="625783A5" w14:textId="77777777" w:rsidTr="77C23D06">
        <w:trPr>
          <w:trHeight w:val="1720"/>
          <w:jc w:val="center"/>
        </w:trPr>
        <w:tc>
          <w:tcPr>
            <w:tcW w:w="303" w:type="pct"/>
            <w:tcBorders>
              <w:top w:val="single" w:sz="4" w:space="0" w:color="808080" w:themeColor="background1" w:themeShade="80"/>
              <w:left w:val="single" w:sz="4" w:space="0" w:color="808080" w:themeColor="background1" w:themeShade="80"/>
              <w:bottom w:val="single" w:sz="4" w:space="0" w:color="auto"/>
              <w:right w:val="single" w:sz="4" w:space="0" w:color="808080" w:themeColor="background1" w:themeShade="80"/>
            </w:tcBorders>
            <w:shd w:val="clear" w:color="auto" w:fill="E2EDD9"/>
            <w:noWrap/>
            <w:tcMar>
              <w:top w:w="0" w:type="dxa"/>
              <w:left w:w="70" w:type="dxa"/>
              <w:bottom w:w="0" w:type="dxa"/>
              <w:right w:w="70" w:type="dxa"/>
            </w:tcMar>
            <w:vAlign w:val="center"/>
          </w:tcPr>
          <w:p w14:paraId="57DC1932" w14:textId="77777777" w:rsidR="00834304" w:rsidRDefault="00834304" w:rsidP="000A2D9B">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auto"/>
              <w:right w:val="single" w:sz="4" w:space="0" w:color="808080" w:themeColor="background1" w:themeShade="80"/>
            </w:tcBorders>
            <w:shd w:val="clear" w:color="auto" w:fill="auto"/>
            <w:tcMar>
              <w:top w:w="0" w:type="dxa"/>
              <w:left w:w="70" w:type="dxa"/>
              <w:bottom w:w="0" w:type="dxa"/>
              <w:right w:w="70" w:type="dxa"/>
            </w:tcMar>
            <w:vAlign w:val="center"/>
          </w:tcPr>
          <w:p w14:paraId="31BF7E17" w14:textId="77777777" w:rsidR="00834304" w:rsidRDefault="00834304" w:rsidP="000A2D9B">
            <w:pPr>
              <w:pStyle w:val="Normalny1"/>
              <w:spacing w:before="0" w:line="240" w:lineRule="auto"/>
              <w:jc w:val="left"/>
              <w:rPr>
                <w:b/>
                <w:color w:val="000000"/>
                <w:szCs w:val="20"/>
                <w:lang w:eastAsia="pl-PL"/>
              </w:rPr>
            </w:pPr>
            <w:r>
              <w:rPr>
                <w:b/>
                <w:color w:val="000000"/>
                <w:szCs w:val="20"/>
                <w:lang w:eastAsia="pl-PL"/>
              </w:rPr>
              <w:t>Instalacje</w:t>
            </w:r>
          </w:p>
        </w:tc>
        <w:tc>
          <w:tcPr>
            <w:tcW w:w="661" w:type="pct"/>
            <w:tcBorders>
              <w:top w:val="single" w:sz="4" w:space="0" w:color="808080" w:themeColor="background1" w:themeShade="80"/>
              <w:left w:val="single" w:sz="4" w:space="0" w:color="808080" w:themeColor="background1" w:themeShade="80"/>
              <w:bottom w:val="single" w:sz="4" w:space="0" w:color="auto"/>
              <w:right w:val="single" w:sz="4" w:space="0" w:color="808080" w:themeColor="background1" w:themeShade="80"/>
            </w:tcBorders>
            <w:shd w:val="clear" w:color="auto" w:fill="auto"/>
            <w:noWrap/>
            <w:tcMar>
              <w:top w:w="0" w:type="dxa"/>
              <w:left w:w="70" w:type="dxa"/>
              <w:bottom w:w="0" w:type="dxa"/>
              <w:right w:w="70" w:type="dxa"/>
            </w:tcMar>
            <w:vAlign w:val="center"/>
          </w:tcPr>
          <w:p w14:paraId="1A54F38D" w14:textId="77777777" w:rsidR="00834304" w:rsidRDefault="00834304" w:rsidP="000A2D9B">
            <w:pPr>
              <w:pStyle w:val="Normalny1"/>
              <w:spacing w:before="0" w:line="240" w:lineRule="auto"/>
              <w:jc w:val="left"/>
              <w:rPr>
                <w:color w:val="000000"/>
                <w:szCs w:val="20"/>
                <w:lang w:eastAsia="pl-PL"/>
              </w:rPr>
            </w:pPr>
            <w:r>
              <w:rPr>
                <w:color w:val="000000"/>
                <w:szCs w:val="20"/>
                <w:lang w:eastAsia="pl-PL"/>
              </w:rPr>
              <w:t>Zużycie wody</w:t>
            </w:r>
          </w:p>
        </w:tc>
        <w:tc>
          <w:tcPr>
            <w:tcW w:w="3477" w:type="pct"/>
            <w:tcBorders>
              <w:top w:val="single" w:sz="4" w:space="0" w:color="808080" w:themeColor="background1" w:themeShade="80"/>
              <w:left w:val="single" w:sz="4" w:space="0" w:color="808080" w:themeColor="background1" w:themeShade="80"/>
              <w:bottom w:val="single" w:sz="4" w:space="0" w:color="auto"/>
              <w:right w:val="single" w:sz="4" w:space="0" w:color="808080" w:themeColor="background1" w:themeShade="80"/>
            </w:tcBorders>
            <w:shd w:val="clear" w:color="auto" w:fill="auto"/>
            <w:tcMar>
              <w:top w:w="0" w:type="dxa"/>
              <w:left w:w="70" w:type="dxa"/>
              <w:bottom w:w="0" w:type="dxa"/>
              <w:right w:w="70" w:type="dxa"/>
            </w:tcMar>
            <w:vAlign w:val="center"/>
          </w:tcPr>
          <w:p w14:paraId="48102EBB" w14:textId="25609485" w:rsidR="00FD7BC9" w:rsidRDefault="00834304" w:rsidP="00EB6B5C">
            <w:pPr>
              <w:spacing w:line="257" w:lineRule="auto"/>
              <w:rPr>
                <w:rStyle w:val="Domylnaczcionkaakapitu1"/>
                <w:color w:val="000000" w:themeColor="text1"/>
                <w:lang w:eastAsia="pl-PL"/>
              </w:rPr>
            </w:pPr>
            <w:r w:rsidRPr="5DA4011F">
              <w:rPr>
                <w:rStyle w:val="Domylnaczcionkaakapitu1"/>
                <w:color w:val="000000" w:themeColor="text1"/>
                <w:lang w:eastAsia="pl-PL"/>
              </w:rPr>
              <w:t>D</w:t>
            </w:r>
            <w:r w:rsidRPr="5DA4011F">
              <w:rPr>
                <w:rStyle w:val="Domylnaczcionkaakapitu1"/>
              </w:rPr>
              <w:t xml:space="preserve">obór elementów armatury łazienkowej i innych urządzeń pobierających wodę powinien zapewniać </w:t>
            </w:r>
            <w:r w:rsidRPr="5DA4011F">
              <w:rPr>
                <w:rStyle w:val="Domylnaczcionkaakapitu1"/>
                <w:color w:val="000000" w:themeColor="text1"/>
                <w:lang w:eastAsia="pl-PL"/>
              </w:rPr>
              <w:t xml:space="preserve">maksymalne zużycie wody przez mieszkańca </w:t>
            </w:r>
            <w:del w:id="32" w:author="Autor">
              <w:r w:rsidR="65DE93A4" w:rsidRPr="5DA4011F" w:rsidDel="00DE35BC">
                <w:rPr>
                  <w:rStyle w:val="Domylnaczcionkaakapitu1"/>
                  <w:color w:val="000000" w:themeColor="text1"/>
                  <w:lang w:eastAsia="pl-PL"/>
                </w:rPr>
                <w:delText>7</w:delText>
              </w:r>
              <w:r w:rsidRPr="5DA4011F" w:rsidDel="00DE35BC">
                <w:rPr>
                  <w:rStyle w:val="Domylnaczcionkaakapitu1"/>
                  <w:color w:val="000000" w:themeColor="text1"/>
                  <w:lang w:eastAsia="pl-PL"/>
                </w:rPr>
                <w:delText xml:space="preserve">0 </w:delText>
              </w:r>
            </w:del>
            <w:ins w:id="33" w:author="Autor">
              <w:r w:rsidR="00DE35BC">
                <w:rPr>
                  <w:rStyle w:val="Domylnaczcionkaakapitu1"/>
                  <w:color w:val="000000" w:themeColor="text1"/>
                  <w:lang w:eastAsia="pl-PL"/>
                </w:rPr>
                <w:t>6</w:t>
              </w:r>
              <w:r w:rsidR="00DE35BC" w:rsidRPr="5DA4011F">
                <w:rPr>
                  <w:rStyle w:val="Domylnaczcionkaakapitu1"/>
                  <w:color w:val="000000" w:themeColor="text1"/>
                  <w:lang w:eastAsia="pl-PL"/>
                </w:rPr>
                <w:t xml:space="preserve">0 </w:t>
              </w:r>
            </w:ins>
            <w:r w:rsidRPr="5DA4011F">
              <w:rPr>
                <w:rStyle w:val="Domylnaczcionkaakapitu1"/>
                <w:color w:val="000000" w:themeColor="text1"/>
                <w:lang w:eastAsia="pl-PL"/>
              </w:rPr>
              <w:t>l/dzień przy założonej liczbie mieszkańców zgodnie z wymaganiem SEN 1.8 oraz SEN 1.9.</w:t>
            </w:r>
            <w:r w:rsidR="38971591" w:rsidRPr="5DA4011F">
              <w:rPr>
                <w:rStyle w:val="Domylnaczcionkaakapitu1"/>
                <w:color w:val="000000" w:themeColor="text1"/>
                <w:lang w:eastAsia="pl-PL"/>
              </w:rPr>
              <w:t xml:space="preserve"> z uwzględnieniem </w:t>
            </w:r>
            <w:r w:rsidR="0CA59313" w:rsidRPr="5DA4011F">
              <w:rPr>
                <w:rStyle w:val="Domylnaczcionkaakapitu1"/>
                <w:color w:val="000000" w:themeColor="text1"/>
                <w:lang w:eastAsia="pl-PL"/>
              </w:rPr>
              <w:t>zużycia</w:t>
            </w:r>
            <w:r w:rsidR="38971591" w:rsidRPr="5DA4011F">
              <w:rPr>
                <w:rStyle w:val="Domylnaczcionkaakapitu1"/>
                <w:color w:val="000000" w:themeColor="text1"/>
                <w:lang w:eastAsia="pl-PL"/>
              </w:rPr>
              <w:t xml:space="preserve"> na poszczególne obszary: </w:t>
            </w:r>
            <w:ins w:id="34" w:author="Autor">
              <w:r w:rsidR="00DE35BC" w:rsidRPr="00DE35BC">
                <w:rPr>
                  <w:rStyle w:val="Domylnaczcionkaakapitu1"/>
                  <w:color w:val="000000" w:themeColor="text1"/>
                  <w:lang w:eastAsia="pl-PL"/>
                </w:rPr>
                <w:t>higiena – 35%, spłukiwanie toalety – 35%, pranie – 12%, zmywanie naczyń i sprzątanie – 10%, picie i gotowanie - 3%, inne – 5%</w:t>
              </w:r>
            </w:ins>
            <w:del w:id="35" w:author="Autor">
              <w:r w:rsidR="38971591" w:rsidRPr="5DA4011F" w:rsidDel="00DE35BC">
                <w:rPr>
                  <w:rStyle w:val="Domylnaczcionkaakapitu1"/>
                  <w:color w:val="000000" w:themeColor="text1"/>
                  <w:lang w:eastAsia="pl-PL"/>
                </w:rPr>
                <w:delText>higiena – 35%, spłukiwanie toalety – 33%, pranie – 13%, zmywanie naczyń – 10%, gotowanie - 2%, podlewanie ogrodu– 7%</w:delText>
              </w:r>
            </w:del>
            <w:r w:rsidR="38971591" w:rsidRPr="5DA4011F">
              <w:rPr>
                <w:rStyle w:val="Domylnaczcionkaakapitu1"/>
                <w:color w:val="000000" w:themeColor="text1"/>
                <w:lang w:eastAsia="pl-PL"/>
              </w:rPr>
              <w:t>.</w:t>
            </w:r>
            <w:r w:rsidR="5F052CD1" w:rsidRPr="5DA4011F">
              <w:rPr>
                <w:rStyle w:val="Domylnaczcionkaakapitu1"/>
                <w:color w:val="000000" w:themeColor="text1"/>
                <w:lang w:eastAsia="pl-PL"/>
              </w:rPr>
              <w:t xml:space="preserve"> </w:t>
            </w:r>
            <w:r w:rsidR="5F052CD1" w:rsidRPr="5DA4011F">
              <w:rPr>
                <w:rFonts w:ascii="Segoe UI" w:eastAsia="Segoe UI" w:hAnsi="Segoe UI" w:cs="Segoe UI"/>
                <w:color w:val="333333"/>
                <w:sz w:val="18"/>
                <w:szCs w:val="18"/>
              </w:rPr>
              <w:t>Wymaga się zapewnienia kompletnej instalacji we wszystkich mieszkaniach umożliwiającej prowadzenie monitoringu zużycia wody w obiekcie. Wymagane są perlatory i czujniki, które po pewnym czasie same zatrzymują wypływ wody</w:t>
            </w:r>
            <w:r w:rsidR="002F0735">
              <w:rPr>
                <w:rFonts w:ascii="Segoe UI" w:eastAsia="Segoe UI" w:hAnsi="Segoe UI" w:cs="Segoe UI"/>
                <w:color w:val="333333"/>
                <w:sz w:val="18"/>
                <w:szCs w:val="18"/>
              </w:rPr>
              <w:t>.</w:t>
            </w:r>
          </w:p>
        </w:tc>
      </w:tr>
      <w:tr w:rsidR="00753525" w:rsidRPr="00BF3A92" w14:paraId="461C736C" w14:textId="77777777" w:rsidTr="77C23D06">
        <w:trPr>
          <w:trHeight w:val="355"/>
          <w:jc w:val="center"/>
        </w:trPr>
        <w:tc>
          <w:tcPr>
            <w:tcW w:w="303" w:type="pct"/>
            <w:tcBorders>
              <w:top w:val="single" w:sz="4" w:space="0" w:color="auto"/>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38AC181F" w14:textId="77777777" w:rsidR="00753525" w:rsidRDefault="00753525" w:rsidP="00753525">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auto"/>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tcPr>
          <w:p w14:paraId="6FC5A4B2" w14:textId="77777777" w:rsidR="00753525" w:rsidRDefault="00753525" w:rsidP="00753525">
            <w:pPr>
              <w:pStyle w:val="Normalny1"/>
              <w:spacing w:before="0" w:line="240" w:lineRule="auto"/>
              <w:jc w:val="left"/>
              <w:rPr>
                <w:ins w:id="36" w:author="Autor"/>
                <w:b/>
              </w:rPr>
            </w:pPr>
          </w:p>
          <w:p w14:paraId="31A8099E" w14:textId="77777777" w:rsidR="00753525" w:rsidRDefault="00753525" w:rsidP="00753525">
            <w:pPr>
              <w:pStyle w:val="Normalny1"/>
              <w:spacing w:before="0" w:line="240" w:lineRule="auto"/>
              <w:jc w:val="left"/>
              <w:rPr>
                <w:ins w:id="37" w:author="Autor"/>
                <w:b/>
              </w:rPr>
            </w:pPr>
          </w:p>
          <w:p w14:paraId="3D2632C1" w14:textId="001B480F" w:rsidR="00753525" w:rsidRPr="00753525" w:rsidRDefault="00753525" w:rsidP="00753525">
            <w:pPr>
              <w:pStyle w:val="Normalny1"/>
              <w:spacing w:before="0" w:line="240" w:lineRule="auto"/>
              <w:jc w:val="left"/>
              <w:rPr>
                <w:b/>
                <w:color w:val="000000"/>
                <w:szCs w:val="20"/>
                <w:lang w:eastAsia="pl-PL"/>
              </w:rPr>
            </w:pPr>
            <w:ins w:id="38" w:author="Autor">
              <w:r w:rsidRPr="00753525">
                <w:rPr>
                  <w:b/>
                </w:rPr>
                <w:t>Instalacje</w:t>
              </w:r>
            </w:ins>
          </w:p>
        </w:tc>
        <w:tc>
          <w:tcPr>
            <w:tcW w:w="661" w:type="pct"/>
            <w:tcBorders>
              <w:top w:val="single" w:sz="4" w:space="0" w:color="auto"/>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tcPr>
          <w:p w14:paraId="4F4889F8" w14:textId="77777777" w:rsidR="00753525" w:rsidRDefault="00753525" w:rsidP="00753525">
            <w:pPr>
              <w:pStyle w:val="Normalny1"/>
              <w:spacing w:before="0" w:line="240" w:lineRule="auto"/>
              <w:jc w:val="left"/>
              <w:rPr>
                <w:ins w:id="39" w:author="Autor"/>
              </w:rPr>
            </w:pPr>
          </w:p>
          <w:p w14:paraId="739A1D6A" w14:textId="77777777" w:rsidR="00753525" w:rsidRDefault="00753525" w:rsidP="00753525">
            <w:pPr>
              <w:pStyle w:val="Normalny1"/>
              <w:spacing w:before="0" w:line="240" w:lineRule="auto"/>
              <w:jc w:val="left"/>
              <w:rPr>
                <w:ins w:id="40" w:author="Autor"/>
              </w:rPr>
            </w:pPr>
          </w:p>
          <w:p w14:paraId="7D75F99D" w14:textId="355406EA" w:rsidR="00753525" w:rsidRDefault="00753525" w:rsidP="00753525">
            <w:pPr>
              <w:pStyle w:val="Normalny1"/>
              <w:spacing w:before="0" w:line="240" w:lineRule="auto"/>
              <w:jc w:val="left"/>
              <w:rPr>
                <w:color w:val="000000"/>
                <w:szCs w:val="20"/>
                <w:lang w:eastAsia="pl-PL"/>
              </w:rPr>
            </w:pPr>
            <w:ins w:id="41" w:author="Autor">
              <w:r w:rsidRPr="00B369BC">
                <w:t>Komfort cieplny</w:t>
              </w:r>
            </w:ins>
          </w:p>
        </w:tc>
        <w:tc>
          <w:tcPr>
            <w:tcW w:w="3477" w:type="pct"/>
            <w:tcBorders>
              <w:top w:val="single" w:sz="4" w:space="0" w:color="auto"/>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F83D9FB" w14:textId="55C54224" w:rsidR="00753525" w:rsidRPr="00753525" w:rsidRDefault="00753525" w:rsidP="00753525">
            <w:pPr>
              <w:spacing w:line="257" w:lineRule="auto"/>
              <w:rPr>
                <w:ins w:id="42" w:author="Autor"/>
                <w:color w:val="000000" w:themeColor="text1"/>
                <w:lang w:eastAsia="pl-PL"/>
              </w:rPr>
            </w:pPr>
            <w:ins w:id="43" w:author="Autor">
              <w:r>
                <w:rPr>
                  <w:color w:val="000000" w:themeColor="text1"/>
                  <w:lang w:eastAsia="pl-PL"/>
                </w:rPr>
                <w:t>Wy</w:t>
              </w:r>
              <w:r w:rsidRPr="00753525">
                <w:rPr>
                  <w:color w:val="000000" w:themeColor="text1"/>
                  <w:lang w:eastAsia="pl-PL"/>
                </w:rPr>
                <w:t>magane jest zastosowanie rozwiązań zapewniających:</w:t>
              </w:r>
            </w:ins>
          </w:p>
          <w:p w14:paraId="704E3398" w14:textId="77777777" w:rsidR="00753525" w:rsidRPr="00753525" w:rsidRDefault="00753525" w:rsidP="00753525">
            <w:pPr>
              <w:numPr>
                <w:ilvl w:val="0"/>
                <w:numId w:val="50"/>
              </w:numPr>
              <w:spacing w:line="257" w:lineRule="auto"/>
              <w:rPr>
                <w:ins w:id="44" w:author="Autor"/>
                <w:color w:val="000000" w:themeColor="text1"/>
                <w:lang w:eastAsia="pl-PL"/>
              </w:rPr>
            </w:pPr>
            <w:ins w:id="45" w:author="Autor">
              <w:r w:rsidRPr="77C23D06">
                <w:rPr>
                  <w:color w:val="000000" w:themeColor="text1"/>
                  <w:lang w:eastAsia="pl-PL"/>
                </w:rPr>
                <w:t>wyposażenie systemu wentylacji w odzysk wilgoci oraz możliwość regulacji wilgotności względnej,</w:t>
              </w:r>
            </w:ins>
          </w:p>
          <w:p w14:paraId="31F604A1" w14:textId="1E2CB7B5" w:rsidR="00753525" w:rsidRPr="00DC577E" w:rsidRDefault="0F5FDA16">
            <w:pPr>
              <w:numPr>
                <w:ilvl w:val="0"/>
                <w:numId w:val="50"/>
              </w:numPr>
              <w:spacing w:line="257" w:lineRule="auto"/>
              <w:rPr>
                <w:rFonts w:cs="Calibri"/>
                <w:color w:val="000000" w:themeColor="text1"/>
                <w:szCs w:val="20"/>
              </w:rPr>
            </w:pPr>
            <w:bookmarkStart w:id="46" w:name="_GoBack"/>
            <w:ins w:id="47" w:author="Autor">
              <w:r w:rsidRPr="00AD370F">
                <w:rPr>
                  <w:color w:val="000000" w:themeColor="text1"/>
                  <w:lang w:eastAsia="pl-PL"/>
                </w:rPr>
                <w:t>utrzymanie w ramach zapewnienia komfortu cieplnego maksymalnej temperatury wewnętrznej w wysokości 26 stopni Celsjusza, w przypadku temperatury zewnętrznej w wysokości do 32 stopni Celsjusza. W przypadku temperatury zewnętrznej wyższej niż 32 stopnie Celsjusza, należy utrzymać różnicę temperatur w przedziale 5-6 stopni Celsjusza pomiędzy niższą temperaturą wewnętrzną a wyższą temperaturą zewnętrzną</w:t>
              </w:r>
            </w:ins>
            <w:bookmarkEnd w:id="46"/>
            <w:r w:rsidR="4DC627A6" w:rsidRPr="77C23D06">
              <w:rPr>
                <w:color w:val="000000" w:themeColor="text1"/>
                <w:lang w:eastAsia="pl-PL"/>
              </w:rPr>
              <w:t>.</w:t>
            </w:r>
            <w:del w:id="48" w:author="Autor">
              <w:r w:rsidR="00753525" w:rsidRPr="77C23D06" w:rsidDel="4DC627A6">
                <w:rPr>
                  <w:color w:val="000000" w:themeColor="text1"/>
                  <w:lang w:eastAsia="pl-PL"/>
                </w:rPr>
                <w:delText xml:space="preserve"> </w:delText>
              </w:r>
              <w:r w:rsidR="00753525" w:rsidRPr="77C23D06" w:rsidDel="4DC627A6">
                <w:rPr>
                  <w:rFonts w:asciiTheme="minorHAnsi" w:hAnsiTheme="minorHAnsi" w:cstheme="minorBidi"/>
                </w:rPr>
                <w:delText>u</w:delText>
              </w:r>
              <w:r w:rsidR="00753525" w:rsidRPr="77C23D06" w:rsidDel="4DC627A6">
                <w:rPr>
                  <w:rFonts w:asciiTheme="minorHAnsi" w:hAnsiTheme="minorHAnsi" w:cstheme="minorBidi"/>
                  <w:color w:val="000000" w:themeColor="text1"/>
                </w:rPr>
                <w:delText xml:space="preserve">trzymanie temperatury </w:delText>
              </w:r>
              <w:r w:rsidR="00753525" w:rsidRPr="77C23D06" w:rsidDel="4DC627A6">
                <w:rPr>
                  <w:rFonts w:asciiTheme="minorHAnsi" w:hAnsiTheme="minorHAnsi" w:cstheme="minorBidi"/>
                </w:rPr>
                <w:delText xml:space="preserve">poza sezonem grzewczym </w:delText>
              </w:r>
              <w:r w:rsidR="00753525" w:rsidRPr="77C23D06" w:rsidDel="4DC627A6">
                <w:rPr>
                  <w:rFonts w:asciiTheme="minorHAnsi" w:hAnsiTheme="minorHAnsi" w:cstheme="minorBidi"/>
                  <w:color w:val="000000" w:themeColor="text1"/>
                </w:rPr>
                <w:delText xml:space="preserve">we wszystkich pomieszczeniach </w:delText>
              </w:r>
              <w:r w:rsidR="00753525" w:rsidRPr="77C23D06" w:rsidDel="4DC627A6">
                <w:rPr>
                  <w:rFonts w:asciiTheme="minorHAnsi" w:hAnsiTheme="minorHAnsi" w:cstheme="minorBidi"/>
                </w:rPr>
                <w:delText>mieszkalnych we wszystkich</w:delText>
              </w:r>
              <w:r w:rsidR="00753525" w:rsidRPr="77C23D06" w:rsidDel="4DC627A6">
                <w:rPr>
                  <w:rFonts w:asciiTheme="minorHAnsi" w:hAnsiTheme="minorHAnsi" w:cstheme="minorBidi"/>
                  <w:color w:val="000000" w:themeColor="text1"/>
                </w:rPr>
                <w:delText xml:space="preserve"> mieszkaniach na poziomie maksymalnie 24,5 stopni Celsjusza oraz w łazienkach na poziomie min. 26,5 stopni Celsjusza</w:delText>
              </w:r>
              <w:r w:rsidR="00753525" w:rsidRPr="77C23D06" w:rsidDel="4DC627A6">
                <w:rPr>
                  <w:rFonts w:asciiTheme="minorHAnsi" w:hAnsiTheme="minorHAnsi" w:cstheme="minorBidi"/>
                </w:rPr>
                <w:delText xml:space="preserve"> przy temperaturze zewnętrznej powyżej 26,5 stopni Celsjusza.</w:delText>
              </w:r>
            </w:del>
          </w:p>
        </w:tc>
      </w:tr>
      <w:tr w:rsidR="00834304" w:rsidRPr="00BF3A92" w14:paraId="51F238CC" w14:textId="77777777" w:rsidTr="77C23D06">
        <w:trPr>
          <w:trHeight w:val="576"/>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52623199" w14:textId="77777777" w:rsidR="00834304" w:rsidRDefault="00834304" w:rsidP="000A2D9B">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C15A090" w14:textId="77777777" w:rsidR="00834304" w:rsidRDefault="00834304" w:rsidP="000A2D9B">
            <w:pPr>
              <w:pStyle w:val="Normalny1"/>
              <w:spacing w:before="0" w:line="240" w:lineRule="auto"/>
              <w:jc w:val="left"/>
              <w:rPr>
                <w:b/>
                <w:szCs w:val="20"/>
                <w:lang w:eastAsia="pl-PL"/>
              </w:rPr>
            </w:pPr>
            <w:r>
              <w:rPr>
                <w:b/>
                <w:szCs w:val="20"/>
                <w:lang w:eastAsia="pl-PL"/>
              </w:rPr>
              <w:t>Wyposażenie</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04BD6FF6" w14:textId="77777777" w:rsidR="00834304" w:rsidRDefault="00834304" w:rsidP="000A2D9B">
            <w:pPr>
              <w:pStyle w:val="Normalny1"/>
              <w:spacing w:before="0" w:line="240" w:lineRule="auto"/>
              <w:jc w:val="left"/>
              <w:rPr>
                <w:szCs w:val="20"/>
                <w:lang w:eastAsia="pl-PL"/>
              </w:rPr>
            </w:pPr>
            <w:r>
              <w:rPr>
                <w:szCs w:val="20"/>
                <w:lang w:eastAsia="pl-PL"/>
              </w:rPr>
              <w:t>Okap w mieszkaniach</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27CD3F5" w14:textId="13AEC963" w:rsidR="00834304" w:rsidRDefault="00834304" w:rsidP="5DA4011F">
            <w:pPr>
              <w:pStyle w:val="Normalny1"/>
              <w:spacing w:before="0" w:line="240" w:lineRule="auto"/>
              <w:jc w:val="left"/>
              <w:rPr>
                <w:color w:val="000000"/>
                <w:lang w:eastAsia="pl-PL"/>
              </w:rPr>
            </w:pPr>
            <w:r>
              <w:t xml:space="preserve">Wymaga się okapu </w:t>
            </w:r>
            <w:r w:rsidRPr="5DA4011F">
              <w:rPr>
                <w:rStyle w:val="Domylnaczcionkaakapitu1"/>
                <w:color w:val="000000" w:themeColor="text1"/>
                <w:lang w:eastAsia="pl-PL"/>
              </w:rPr>
              <w:t>w kuchni/aneksie kuchennym w każdym mieszkaniu</w:t>
            </w:r>
            <w:r>
              <w:t xml:space="preserve"> pracującego w trybie pochłaniacza kuchennego, z filtrami tłuszczowymi i węglowymi, działanie w obiegu wewnętrznym</w:t>
            </w:r>
            <w:r w:rsidRPr="5DA4011F">
              <w:rPr>
                <w:rStyle w:val="Domylnaczcionkaakapitu1"/>
                <w:color w:val="000000" w:themeColor="text1"/>
                <w:lang w:eastAsia="pl-PL"/>
              </w:rPr>
              <w:t xml:space="preserve">, </w:t>
            </w:r>
            <w:r w:rsidRPr="5DA4011F">
              <w:rPr>
                <w:color w:val="000000" w:themeColor="text1"/>
                <w:lang w:eastAsia="pl-PL"/>
              </w:rPr>
              <w:t>poziom hałasu: max 50 dB.</w:t>
            </w:r>
          </w:p>
        </w:tc>
      </w:tr>
      <w:tr w:rsidR="00834304" w:rsidRPr="00BF3A92" w14:paraId="76278296" w14:textId="77777777" w:rsidTr="77C23D06">
        <w:trPr>
          <w:trHeight w:val="221"/>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5479C393" w14:textId="77777777" w:rsidR="00834304" w:rsidRDefault="00834304" w:rsidP="000A2D9B">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E50B398" w14:textId="77777777" w:rsidR="00834304" w:rsidRDefault="00834304" w:rsidP="000A2D9B">
            <w:pPr>
              <w:pStyle w:val="Normalny1"/>
              <w:spacing w:before="0" w:line="240" w:lineRule="auto"/>
              <w:jc w:val="left"/>
              <w:rPr>
                <w:b/>
                <w:szCs w:val="20"/>
                <w:lang w:eastAsia="pl-PL"/>
              </w:rPr>
            </w:pPr>
            <w:r>
              <w:rPr>
                <w:b/>
                <w:szCs w:val="20"/>
                <w:lang w:eastAsia="pl-PL"/>
              </w:rPr>
              <w:t>Wyposażenie</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906BC36" w14:textId="77777777" w:rsidR="00834304" w:rsidRDefault="00834304" w:rsidP="000A2D9B">
            <w:pPr>
              <w:pStyle w:val="Normalny1"/>
              <w:spacing w:before="0" w:line="240" w:lineRule="auto"/>
              <w:jc w:val="left"/>
              <w:rPr>
                <w:szCs w:val="20"/>
                <w:lang w:eastAsia="pl-PL"/>
              </w:rPr>
            </w:pPr>
            <w:r>
              <w:rPr>
                <w:szCs w:val="20"/>
                <w:lang w:eastAsia="pl-PL"/>
              </w:rPr>
              <w:t>Armatura łazienkowa w mieszkaniach</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26F5654" w14:textId="539999DD" w:rsidR="00834304" w:rsidRDefault="00834304" w:rsidP="000A2D9B">
            <w:pPr>
              <w:pStyle w:val="Normalny1"/>
              <w:spacing w:before="0" w:line="240" w:lineRule="auto"/>
              <w:jc w:val="left"/>
              <w:rPr>
                <w:color w:val="000000"/>
                <w:szCs w:val="20"/>
                <w:lang w:eastAsia="pl-PL"/>
              </w:rPr>
            </w:pPr>
            <w:r>
              <w:rPr>
                <w:color w:val="000000"/>
                <w:szCs w:val="20"/>
                <w:lang w:eastAsia="pl-PL"/>
              </w:rPr>
              <w:t>Wymaga się zapewnienia kompletnej instalacji we wszystkich mieszkaniach umożliwiającej prowadzenie monitoringu zużycia wody w obiekcie. Wymagane są perlatory i czujniki, które po pewnym czasie same zatrzymują wypływ wody.</w:t>
            </w:r>
          </w:p>
        </w:tc>
      </w:tr>
      <w:tr w:rsidR="00834304" w:rsidRPr="00BF3A92" w14:paraId="666D56EE" w14:textId="77777777" w:rsidTr="77C23D06">
        <w:trPr>
          <w:trHeight w:val="864"/>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64C999F1" w14:textId="77777777" w:rsidR="00834304" w:rsidRDefault="00834304" w:rsidP="000A2D9B">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523B0A8" w14:textId="77777777" w:rsidR="00834304" w:rsidRDefault="00834304" w:rsidP="000A2D9B">
            <w:pPr>
              <w:pStyle w:val="Normalny1"/>
              <w:spacing w:before="0" w:line="240" w:lineRule="auto"/>
              <w:jc w:val="left"/>
              <w:rPr>
                <w:b/>
                <w:szCs w:val="20"/>
                <w:lang w:eastAsia="pl-PL"/>
              </w:rPr>
            </w:pPr>
            <w:r>
              <w:rPr>
                <w:b/>
                <w:szCs w:val="20"/>
                <w:lang w:eastAsia="pl-PL"/>
              </w:rPr>
              <w:t>Wyposażenie</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653CEB68" w14:textId="77777777" w:rsidR="00834304" w:rsidRDefault="00834304" w:rsidP="000A2D9B">
            <w:pPr>
              <w:pStyle w:val="Normalny1"/>
              <w:spacing w:before="0" w:line="240" w:lineRule="auto"/>
              <w:jc w:val="left"/>
              <w:rPr>
                <w:szCs w:val="20"/>
                <w:lang w:eastAsia="pl-PL"/>
              </w:rPr>
            </w:pPr>
            <w:r>
              <w:rPr>
                <w:szCs w:val="20"/>
                <w:lang w:eastAsia="pl-PL"/>
              </w:rPr>
              <w:t>Prysznic w mieszkaniach</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D1FCE78" w14:textId="182F40A4" w:rsidR="00834304" w:rsidRDefault="00834304" w:rsidP="1391E3F7">
            <w:pPr>
              <w:pStyle w:val="Normalny1"/>
              <w:spacing w:before="0" w:line="240" w:lineRule="auto"/>
              <w:jc w:val="left"/>
              <w:rPr>
                <w:color w:val="000000"/>
                <w:lang w:eastAsia="pl-PL"/>
              </w:rPr>
            </w:pPr>
            <w:r w:rsidRPr="5DA4011F">
              <w:rPr>
                <w:rStyle w:val="Domylnaczcionkaakapitu1"/>
                <w:color w:val="000000" w:themeColor="text1"/>
                <w:lang w:eastAsia="pl-PL"/>
              </w:rPr>
              <w:t>Wymaga się prysznica w łazience w każdym mieszkaniu</w:t>
            </w:r>
            <w:r w:rsidR="6EDE94B9" w:rsidRPr="5DA4011F">
              <w:rPr>
                <w:rStyle w:val="Domylnaczcionkaakapitu1"/>
                <w:color w:val="000000" w:themeColor="text1"/>
                <w:lang w:eastAsia="pl-PL"/>
              </w:rPr>
              <w:t xml:space="preserve">, </w:t>
            </w:r>
            <w:r w:rsidR="3E021C24" w:rsidRPr="5DA4011F">
              <w:rPr>
                <w:rStyle w:val="Domylnaczcionkaakapitu1"/>
                <w:color w:val="000000" w:themeColor="text1"/>
                <w:lang w:eastAsia="pl-PL"/>
              </w:rPr>
              <w:t>dostosowanego do potrzeb osób niepełnosprawnych</w:t>
            </w:r>
            <w:r w:rsidRPr="5DA4011F">
              <w:rPr>
                <w:rStyle w:val="Domylnaczcionkaakapitu1"/>
                <w:color w:val="000000" w:themeColor="text1"/>
                <w:lang w:eastAsia="pl-PL"/>
              </w:rPr>
              <w:t xml:space="preserve"> bez </w:t>
            </w:r>
            <w:r w:rsidR="3D3B8824" w:rsidRPr="5DA4011F">
              <w:rPr>
                <w:rStyle w:val="Domylnaczcionkaakapitu1"/>
                <w:color w:val="000000" w:themeColor="text1"/>
                <w:lang w:eastAsia="pl-PL"/>
              </w:rPr>
              <w:t>progu</w:t>
            </w:r>
            <w:r w:rsidRPr="5DA4011F">
              <w:rPr>
                <w:rStyle w:val="Domylnaczcionkaakapitu1"/>
                <w:color w:val="000000" w:themeColor="text1"/>
                <w:lang w:eastAsia="pl-PL"/>
              </w:rPr>
              <w:t>,</w:t>
            </w:r>
            <w:r w:rsidR="6E5687A4" w:rsidRPr="5DA4011F">
              <w:rPr>
                <w:rStyle w:val="Domylnaczcionkaakapitu1"/>
                <w:color w:val="000000" w:themeColor="text1"/>
                <w:lang w:eastAsia="pl-PL"/>
              </w:rPr>
              <w:t xml:space="preserve"> z kotarą prysznicową</w:t>
            </w:r>
            <w:r w:rsidRPr="5DA4011F">
              <w:rPr>
                <w:rStyle w:val="Domylnaczcionkaakapitu1"/>
                <w:color w:val="000000" w:themeColor="text1"/>
                <w:lang w:eastAsia="pl-PL"/>
              </w:rPr>
              <w:t>. Armatura prysznicowa i termostatyczna powinny być wyposażone w czujnik LED wskazujący zużycie wody lub ogranicznik przepływu. W mieszkaniach dostos</w:t>
            </w:r>
            <w:r w:rsidR="133221A6" w:rsidRPr="5DA4011F">
              <w:rPr>
                <w:rStyle w:val="Domylnaczcionkaakapitu1"/>
                <w:color w:val="000000" w:themeColor="text1"/>
                <w:lang w:eastAsia="pl-PL"/>
              </w:rPr>
              <w:t>o</w:t>
            </w:r>
            <w:r w:rsidRPr="5DA4011F">
              <w:rPr>
                <w:rStyle w:val="Domylnaczcionkaakapitu1"/>
                <w:color w:val="000000" w:themeColor="text1"/>
                <w:lang w:eastAsia="pl-PL"/>
              </w:rPr>
              <w:t>wanych do potrzeb osób niepełnosprawnych zgodnie z wymaganiem SEN 1.8 I SEN 1.9 wymagane składane siedzisko w prysznicu.</w:t>
            </w:r>
          </w:p>
        </w:tc>
      </w:tr>
      <w:tr w:rsidR="00834304" w:rsidRPr="00BF3A92" w14:paraId="151001D1" w14:textId="77777777" w:rsidTr="77C23D06">
        <w:trPr>
          <w:trHeight w:val="331"/>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BACDC61" w14:textId="77777777" w:rsidR="00834304" w:rsidRDefault="00834304" w:rsidP="003A2E31">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18F28A5" w14:textId="77777777" w:rsidR="00834304" w:rsidRDefault="00834304" w:rsidP="003A2E31">
            <w:pPr>
              <w:pStyle w:val="Normalny1"/>
              <w:spacing w:before="0" w:line="240" w:lineRule="auto"/>
              <w:jc w:val="left"/>
              <w:rPr>
                <w:b/>
                <w:szCs w:val="20"/>
                <w:lang w:eastAsia="pl-PL"/>
              </w:rPr>
            </w:pPr>
            <w:r>
              <w:rPr>
                <w:b/>
                <w:szCs w:val="20"/>
                <w:lang w:eastAsia="pl-PL"/>
              </w:rPr>
              <w:t>Wyposażenie</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6C16E647" w14:textId="77777777" w:rsidR="00834304" w:rsidRDefault="00834304" w:rsidP="003A2E31">
            <w:pPr>
              <w:pStyle w:val="Normalny1"/>
              <w:spacing w:before="0" w:line="240" w:lineRule="auto"/>
              <w:jc w:val="left"/>
              <w:rPr>
                <w:szCs w:val="20"/>
                <w:lang w:eastAsia="pl-PL"/>
              </w:rPr>
            </w:pPr>
            <w:r>
              <w:rPr>
                <w:szCs w:val="20"/>
                <w:lang w:eastAsia="pl-PL"/>
              </w:rPr>
              <w:t>Misa ustępowa w mieszkaniach</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58D35AB" w14:textId="2305F2A5" w:rsidR="00834304" w:rsidRDefault="00834304" w:rsidP="00991E4B">
            <w:pPr>
              <w:pStyle w:val="Normalny1"/>
              <w:spacing w:before="0" w:line="240" w:lineRule="auto"/>
              <w:jc w:val="left"/>
              <w:rPr>
                <w:rStyle w:val="Domylnaczcionkaakapitu1"/>
                <w:color w:val="000000"/>
                <w:lang w:eastAsia="pl-PL"/>
              </w:rPr>
            </w:pPr>
            <w:r w:rsidRPr="5DA4011F">
              <w:rPr>
                <w:color w:val="000000" w:themeColor="text1"/>
                <w:lang w:eastAsia="pl-PL"/>
              </w:rPr>
              <w:t xml:space="preserve">Wymaga się misy ustępowej </w:t>
            </w:r>
            <w:r w:rsidR="2FD61045" w:rsidRPr="5DA4011F">
              <w:rPr>
                <w:color w:val="000000" w:themeColor="text1"/>
                <w:lang w:eastAsia="pl-PL"/>
              </w:rPr>
              <w:t xml:space="preserve">wyposażonej w funkcję </w:t>
            </w:r>
            <w:ins w:id="49" w:author="Autor">
              <w:r w:rsidR="00991E4B">
                <w:rPr>
                  <w:color w:val="000000" w:themeColor="text1"/>
                  <w:lang w:eastAsia="pl-PL"/>
                </w:rPr>
                <w:t>mycia</w:t>
              </w:r>
            </w:ins>
            <w:del w:id="50" w:author="Autor">
              <w:r w:rsidR="2FD61045" w:rsidRPr="5DA4011F" w:rsidDel="00991E4B">
                <w:rPr>
                  <w:color w:val="000000" w:themeColor="text1"/>
                  <w:lang w:eastAsia="pl-PL"/>
                </w:rPr>
                <w:delText>samoczyszczenia</w:delText>
              </w:r>
              <w:r w:rsidR="32C29208" w:rsidRPr="5DA4011F" w:rsidDel="00991E4B">
                <w:rPr>
                  <w:color w:val="000000" w:themeColor="text1"/>
                  <w:lang w:eastAsia="pl-PL"/>
                </w:rPr>
                <w:delText xml:space="preserve"> </w:delText>
              </w:r>
              <w:r w:rsidRPr="5DA4011F" w:rsidDel="00991E4B">
                <w:rPr>
                  <w:color w:val="000000" w:themeColor="text1"/>
                  <w:lang w:eastAsia="pl-PL"/>
                </w:rPr>
                <w:delText xml:space="preserve"> </w:delText>
              </w:r>
            </w:del>
            <w:r w:rsidRPr="5DA4011F">
              <w:rPr>
                <w:color w:val="000000" w:themeColor="text1"/>
                <w:lang w:eastAsia="pl-PL"/>
              </w:rPr>
              <w:t xml:space="preserve">w łazience w każdym mieszkaniu zgodnie z aktualną normą dotyczącą misek ustępowych i zestawów WC z integralnym zamknięciem wodnym. </w:t>
            </w:r>
          </w:p>
        </w:tc>
      </w:tr>
      <w:tr w:rsidR="00834304" w:rsidRPr="00BF3A92" w14:paraId="61E3601F" w14:textId="77777777" w:rsidTr="77C23D06">
        <w:trPr>
          <w:trHeight w:val="576"/>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2227AAE" w14:textId="77777777" w:rsidR="00834304" w:rsidRDefault="00834304" w:rsidP="003A2E31">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FC93131" w14:textId="77777777" w:rsidR="00834304" w:rsidRDefault="00834304" w:rsidP="003A2E31">
            <w:pPr>
              <w:pStyle w:val="Normalny1"/>
              <w:spacing w:before="0" w:line="240" w:lineRule="auto"/>
              <w:jc w:val="left"/>
              <w:rPr>
                <w:b/>
                <w:szCs w:val="20"/>
                <w:lang w:eastAsia="pl-PL"/>
              </w:rPr>
            </w:pPr>
            <w:r>
              <w:rPr>
                <w:b/>
                <w:szCs w:val="20"/>
                <w:lang w:eastAsia="pl-PL"/>
              </w:rPr>
              <w:t>Wyposażenie</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0470DF53" w14:textId="77777777" w:rsidR="00834304" w:rsidRDefault="00834304" w:rsidP="003A2E31">
            <w:pPr>
              <w:pStyle w:val="Normalny1"/>
              <w:spacing w:before="0" w:line="240" w:lineRule="auto"/>
              <w:jc w:val="left"/>
              <w:rPr>
                <w:szCs w:val="20"/>
                <w:lang w:eastAsia="pl-PL"/>
              </w:rPr>
            </w:pPr>
            <w:r>
              <w:rPr>
                <w:szCs w:val="20"/>
                <w:lang w:eastAsia="pl-PL"/>
              </w:rPr>
              <w:t>Umywalka w mieszkaniach</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934214E" w14:textId="6E184C5F" w:rsidR="00834304" w:rsidRDefault="00834304" w:rsidP="1391E3F7">
            <w:pPr>
              <w:pStyle w:val="Normalny1"/>
              <w:spacing w:before="0" w:line="240" w:lineRule="auto"/>
              <w:jc w:val="left"/>
              <w:rPr>
                <w:color w:val="000000"/>
                <w:lang w:eastAsia="pl-PL"/>
              </w:rPr>
            </w:pPr>
            <w:r w:rsidRPr="5DA4011F">
              <w:rPr>
                <w:color w:val="000000" w:themeColor="text1"/>
                <w:lang w:eastAsia="pl-PL"/>
              </w:rPr>
              <w:t>Wymaga się umywalki w łazience w każdym mieszkaniu</w:t>
            </w:r>
            <w:r w:rsidR="17EB8491" w:rsidRPr="5DA4011F">
              <w:rPr>
                <w:color w:val="000000" w:themeColor="text1"/>
                <w:lang w:eastAsia="pl-PL"/>
              </w:rPr>
              <w:t>,</w:t>
            </w:r>
            <w:r w:rsidRPr="5DA4011F">
              <w:rPr>
                <w:color w:val="000000" w:themeColor="text1"/>
                <w:lang w:eastAsia="pl-PL"/>
              </w:rPr>
              <w:t xml:space="preserve"> </w:t>
            </w:r>
            <w:r w:rsidR="72DDE97B" w:rsidRPr="5DA4011F">
              <w:rPr>
                <w:color w:val="000000" w:themeColor="text1"/>
                <w:lang w:eastAsia="pl-PL"/>
              </w:rPr>
              <w:t>dostosowanej do potrzeb osób niepełnosprawnych</w:t>
            </w:r>
            <w:r w:rsidR="013F157F" w:rsidRPr="5DA4011F">
              <w:rPr>
                <w:color w:val="000000" w:themeColor="text1"/>
                <w:lang w:eastAsia="pl-PL"/>
              </w:rPr>
              <w:t>,</w:t>
            </w:r>
            <w:r w:rsidR="72DDE97B" w:rsidRPr="5DA4011F">
              <w:rPr>
                <w:color w:val="000000" w:themeColor="text1"/>
                <w:lang w:eastAsia="pl-PL"/>
              </w:rPr>
              <w:t xml:space="preserve"> </w:t>
            </w:r>
            <w:r w:rsidRPr="5DA4011F">
              <w:rPr>
                <w:color w:val="000000" w:themeColor="text1"/>
                <w:lang w:eastAsia="pl-PL"/>
              </w:rPr>
              <w:t xml:space="preserve">zgodnie z przepisami techniczno-budowlanymi, min. rozmiar 60 x 45 cm oraz baterii umywalkowej </w:t>
            </w:r>
            <w:r w:rsidRPr="5DA4011F">
              <w:rPr>
                <w:rStyle w:val="Domylnaczcionkaakapitu1"/>
                <w:color w:val="000000" w:themeColor="text1"/>
                <w:lang w:eastAsia="pl-PL"/>
              </w:rPr>
              <w:t>z automatycznym ogranicznikiem przepływu w</w:t>
            </w:r>
            <w:r w:rsidRPr="5DA4011F">
              <w:rPr>
                <w:rStyle w:val="Domylnaczcionkaakapitu1"/>
              </w:rPr>
              <w:t xml:space="preserve">ody </w:t>
            </w:r>
            <w:r w:rsidRPr="5DA4011F">
              <w:rPr>
                <w:rStyle w:val="Domylnaczcionkaakapitu1"/>
                <w:color w:val="000000" w:themeColor="text1"/>
                <w:lang w:eastAsia="pl-PL"/>
              </w:rPr>
              <w:t>i perlatorem.</w:t>
            </w:r>
          </w:p>
        </w:tc>
      </w:tr>
      <w:tr w:rsidR="00834304" w:rsidRPr="00BF3A92" w14:paraId="10509D46" w14:textId="77777777" w:rsidTr="77C23D06">
        <w:trPr>
          <w:trHeight w:val="221"/>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0BA029C" w14:textId="77777777" w:rsidR="00834304" w:rsidRDefault="00834304" w:rsidP="003A2E31">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B02D171" w14:textId="7C42FF3A" w:rsidR="00834304" w:rsidRDefault="00834304" w:rsidP="003A2E31">
            <w:pPr>
              <w:pStyle w:val="Normalny1"/>
              <w:spacing w:before="0" w:line="240" w:lineRule="auto"/>
              <w:jc w:val="left"/>
              <w:rPr>
                <w:b/>
                <w:szCs w:val="20"/>
                <w:lang w:eastAsia="pl-PL"/>
              </w:rPr>
            </w:pPr>
            <w:r>
              <w:rPr>
                <w:b/>
                <w:color w:val="000000"/>
                <w:szCs w:val="20"/>
                <w:lang w:eastAsia="pl-PL"/>
              </w:rPr>
              <w:t>Wyposażenie</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3629D3CA" w14:textId="31464BBB" w:rsidR="00834304" w:rsidRDefault="00834304" w:rsidP="003A2E31">
            <w:pPr>
              <w:pStyle w:val="Normalny1"/>
              <w:spacing w:before="0" w:line="240" w:lineRule="auto"/>
              <w:jc w:val="left"/>
              <w:rPr>
                <w:szCs w:val="20"/>
                <w:lang w:eastAsia="pl-PL"/>
              </w:rPr>
            </w:pPr>
            <w:r>
              <w:rPr>
                <w:szCs w:val="20"/>
                <w:lang w:eastAsia="pl-PL"/>
              </w:rPr>
              <w:t>Szafka pod umywalką</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DAEB56F" w14:textId="70D421EB" w:rsidR="00834304" w:rsidRDefault="00834304" w:rsidP="003A2E31">
            <w:pPr>
              <w:pStyle w:val="Normalny1"/>
              <w:spacing w:before="0" w:line="240" w:lineRule="auto"/>
              <w:jc w:val="left"/>
              <w:rPr>
                <w:color w:val="000000"/>
                <w:szCs w:val="20"/>
                <w:lang w:eastAsia="pl-PL"/>
              </w:rPr>
            </w:pPr>
            <w:r>
              <w:rPr>
                <w:color w:val="000000"/>
                <w:szCs w:val="20"/>
                <w:lang w:eastAsia="pl-PL"/>
              </w:rPr>
              <w:t>Wymaga się szafki pod umywalką w łazience w każdym mieszkaniu.</w:t>
            </w:r>
          </w:p>
        </w:tc>
      </w:tr>
      <w:tr w:rsidR="00834304" w:rsidRPr="00BF3A92" w14:paraId="52053C64" w14:textId="77777777" w:rsidTr="77C23D06">
        <w:trPr>
          <w:trHeight w:val="285"/>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6AEB6637" w14:textId="77777777" w:rsidR="00834304" w:rsidRDefault="00834304" w:rsidP="003A2E31">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3BD4DD4" w14:textId="77777777" w:rsidR="00834304" w:rsidRDefault="00834304" w:rsidP="003A2E31">
            <w:pPr>
              <w:pStyle w:val="Normalny1"/>
              <w:spacing w:before="0" w:line="240" w:lineRule="auto"/>
              <w:jc w:val="left"/>
              <w:rPr>
                <w:b/>
                <w:szCs w:val="20"/>
                <w:lang w:eastAsia="pl-PL"/>
              </w:rPr>
            </w:pPr>
            <w:r>
              <w:rPr>
                <w:b/>
                <w:szCs w:val="20"/>
                <w:lang w:eastAsia="pl-PL"/>
              </w:rPr>
              <w:t>Wyposażenie</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705FB5F9" w14:textId="77777777" w:rsidR="00834304" w:rsidRDefault="00834304" w:rsidP="003A2E31">
            <w:pPr>
              <w:pStyle w:val="Normalny1"/>
              <w:spacing w:before="0" w:line="240" w:lineRule="auto"/>
              <w:jc w:val="left"/>
              <w:rPr>
                <w:szCs w:val="20"/>
                <w:lang w:eastAsia="pl-PL"/>
              </w:rPr>
            </w:pPr>
            <w:r>
              <w:rPr>
                <w:szCs w:val="20"/>
                <w:lang w:eastAsia="pl-PL"/>
              </w:rPr>
              <w:t>Baterie łazienkowe w mieszkaniach</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2D50A3E" w14:textId="25A5E71E" w:rsidR="00834304" w:rsidRDefault="00834304" w:rsidP="003A2E31">
            <w:pPr>
              <w:pStyle w:val="Normalny1"/>
              <w:spacing w:before="0" w:line="240" w:lineRule="auto"/>
              <w:jc w:val="left"/>
            </w:pPr>
            <w:r w:rsidRPr="5DA4011F">
              <w:rPr>
                <w:color w:val="000000" w:themeColor="text1"/>
                <w:lang w:eastAsia="pl-PL"/>
              </w:rPr>
              <w:t xml:space="preserve">Wymaga się baterii w łazience w każdym mieszkaniu </w:t>
            </w:r>
            <w:r w:rsidR="548B2F0D" w:rsidRPr="5DA4011F">
              <w:rPr>
                <w:color w:val="000000" w:themeColor="text1"/>
                <w:lang w:eastAsia="pl-PL"/>
              </w:rPr>
              <w:t xml:space="preserve">dostosowanej do potrzeb osób niepełnosprawnych </w:t>
            </w:r>
            <w:r w:rsidRPr="5DA4011F">
              <w:rPr>
                <w:rStyle w:val="Domylnaczcionkaakapitu1"/>
                <w:color w:val="000000" w:themeColor="text1"/>
                <w:lang w:eastAsia="pl-PL"/>
              </w:rPr>
              <w:t>z automatycznym ogranicznikiem przepływu w</w:t>
            </w:r>
            <w:r w:rsidRPr="5DA4011F">
              <w:rPr>
                <w:rStyle w:val="Domylnaczcionkaakapitu1"/>
              </w:rPr>
              <w:t xml:space="preserve">ody </w:t>
            </w:r>
            <w:r w:rsidRPr="5DA4011F">
              <w:rPr>
                <w:rStyle w:val="Domylnaczcionkaakapitu1"/>
                <w:color w:val="000000" w:themeColor="text1"/>
                <w:lang w:eastAsia="pl-PL"/>
              </w:rPr>
              <w:t>i perlatorem.</w:t>
            </w:r>
          </w:p>
        </w:tc>
      </w:tr>
      <w:tr w:rsidR="00834304" w:rsidRPr="00BF3A92" w14:paraId="4BCB598A" w14:textId="77777777" w:rsidTr="77C23D06">
        <w:trPr>
          <w:trHeight w:val="864"/>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DEA97D4" w14:textId="77777777" w:rsidR="00834304" w:rsidRDefault="00834304" w:rsidP="003A2E31">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BCF6F24" w14:textId="77777777" w:rsidR="00834304" w:rsidRDefault="00834304" w:rsidP="003A2E31">
            <w:pPr>
              <w:pStyle w:val="Normalny1"/>
              <w:spacing w:before="0" w:line="240" w:lineRule="auto"/>
              <w:jc w:val="left"/>
              <w:rPr>
                <w:b/>
                <w:color w:val="000000"/>
                <w:szCs w:val="20"/>
                <w:lang w:eastAsia="pl-PL"/>
              </w:rPr>
            </w:pPr>
            <w:r>
              <w:rPr>
                <w:b/>
                <w:color w:val="000000"/>
                <w:szCs w:val="20"/>
                <w:lang w:eastAsia="pl-PL"/>
              </w:rPr>
              <w:t>Wyposażenie</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FE78AB8" w14:textId="77777777" w:rsidR="00834304" w:rsidRDefault="00834304" w:rsidP="003A2E31">
            <w:pPr>
              <w:pStyle w:val="Normalny1"/>
              <w:spacing w:before="0" w:line="240" w:lineRule="auto"/>
              <w:jc w:val="left"/>
              <w:rPr>
                <w:color w:val="000000"/>
                <w:szCs w:val="20"/>
                <w:lang w:eastAsia="pl-PL"/>
              </w:rPr>
            </w:pPr>
            <w:r>
              <w:rPr>
                <w:color w:val="000000"/>
                <w:szCs w:val="20"/>
                <w:lang w:eastAsia="pl-PL"/>
              </w:rPr>
              <w:t>Zlewozmywak w aneksie kuchennym w mieszkaniach</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0C1C275" w14:textId="04831A13" w:rsidR="00834304" w:rsidRDefault="00834304" w:rsidP="003A2E31">
            <w:pPr>
              <w:pStyle w:val="Normalny1"/>
              <w:spacing w:before="0" w:line="240" w:lineRule="auto"/>
              <w:jc w:val="left"/>
              <w:rPr>
                <w:color w:val="000000"/>
                <w:szCs w:val="20"/>
                <w:lang w:eastAsia="pl-PL"/>
              </w:rPr>
            </w:pPr>
            <w:r>
              <w:rPr>
                <w:rStyle w:val="Domylnaczcionkaakapitu1"/>
                <w:color w:val="000000"/>
                <w:szCs w:val="20"/>
                <w:lang w:eastAsia="pl-PL"/>
              </w:rPr>
              <w:t>Wymaga się zlewozmywaka z baterią kuchenną w kuchni/aneksie kuchennym w każdym mieszkaniu, zgodnie z przepisami prawa, min. 1 komora o min. wymiarach 35 x 43 cm.  Bateria z automatycznym ogranicznikiem przepływu w</w:t>
            </w:r>
            <w:r>
              <w:rPr>
                <w:rStyle w:val="Domylnaczcionkaakapitu1"/>
              </w:rPr>
              <w:t xml:space="preserve">ody </w:t>
            </w:r>
            <w:r>
              <w:rPr>
                <w:rStyle w:val="Domylnaczcionkaakapitu1"/>
                <w:color w:val="000000"/>
                <w:szCs w:val="20"/>
                <w:lang w:eastAsia="pl-PL"/>
              </w:rPr>
              <w:t>i perlatorem.</w:t>
            </w:r>
          </w:p>
        </w:tc>
      </w:tr>
      <w:tr w:rsidR="00834304" w:rsidRPr="00BF3A92" w14:paraId="47F488C8" w14:textId="77777777" w:rsidTr="77C23D06">
        <w:trPr>
          <w:trHeight w:val="132"/>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5336ECC8" w14:textId="77777777" w:rsidR="00834304" w:rsidRDefault="00834304" w:rsidP="003A2E31">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D2692D6" w14:textId="77777777" w:rsidR="00834304" w:rsidRDefault="00834304" w:rsidP="003A2E31">
            <w:pPr>
              <w:pStyle w:val="Normalny1"/>
              <w:spacing w:before="0" w:line="240" w:lineRule="auto"/>
              <w:jc w:val="left"/>
              <w:rPr>
                <w:b/>
                <w:szCs w:val="20"/>
                <w:lang w:eastAsia="pl-PL"/>
              </w:rPr>
            </w:pPr>
            <w:r>
              <w:rPr>
                <w:b/>
                <w:szCs w:val="20"/>
                <w:lang w:eastAsia="pl-PL"/>
              </w:rPr>
              <w:t>Wyposażenie</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4BDC284F" w14:textId="77777777" w:rsidR="00834304" w:rsidRDefault="00834304" w:rsidP="003A2E31">
            <w:pPr>
              <w:pStyle w:val="Normalny1"/>
              <w:spacing w:before="0" w:line="240" w:lineRule="auto"/>
              <w:jc w:val="left"/>
              <w:rPr>
                <w:szCs w:val="20"/>
                <w:lang w:eastAsia="pl-PL"/>
              </w:rPr>
            </w:pPr>
            <w:r>
              <w:rPr>
                <w:szCs w:val="20"/>
                <w:lang w:eastAsia="pl-PL"/>
              </w:rPr>
              <w:t>Meble w zabudowie w mieszkaniach</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37A30FA" w14:textId="643E0397" w:rsidR="00834304" w:rsidRPr="001E0FC1" w:rsidRDefault="00834304" w:rsidP="001E0FC1">
            <w:pPr>
              <w:pStyle w:val="Tekstkomentarza"/>
            </w:pPr>
            <w:r w:rsidRPr="5DA4011F">
              <w:rPr>
                <w:lang w:eastAsia="pl-PL"/>
              </w:rPr>
              <w:t>Wymaga si</w:t>
            </w:r>
            <w:r w:rsidR="051520BB" w:rsidRPr="5DA4011F">
              <w:rPr>
                <w:lang w:eastAsia="pl-PL"/>
              </w:rPr>
              <w:t xml:space="preserve">ę </w:t>
            </w:r>
            <w:r w:rsidRPr="5DA4011F">
              <w:rPr>
                <w:lang w:eastAsia="pl-PL"/>
              </w:rPr>
              <w:t>aby w skład zabudowy aneksu kuchennego w każdym mieszkaniu wchodziły:</w:t>
            </w:r>
            <w:r>
              <w:br/>
            </w:r>
            <w:r w:rsidRPr="5DA4011F">
              <w:rPr>
                <w:lang w:eastAsia="pl-PL"/>
              </w:rPr>
              <w:t xml:space="preserve">1) 3 szt. szafek wiszących o wys. min. 70 cm, o szer. 60 cm, w tym: 3 szt. zamykane drzwiami z uchwytami metalowymi, 1 szafka otwarta. </w:t>
            </w:r>
            <w:r>
              <w:br/>
            </w:r>
            <w:r w:rsidRPr="5DA4011F">
              <w:rPr>
                <w:lang w:eastAsia="pl-PL"/>
              </w:rPr>
              <w:t xml:space="preserve">2) </w:t>
            </w:r>
            <w:r>
              <w:t>4 szafek stojących szer. 60</w:t>
            </w:r>
            <w:r w:rsidR="3521E17A">
              <w:t xml:space="preserve"> </w:t>
            </w:r>
            <w:r>
              <w:t>cm, w tym 1 z szufladami, 1 do zabudowy piekarnika (z opcją kuchenki mikrofalowej), 1 pod zlewozmywak, 1 do zabudowy zmywarki (45 cm); wymaga się dwóch szafek wysokich, zamykanych, wysokość szafek powinna być zbieżna z poziomem zawieszenia szafek wiszących. W szafkach wysokich należy przewidzieć zabudowę lodówki. Wszystkie szafki zamykane powinny posiadać uchwyty metalowe o wysokiej estetyce wykonania i dużej odporności na uszkodzenia mechaniczne</w:t>
            </w:r>
          </w:p>
          <w:p w14:paraId="01B59C66" w14:textId="19EE2B98" w:rsidR="00834304" w:rsidRPr="00BA492D" w:rsidRDefault="00834304" w:rsidP="001E0FC1">
            <w:pPr>
              <w:pStyle w:val="Tekstkomentarza"/>
            </w:pPr>
            <w:r w:rsidRPr="5DA4011F">
              <w:rPr>
                <w:lang w:eastAsia="pl-PL"/>
              </w:rPr>
              <w:t xml:space="preserve">3) </w:t>
            </w:r>
            <w:r>
              <w:t>Blat kuchenny powinien być wykonany z materiałów odpornych na zarysowania, wilgoć i wysoką temperaturę, wykonany z materiałów dopuszczonych przez obowiązujące normy. W blacie powinny znajdować się otwory na : płytę indukcyjną i zlewozmywak.</w:t>
            </w:r>
            <w:r>
              <w:br/>
            </w:r>
            <w:r w:rsidRPr="5DA4011F">
              <w:rPr>
                <w:lang w:eastAsia="pl-PL"/>
              </w:rPr>
              <w:t xml:space="preserve">4) </w:t>
            </w:r>
            <w:r>
              <w:t>Korpusy szafek kuchennych powinny być wykonane z materiałów stolarskich dopuszczonych do stosowania przez obowiązujące normy</w:t>
            </w:r>
            <w:r w:rsidR="5944C459">
              <w:t>.</w:t>
            </w:r>
            <w:r>
              <w:t xml:space="preserve"> Fronty meblowe powinny być wykonane z wysokiej jakości materiałów stolarskich z wyłączeniem oklein z tworzywa sztucznego. </w:t>
            </w:r>
          </w:p>
          <w:p w14:paraId="2F3DA3A9" w14:textId="4E055CDF" w:rsidR="00834304" w:rsidRPr="00BA492D" w:rsidRDefault="00834304" w:rsidP="001E0FC1">
            <w:pPr>
              <w:pStyle w:val="Tekstkomentarza"/>
            </w:pPr>
            <w:r>
              <w:t xml:space="preserve">5) wykończenie pasa ściany pomiędzy blatem kuchennym a górnymi szafkami, ceramiką lub innym materiałem wykończeniowym odpornym na wilgoć, uszkodzenia mechaniczne i wysoką temperaturę. </w:t>
            </w:r>
          </w:p>
          <w:p w14:paraId="6ABC637C" w14:textId="77777777" w:rsidR="00834304" w:rsidRDefault="00834304" w:rsidP="001E0FC1">
            <w:pPr>
              <w:pStyle w:val="Tekstkomentarza"/>
            </w:pPr>
            <w:r w:rsidRPr="00BA492D">
              <w:t>6) zainstalowania oświetlenia pomocniczego w pasie podszafkowym, zgodnego z obowiązującymi przepisami.</w:t>
            </w:r>
            <w:r>
              <w:t xml:space="preserve"> </w:t>
            </w:r>
          </w:p>
          <w:p w14:paraId="58032F3F" w14:textId="67F82513" w:rsidR="00834304" w:rsidRDefault="00834304" w:rsidP="001E0FC1">
            <w:pPr>
              <w:pStyle w:val="Normalny1"/>
              <w:spacing w:before="0" w:line="240" w:lineRule="auto"/>
              <w:jc w:val="left"/>
              <w:rPr>
                <w:szCs w:val="20"/>
                <w:lang w:eastAsia="pl-PL"/>
              </w:rPr>
            </w:pPr>
            <w:r>
              <w:t xml:space="preserve">7) wykonania cokołu podszafkowego z materiałów odpornych na wilgoć i uszkodzenia mechaniczne.   </w:t>
            </w:r>
          </w:p>
        </w:tc>
      </w:tr>
      <w:tr w:rsidR="00834304" w:rsidRPr="00BF3A92" w14:paraId="10C07449" w14:textId="77777777" w:rsidTr="77C23D06">
        <w:trPr>
          <w:trHeight w:val="576"/>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B304D28" w14:textId="77777777" w:rsidR="00834304" w:rsidRDefault="00834304" w:rsidP="003A2E31">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70CAB9B" w14:textId="77777777" w:rsidR="00834304" w:rsidRDefault="00834304" w:rsidP="003A2E31">
            <w:pPr>
              <w:pStyle w:val="Normalny1"/>
              <w:spacing w:before="0" w:line="240" w:lineRule="auto"/>
              <w:jc w:val="left"/>
              <w:rPr>
                <w:b/>
                <w:szCs w:val="20"/>
                <w:lang w:eastAsia="pl-PL"/>
              </w:rPr>
            </w:pPr>
            <w:r>
              <w:rPr>
                <w:b/>
                <w:szCs w:val="20"/>
                <w:lang w:eastAsia="pl-PL"/>
              </w:rPr>
              <w:t>Wyposażenie</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1C203C5E" w14:textId="77777777" w:rsidR="00834304" w:rsidRDefault="00834304" w:rsidP="003A2E31">
            <w:pPr>
              <w:pStyle w:val="Normalny1"/>
              <w:spacing w:before="0" w:line="240" w:lineRule="auto"/>
              <w:jc w:val="left"/>
              <w:rPr>
                <w:szCs w:val="20"/>
                <w:lang w:eastAsia="pl-PL"/>
              </w:rPr>
            </w:pPr>
            <w:r>
              <w:rPr>
                <w:szCs w:val="20"/>
                <w:lang w:eastAsia="pl-PL"/>
              </w:rPr>
              <w:t>Czajnik w mieszkaniach</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BB89A92" w14:textId="3110D48E" w:rsidR="00834304" w:rsidRDefault="00834304" w:rsidP="001321B6">
            <w:pPr>
              <w:pStyle w:val="Normalny1"/>
              <w:spacing w:before="0" w:line="240" w:lineRule="auto"/>
              <w:jc w:val="left"/>
              <w:rPr>
                <w:color w:val="000000"/>
                <w:szCs w:val="20"/>
                <w:lang w:eastAsia="pl-PL"/>
              </w:rPr>
            </w:pPr>
            <w:r>
              <w:rPr>
                <w:color w:val="000000"/>
                <w:szCs w:val="20"/>
                <w:lang w:eastAsia="pl-PL"/>
              </w:rPr>
              <w:t>Wymaga się w kuchni/aneksie kuchennym w każdym mieszkaniu czajnika elektrycznego o pojemności minimum 1,5 litra, wykonanie ze szkła i stali nierdzewnej.</w:t>
            </w:r>
          </w:p>
        </w:tc>
      </w:tr>
      <w:tr w:rsidR="00834304" w:rsidRPr="00BF3A92" w14:paraId="47F31CB5" w14:textId="77777777" w:rsidTr="77C23D06">
        <w:trPr>
          <w:trHeight w:val="864"/>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4239D51C" w14:textId="77777777" w:rsidR="00834304" w:rsidRDefault="00834304" w:rsidP="003A2E31">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FB15CAD" w14:textId="77777777" w:rsidR="00834304" w:rsidRDefault="00834304" w:rsidP="003A2E31">
            <w:pPr>
              <w:pStyle w:val="Normalny1"/>
              <w:spacing w:before="0" w:line="240" w:lineRule="auto"/>
              <w:jc w:val="left"/>
              <w:rPr>
                <w:b/>
                <w:szCs w:val="20"/>
                <w:lang w:eastAsia="pl-PL"/>
              </w:rPr>
            </w:pPr>
            <w:r>
              <w:rPr>
                <w:b/>
                <w:szCs w:val="20"/>
                <w:lang w:eastAsia="pl-PL"/>
              </w:rPr>
              <w:t>Wyposażenie</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123D39F5" w14:textId="77777777" w:rsidR="00834304" w:rsidRPr="00166CD7" w:rsidRDefault="00834304" w:rsidP="003A2E31">
            <w:pPr>
              <w:pStyle w:val="Normalny1"/>
              <w:spacing w:before="0" w:line="240" w:lineRule="auto"/>
              <w:jc w:val="left"/>
              <w:rPr>
                <w:szCs w:val="20"/>
                <w:lang w:eastAsia="pl-PL"/>
              </w:rPr>
            </w:pPr>
            <w:r w:rsidRPr="00166CD7">
              <w:rPr>
                <w:szCs w:val="20"/>
                <w:lang w:eastAsia="pl-PL"/>
              </w:rPr>
              <w:t>Kuchenka mikrofalowa w mieszkaniach</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1E52F10" w14:textId="0B2CD1B5" w:rsidR="00834304" w:rsidRPr="00166CD7" w:rsidRDefault="00834304" w:rsidP="1F87B4CA">
            <w:pPr>
              <w:pStyle w:val="Normalny1"/>
              <w:spacing w:before="0" w:line="240" w:lineRule="auto"/>
              <w:jc w:val="left"/>
              <w:rPr>
                <w:color w:val="000000"/>
                <w:lang w:eastAsia="pl-PL"/>
              </w:rPr>
            </w:pPr>
            <w:r w:rsidRPr="5DA4011F">
              <w:rPr>
                <w:color w:val="000000" w:themeColor="text1"/>
                <w:lang w:eastAsia="pl-PL"/>
              </w:rPr>
              <w:t>Wymaga się w kuchni/aneksie kuchennym w każdym mieszkaniu mikrofalówki do zabudowy o mocy minimum 2000 W, materiał: stal nierdzewna, pojemność min 18 litrów, funkcje: gotowanie, grill, podgrzewanie, rozmrażanie</w:t>
            </w:r>
            <w:r w:rsidR="0130B92F" w:rsidRPr="5DA4011F">
              <w:rPr>
                <w:color w:val="000000" w:themeColor="text1"/>
                <w:lang w:eastAsia="pl-PL"/>
              </w:rPr>
              <w:t>,</w:t>
            </w:r>
            <w:r w:rsidRPr="5DA4011F">
              <w:rPr>
                <w:color w:val="000000" w:themeColor="text1"/>
                <w:lang w:eastAsia="pl-PL"/>
              </w:rPr>
              <w:t xml:space="preserve"> ale z zastrzeżeniem punktu dot. piekarnika w mieszkaniach – wymaganie SEN 1.73.</w:t>
            </w:r>
          </w:p>
        </w:tc>
      </w:tr>
      <w:tr w:rsidR="00834304" w:rsidRPr="00BF3A92" w14:paraId="63F10EBA" w14:textId="77777777" w:rsidTr="77C23D06">
        <w:trPr>
          <w:trHeight w:val="576"/>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54A11B2D" w14:textId="77777777" w:rsidR="00834304" w:rsidRDefault="00834304" w:rsidP="003A2E31">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39C7BDE" w14:textId="77777777" w:rsidR="00834304" w:rsidRDefault="00834304" w:rsidP="003A2E31">
            <w:pPr>
              <w:pStyle w:val="Normalny1"/>
              <w:spacing w:before="0" w:line="240" w:lineRule="auto"/>
              <w:jc w:val="left"/>
              <w:rPr>
                <w:b/>
                <w:szCs w:val="20"/>
                <w:lang w:eastAsia="pl-PL"/>
              </w:rPr>
            </w:pPr>
            <w:r>
              <w:rPr>
                <w:b/>
                <w:szCs w:val="20"/>
                <w:lang w:eastAsia="pl-PL"/>
              </w:rPr>
              <w:t>Wyposażenie</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6548CA6A" w14:textId="77777777" w:rsidR="00834304" w:rsidRPr="00166CD7" w:rsidRDefault="00834304" w:rsidP="003A2E31">
            <w:pPr>
              <w:pStyle w:val="Normalny1"/>
              <w:spacing w:before="0" w:line="240" w:lineRule="auto"/>
              <w:jc w:val="left"/>
              <w:rPr>
                <w:szCs w:val="20"/>
                <w:lang w:eastAsia="pl-PL"/>
              </w:rPr>
            </w:pPr>
            <w:r w:rsidRPr="00166CD7">
              <w:rPr>
                <w:szCs w:val="20"/>
                <w:lang w:eastAsia="pl-PL"/>
              </w:rPr>
              <w:t>Lodówka w mieszkaniach</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48A2B63" w14:textId="1CAEF8B6" w:rsidR="00834304" w:rsidRPr="00166CD7" w:rsidRDefault="00834304" w:rsidP="5DA4011F">
            <w:pPr>
              <w:pStyle w:val="Normalny1"/>
              <w:spacing w:before="0" w:line="240" w:lineRule="auto"/>
              <w:jc w:val="left"/>
              <w:rPr>
                <w:color w:val="000000"/>
                <w:lang w:eastAsia="pl-PL"/>
              </w:rPr>
            </w:pPr>
            <w:r w:rsidRPr="5DA4011F">
              <w:rPr>
                <w:color w:val="000000" w:themeColor="text1"/>
                <w:lang w:eastAsia="pl-PL"/>
              </w:rPr>
              <w:t>Wymaga się w kuchni/aneksie kuchennym każdym mieszkaniu lodówki z zamrażalnikiem o pojemności lodówki min, 110 litrów, poziom hałasu: max 38 dB.</w:t>
            </w:r>
          </w:p>
        </w:tc>
      </w:tr>
      <w:tr w:rsidR="00834304" w:rsidRPr="00BF3A92" w14:paraId="65982338" w14:textId="77777777" w:rsidTr="77C23D06">
        <w:trPr>
          <w:trHeight w:val="576"/>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31CEDE9F" w14:textId="77777777" w:rsidR="00834304" w:rsidRDefault="00834304" w:rsidP="003A2E31">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83F4690" w14:textId="77777777" w:rsidR="00834304" w:rsidRDefault="00834304" w:rsidP="003A2E31">
            <w:pPr>
              <w:pStyle w:val="Normalny1"/>
              <w:spacing w:before="0" w:line="240" w:lineRule="auto"/>
              <w:jc w:val="left"/>
              <w:rPr>
                <w:b/>
                <w:color w:val="000000"/>
                <w:szCs w:val="20"/>
                <w:lang w:eastAsia="pl-PL"/>
              </w:rPr>
            </w:pPr>
            <w:r>
              <w:rPr>
                <w:b/>
                <w:color w:val="000000"/>
                <w:szCs w:val="20"/>
                <w:lang w:eastAsia="pl-PL"/>
              </w:rPr>
              <w:t>Wyposażenie</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5E82E31E" w14:textId="77777777" w:rsidR="00834304" w:rsidRPr="00166CD7" w:rsidRDefault="00834304" w:rsidP="003A2E31">
            <w:pPr>
              <w:pStyle w:val="Normalny1"/>
              <w:spacing w:before="0" w:line="240" w:lineRule="auto"/>
              <w:jc w:val="left"/>
              <w:rPr>
                <w:color w:val="000000"/>
                <w:szCs w:val="20"/>
                <w:lang w:eastAsia="pl-PL"/>
              </w:rPr>
            </w:pPr>
            <w:r w:rsidRPr="00166CD7">
              <w:rPr>
                <w:color w:val="000000"/>
                <w:szCs w:val="20"/>
                <w:lang w:eastAsia="pl-PL"/>
              </w:rPr>
              <w:t>Płyta indukcyjna w mieszkaniach</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E4FE9D0" w14:textId="337FF61C" w:rsidR="00834304" w:rsidRPr="00166CD7" w:rsidRDefault="00834304" w:rsidP="1391E3F7">
            <w:pPr>
              <w:pStyle w:val="Normalny1"/>
              <w:spacing w:before="0" w:line="240" w:lineRule="auto"/>
              <w:jc w:val="left"/>
              <w:rPr>
                <w:color w:val="000000"/>
                <w:lang w:eastAsia="pl-PL"/>
              </w:rPr>
            </w:pPr>
            <w:r w:rsidRPr="5DA4011F">
              <w:rPr>
                <w:color w:val="000000" w:themeColor="text1"/>
                <w:lang w:eastAsia="pl-PL"/>
              </w:rPr>
              <w:t xml:space="preserve">Wymaga się w każdym mieszkaniu płyty indukcyjnej w kuchni/aneksie kuchennym. Moc przyłączeniowa min.  7,0 kW, </w:t>
            </w:r>
            <w:r w:rsidR="0F6A50D5" w:rsidRPr="5DA4011F">
              <w:rPr>
                <w:color w:val="000000" w:themeColor="text1"/>
                <w:lang w:eastAsia="pl-PL"/>
              </w:rPr>
              <w:t>2</w:t>
            </w:r>
            <w:r w:rsidRPr="5DA4011F">
              <w:rPr>
                <w:color w:val="000000" w:themeColor="text1"/>
                <w:lang w:eastAsia="pl-PL"/>
              </w:rPr>
              <w:t xml:space="preserve"> pola indukcyjne</w:t>
            </w:r>
            <w:r w:rsidR="21392FE9" w:rsidRPr="5DA4011F">
              <w:rPr>
                <w:color w:val="000000" w:themeColor="text1"/>
                <w:lang w:eastAsia="pl-PL"/>
              </w:rPr>
              <w:t xml:space="preserve"> w mieszkaniach </w:t>
            </w:r>
            <w:r w:rsidR="6DE298BC" w:rsidRPr="5DA4011F">
              <w:rPr>
                <w:color w:val="000000" w:themeColor="text1"/>
                <w:lang w:eastAsia="pl-PL"/>
              </w:rPr>
              <w:t>jednoosobowych</w:t>
            </w:r>
            <w:r w:rsidR="21392FE9" w:rsidRPr="5DA4011F">
              <w:rPr>
                <w:color w:val="000000" w:themeColor="text1"/>
                <w:lang w:eastAsia="pl-PL"/>
              </w:rPr>
              <w:t xml:space="preserve"> i 4 pola indukcyjne</w:t>
            </w:r>
            <w:r w:rsidR="3B5DEC25" w:rsidRPr="5DA4011F">
              <w:rPr>
                <w:color w:val="000000" w:themeColor="text1"/>
                <w:lang w:eastAsia="pl-PL"/>
              </w:rPr>
              <w:t xml:space="preserve"> w mieszkaniach dwuosobowych</w:t>
            </w:r>
            <w:r w:rsidRPr="5DA4011F">
              <w:rPr>
                <w:color w:val="000000" w:themeColor="text1"/>
                <w:lang w:eastAsia="pl-PL"/>
              </w:rPr>
              <w:t>.</w:t>
            </w:r>
          </w:p>
        </w:tc>
      </w:tr>
      <w:tr w:rsidR="00834304" w:rsidRPr="00BF3A92" w14:paraId="4F8143EE" w14:textId="77777777" w:rsidTr="77C23D06">
        <w:trPr>
          <w:trHeight w:val="576"/>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188BF8DB" w14:textId="77777777" w:rsidR="00834304" w:rsidRDefault="00834304" w:rsidP="003A2E31">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CD6B769" w14:textId="77777777" w:rsidR="00834304" w:rsidRDefault="00834304" w:rsidP="003A2E31">
            <w:pPr>
              <w:pStyle w:val="Normalny1"/>
              <w:spacing w:before="0" w:line="240" w:lineRule="auto"/>
              <w:jc w:val="left"/>
              <w:rPr>
                <w:b/>
                <w:szCs w:val="20"/>
                <w:lang w:eastAsia="pl-PL"/>
              </w:rPr>
            </w:pPr>
            <w:r>
              <w:rPr>
                <w:b/>
                <w:szCs w:val="20"/>
                <w:lang w:eastAsia="pl-PL"/>
              </w:rPr>
              <w:t>Wyposażenie</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6447066B" w14:textId="77777777" w:rsidR="00834304" w:rsidRPr="00166CD7" w:rsidRDefault="00834304" w:rsidP="003A2E31">
            <w:pPr>
              <w:pStyle w:val="Normalny1"/>
              <w:spacing w:before="0" w:line="240" w:lineRule="auto"/>
              <w:jc w:val="left"/>
              <w:rPr>
                <w:szCs w:val="20"/>
                <w:lang w:eastAsia="pl-PL"/>
              </w:rPr>
            </w:pPr>
            <w:r w:rsidRPr="00166CD7">
              <w:rPr>
                <w:szCs w:val="20"/>
                <w:lang w:eastAsia="pl-PL"/>
              </w:rPr>
              <w:t>Piekarnik w mieszkaniach</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3CE1775" w14:textId="4290C0A7" w:rsidR="00834304" w:rsidRPr="00166CD7" w:rsidRDefault="00834304" w:rsidP="1F87B4CA">
            <w:pPr>
              <w:pStyle w:val="Normalny1"/>
              <w:spacing w:before="0" w:line="240" w:lineRule="auto"/>
              <w:jc w:val="left"/>
              <w:rPr>
                <w:color w:val="000000"/>
                <w:lang w:eastAsia="pl-PL"/>
              </w:rPr>
            </w:pPr>
            <w:r w:rsidRPr="5DA4011F">
              <w:rPr>
                <w:color w:val="000000" w:themeColor="text1"/>
                <w:lang w:eastAsia="pl-PL"/>
              </w:rPr>
              <w:t>Wymaga się w kuchni/aneksie kuchennym w każdym mieszkaniu piekarnika z termoobiegiem do zabudowy o mocy minimum 2500 W. Dopuszcza się piekarnik kompaktowy z funkcją kuchenki mikrofalowej – wymaganie SEN 1.70.</w:t>
            </w:r>
          </w:p>
        </w:tc>
      </w:tr>
      <w:tr w:rsidR="00834304" w:rsidRPr="00BF3A92" w14:paraId="2AABA0B1" w14:textId="77777777" w:rsidTr="77C23D06">
        <w:trPr>
          <w:trHeight w:val="288"/>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D17F168" w14:textId="77777777" w:rsidR="00834304" w:rsidRDefault="00834304" w:rsidP="003A2E31">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A94E47F" w14:textId="77777777" w:rsidR="00834304" w:rsidRDefault="00834304" w:rsidP="003A2E31">
            <w:pPr>
              <w:pStyle w:val="Normalny1"/>
              <w:spacing w:before="0" w:line="240" w:lineRule="auto"/>
              <w:jc w:val="left"/>
              <w:rPr>
                <w:b/>
                <w:color w:val="000000"/>
                <w:szCs w:val="20"/>
                <w:lang w:eastAsia="pl-PL"/>
              </w:rPr>
            </w:pPr>
            <w:r>
              <w:rPr>
                <w:b/>
                <w:color w:val="000000"/>
                <w:szCs w:val="20"/>
                <w:lang w:eastAsia="pl-PL"/>
              </w:rPr>
              <w:t>Wyposażenie</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0D0E9B14" w14:textId="77777777" w:rsidR="00834304" w:rsidRDefault="00834304" w:rsidP="003A2E31">
            <w:pPr>
              <w:pStyle w:val="Normalny1"/>
              <w:spacing w:before="0" w:line="240" w:lineRule="auto"/>
              <w:jc w:val="left"/>
              <w:rPr>
                <w:color w:val="000000"/>
                <w:szCs w:val="20"/>
                <w:lang w:eastAsia="pl-PL"/>
              </w:rPr>
            </w:pPr>
            <w:r>
              <w:rPr>
                <w:color w:val="000000"/>
                <w:szCs w:val="20"/>
                <w:lang w:eastAsia="pl-PL"/>
              </w:rPr>
              <w:t>Pralka w mieszkaniach</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46017ED" w14:textId="7C78F040" w:rsidR="00834304" w:rsidRDefault="00834304" w:rsidP="1391E3F7">
            <w:pPr>
              <w:pStyle w:val="Normalny1"/>
              <w:spacing w:before="0" w:line="240" w:lineRule="auto"/>
              <w:jc w:val="left"/>
              <w:rPr>
                <w:color w:val="000000"/>
                <w:lang w:eastAsia="pl-PL"/>
              </w:rPr>
            </w:pPr>
            <w:r w:rsidRPr="5DA4011F">
              <w:rPr>
                <w:color w:val="000000" w:themeColor="text1"/>
                <w:lang w:eastAsia="pl-PL"/>
              </w:rPr>
              <w:t xml:space="preserve">Wymaga się w łazience w każdym mieszkaniu pralki o pojemności min. </w:t>
            </w:r>
            <w:r w:rsidR="6928A96C" w:rsidRPr="5DA4011F">
              <w:rPr>
                <w:color w:val="000000" w:themeColor="text1"/>
                <w:lang w:eastAsia="pl-PL"/>
              </w:rPr>
              <w:t>4</w:t>
            </w:r>
            <w:r w:rsidRPr="5DA4011F">
              <w:rPr>
                <w:color w:val="000000" w:themeColor="text1"/>
                <w:lang w:eastAsia="pl-PL"/>
              </w:rPr>
              <w:t xml:space="preserve"> kg.</w:t>
            </w:r>
            <w:r w:rsidR="6DCB2B8C" w:rsidRPr="5DA4011F">
              <w:rPr>
                <w:color w:val="000000" w:themeColor="text1"/>
                <w:lang w:eastAsia="pl-PL"/>
              </w:rPr>
              <w:t xml:space="preserve"> w mieszkaniach jednoosobowych i 6 kg w mieszkaniach dwuosobowych.</w:t>
            </w:r>
          </w:p>
        </w:tc>
      </w:tr>
      <w:tr w:rsidR="00834304" w:rsidRPr="00BF3A92" w14:paraId="40C7E3B9" w14:textId="77777777" w:rsidTr="77C23D06">
        <w:trPr>
          <w:trHeight w:val="288"/>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15407068" w14:textId="77777777" w:rsidR="00834304" w:rsidRDefault="00834304" w:rsidP="003A2E31">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42511E8" w14:textId="77777777" w:rsidR="00834304" w:rsidRDefault="00834304" w:rsidP="003A2E31">
            <w:pPr>
              <w:pStyle w:val="Normalny1"/>
              <w:spacing w:before="0" w:line="240" w:lineRule="auto"/>
              <w:jc w:val="left"/>
              <w:rPr>
                <w:b/>
                <w:color w:val="000000"/>
                <w:szCs w:val="20"/>
                <w:lang w:eastAsia="pl-PL"/>
              </w:rPr>
            </w:pPr>
            <w:r>
              <w:rPr>
                <w:b/>
                <w:color w:val="000000"/>
                <w:szCs w:val="20"/>
                <w:lang w:eastAsia="pl-PL"/>
              </w:rPr>
              <w:t>Wyposażenie</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7D2CE019" w14:textId="77777777" w:rsidR="00834304" w:rsidRDefault="00834304" w:rsidP="003A2E31">
            <w:pPr>
              <w:pStyle w:val="Normalny1"/>
              <w:spacing w:before="0" w:line="240" w:lineRule="auto"/>
              <w:jc w:val="left"/>
              <w:rPr>
                <w:color w:val="000000"/>
                <w:szCs w:val="20"/>
                <w:lang w:eastAsia="pl-PL"/>
              </w:rPr>
            </w:pPr>
            <w:r>
              <w:rPr>
                <w:color w:val="000000"/>
                <w:szCs w:val="20"/>
                <w:lang w:eastAsia="pl-PL"/>
              </w:rPr>
              <w:t>Zmywarka w mieszkaniach</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D9E11B9" w14:textId="1809E54A" w:rsidR="00834304" w:rsidRDefault="00834304" w:rsidP="003A2E31">
            <w:pPr>
              <w:pStyle w:val="Normalny1"/>
              <w:spacing w:before="0" w:line="240" w:lineRule="auto"/>
              <w:jc w:val="left"/>
              <w:rPr>
                <w:color w:val="000000"/>
                <w:szCs w:val="20"/>
                <w:lang w:eastAsia="pl-PL"/>
              </w:rPr>
            </w:pPr>
            <w:r>
              <w:rPr>
                <w:color w:val="000000"/>
                <w:szCs w:val="20"/>
                <w:lang w:eastAsia="pl-PL"/>
              </w:rPr>
              <w:t xml:space="preserve">Wymagana w każdym mieszkaniu </w:t>
            </w:r>
            <w:r>
              <w:t>zmywarka do zabudowy, w pełni zintegrowana, montowana w ciągu zabudowy kuchennej</w:t>
            </w:r>
            <w:r w:rsidDel="0000048B">
              <w:rPr>
                <w:color w:val="000000"/>
                <w:szCs w:val="20"/>
                <w:lang w:eastAsia="pl-PL"/>
              </w:rPr>
              <w:t xml:space="preserve"> </w:t>
            </w:r>
            <w:r>
              <w:rPr>
                <w:color w:val="000000"/>
                <w:szCs w:val="20"/>
                <w:lang w:eastAsia="pl-PL"/>
              </w:rPr>
              <w:t>o szer. 45 cm.</w:t>
            </w:r>
          </w:p>
        </w:tc>
      </w:tr>
      <w:tr w:rsidR="00834304" w:rsidRPr="00BF3A92" w14:paraId="3D806F96" w14:textId="77777777" w:rsidTr="77C23D06">
        <w:trPr>
          <w:trHeight w:val="288"/>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4F77FF41" w14:textId="77777777" w:rsidR="00834304" w:rsidRDefault="00834304" w:rsidP="003A2E31">
            <w:pPr>
              <w:pStyle w:val="Akapitzlist1"/>
              <w:numPr>
                <w:ilvl w:val="0"/>
                <w:numId w:val="10"/>
              </w:numPr>
              <w:spacing w:before="0" w:line="240" w:lineRule="auto"/>
              <w:ind w:left="0" w:firstLine="0"/>
              <w:jc w:val="left"/>
              <w:rPr>
                <w:rFonts w:cs="Calibri"/>
                <w:b/>
                <w:bCs/>
                <w:color w:val="000000"/>
                <w:szCs w:val="20"/>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98852A7" w14:textId="77777777" w:rsidR="00834304" w:rsidRDefault="00834304" w:rsidP="003A2E31">
            <w:pPr>
              <w:pStyle w:val="Normalny1"/>
              <w:spacing w:before="0" w:line="240" w:lineRule="auto"/>
              <w:jc w:val="left"/>
            </w:pPr>
            <w:r>
              <w:rPr>
                <w:rStyle w:val="Domylnaczcionkaakapitu1"/>
                <w:b/>
                <w:szCs w:val="20"/>
                <w:lang w:eastAsia="pl-PL"/>
              </w:rPr>
              <w:t>Wyposażenie</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0DD7BC0B" w14:textId="77777777" w:rsidR="00834304" w:rsidRDefault="00834304" w:rsidP="003A2E31">
            <w:pPr>
              <w:pStyle w:val="Normalny1"/>
              <w:spacing w:before="0" w:line="240" w:lineRule="auto"/>
              <w:jc w:val="left"/>
            </w:pPr>
            <w:r>
              <w:rPr>
                <w:rStyle w:val="Domylnaczcionkaakapitu1"/>
                <w:szCs w:val="20"/>
                <w:lang w:eastAsia="pl-PL"/>
              </w:rPr>
              <w:t>Domofon do mieszkań</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855B0A3" w14:textId="16CDF834" w:rsidR="00834304" w:rsidRDefault="00834304" w:rsidP="1391E3F7">
            <w:pPr>
              <w:pStyle w:val="Normalny1"/>
              <w:spacing w:before="0" w:line="240" w:lineRule="auto"/>
              <w:jc w:val="left"/>
              <w:rPr>
                <w:color w:val="000000"/>
                <w:lang w:eastAsia="pl-PL"/>
              </w:rPr>
            </w:pPr>
            <w:r w:rsidRPr="5DA4011F">
              <w:rPr>
                <w:color w:val="000000" w:themeColor="text1"/>
                <w:lang w:eastAsia="pl-PL"/>
              </w:rPr>
              <w:t xml:space="preserve">Wymaga się instalacji domofonowej z opcją video, </w:t>
            </w:r>
            <w:r w:rsidR="08CFF200" w:rsidRPr="5DA4011F">
              <w:rPr>
                <w:color w:val="000000" w:themeColor="text1"/>
                <w:lang w:eastAsia="pl-PL"/>
              </w:rPr>
              <w:t>dzwonkiem oraz aplikacją na smartfona (aplikacja w systemie Android/ iOS na zasadach licencji ustalonych z producentem).</w:t>
            </w:r>
            <w:r w:rsidRPr="5DA4011F">
              <w:rPr>
                <w:color w:val="000000" w:themeColor="text1"/>
                <w:lang w:eastAsia="pl-PL"/>
              </w:rPr>
              <w:t xml:space="preserve"> Domofon ma znajdować się w każdym mieszkaniu po stronie klamki od drzwi wejściowych do mieszkania, ekran domofonu powinien znajdować się nie wyżej niż 120 cm nad poziomem podłogi, a jego przyciski na wysokości 80 cm – 110 cm, zgodnie z: ISO 21542:2012</w:t>
            </w:r>
          </w:p>
        </w:tc>
      </w:tr>
      <w:tr w:rsidR="00834304" w:rsidRPr="00BF3A92" w14:paraId="3AE62FA5" w14:textId="77777777" w:rsidTr="77C23D06">
        <w:trPr>
          <w:trHeight w:val="576"/>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345AD54" w14:textId="77777777" w:rsidR="00834304" w:rsidRDefault="00834304" w:rsidP="003A2E31">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3172F35" w14:textId="77777777" w:rsidR="00834304" w:rsidRDefault="00834304" w:rsidP="003A2E31">
            <w:pPr>
              <w:pStyle w:val="Normalny1"/>
              <w:spacing w:before="0" w:line="240" w:lineRule="auto"/>
              <w:jc w:val="left"/>
              <w:rPr>
                <w:b/>
                <w:color w:val="000000"/>
                <w:szCs w:val="20"/>
                <w:lang w:eastAsia="pl-PL"/>
              </w:rPr>
            </w:pPr>
            <w:r>
              <w:rPr>
                <w:b/>
                <w:color w:val="000000"/>
                <w:szCs w:val="20"/>
                <w:lang w:eastAsia="pl-PL"/>
              </w:rPr>
              <w:t>Wyposażenie</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B7AC6DE" w14:textId="77777777" w:rsidR="00834304" w:rsidRDefault="00834304" w:rsidP="003A2E31">
            <w:pPr>
              <w:pStyle w:val="Normalny1"/>
              <w:spacing w:before="0" w:line="240" w:lineRule="auto"/>
              <w:jc w:val="left"/>
              <w:rPr>
                <w:color w:val="000000"/>
                <w:szCs w:val="20"/>
                <w:lang w:eastAsia="pl-PL"/>
              </w:rPr>
            </w:pPr>
            <w:r>
              <w:rPr>
                <w:color w:val="000000"/>
                <w:szCs w:val="20"/>
                <w:lang w:eastAsia="pl-PL"/>
              </w:rPr>
              <w:t>Urządzenia RTV/AGD</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02C0F7C" w14:textId="24BCD3EF" w:rsidR="00834304" w:rsidRDefault="00834304" w:rsidP="1F87B4CA">
            <w:pPr>
              <w:pStyle w:val="Normalny1"/>
              <w:spacing w:before="0" w:line="240" w:lineRule="auto"/>
              <w:jc w:val="left"/>
              <w:rPr>
                <w:color w:val="000000"/>
                <w:lang w:eastAsia="pl-PL"/>
              </w:rPr>
            </w:pPr>
            <w:r w:rsidRPr="5DA4011F">
              <w:rPr>
                <w:color w:val="000000" w:themeColor="text1"/>
                <w:lang w:eastAsia="pl-PL"/>
              </w:rPr>
              <w:t>Wymaga si</w:t>
            </w:r>
            <w:r w:rsidR="25542B08" w:rsidRPr="5DA4011F">
              <w:rPr>
                <w:color w:val="000000" w:themeColor="text1"/>
                <w:lang w:eastAsia="pl-PL"/>
              </w:rPr>
              <w:t>ę</w:t>
            </w:r>
            <w:r w:rsidRPr="5DA4011F">
              <w:rPr>
                <w:color w:val="000000" w:themeColor="text1"/>
                <w:lang w:eastAsia="pl-PL"/>
              </w:rPr>
              <w:t xml:space="preserve"> aby w całym budynku wszystkie urządzenia RTV i AGD dostarczone przez Wykonawcę były fabrycznie nowe oraz posiadały karty gwarancyjne.</w:t>
            </w:r>
          </w:p>
        </w:tc>
      </w:tr>
      <w:tr w:rsidR="00834304" w:rsidRPr="00BF3A92" w14:paraId="05A741DC" w14:textId="77777777" w:rsidTr="77C23D06">
        <w:trPr>
          <w:trHeight w:val="1117"/>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BBEAA3B" w14:textId="77777777" w:rsidR="00834304" w:rsidRDefault="00834304" w:rsidP="003A2E31">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C955261" w14:textId="77777777" w:rsidR="00834304" w:rsidRDefault="00834304" w:rsidP="003A2E31">
            <w:pPr>
              <w:pStyle w:val="Normalny1"/>
              <w:spacing w:before="0" w:line="240" w:lineRule="auto"/>
              <w:jc w:val="left"/>
              <w:rPr>
                <w:b/>
                <w:color w:val="000000"/>
                <w:szCs w:val="20"/>
                <w:lang w:eastAsia="pl-PL"/>
              </w:rPr>
            </w:pPr>
            <w:r>
              <w:rPr>
                <w:b/>
                <w:color w:val="000000"/>
                <w:szCs w:val="20"/>
                <w:lang w:eastAsia="pl-PL"/>
              </w:rPr>
              <w:t>Wyposażenie</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17862EE1" w14:textId="77777777" w:rsidR="00834304" w:rsidRDefault="00834304" w:rsidP="003A2E31">
            <w:pPr>
              <w:pStyle w:val="Normalny1"/>
              <w:spacing w:before="0" w:line="240" w:lineRule="auto"/>
              <w:jc w:val="left"/>
              <w:rPr>
                <w:szCs w:val="20"/>
                <w:lang w:eastAsia="pl-PL"/>
              </w:rPr>
            </w:pPr>
            <w:r>
              <w:rPr>
                <w:szCs w:val="20"/>
                <w:lang w:eastAsia="pl-PL"/>
              </w:rPr>
              <w:t>Meble w zabudowie aneksu w świetlicy</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6F1C39B" w14:textId="14A7C919" w:rsidR="00834304" w:rsidRDefault="00834304" w:rsidP="003A2E31">
            <w:pPr>
              <w:pStyle w:val="Tekstkomentarza"/>
            </w:pPr>
            <w:r w:rsidRPr="5DA4011F">
              <w:rPr>
                <w:lang w:eastAsia="pl-PL"/>
              </w:rPr>
              <w:t>Wymaga si</w:t>
            </w:r>
            <w:r w:rsidR="2A429A42" w:rsidRPr="5DA4011F">
              <w:rPr>
                <w:lang w:eastAsia="pl-PL"/>
              </w:rPr>
              <w:t>ę</w:t>
            </w:r>
            <w:r w:rsidRPr="5DA4011F">
              <w:rPr>
                <w:lang w:eastAsia="pl-PL"/>
              </w:rPr>
              <w:t xml:space="preserve"> aby w skład zabudowy aneksu kuchennego w każdym mieszkaniu wchodziły:</w:t>
            </w:r>
            <w:r>
              <w:br/>
            </w:r>
            <w:r w:rsidRPr="5DA4011F">
              <w:rPr>
                <w:lang w:eastAsia="pl-PL"/>
              </w:rPr>
              <w:t xml:space="preserve">1) 3 szt. szafek wiszących o wys. min. 70 cm, o szer. 60 cm, w tym: 3 szt. zamykane drzwiami z uchwytami metalowymi, 1 szafka otwarta. </w:t>
            </w:r>
            <w:r>
              <w:br/>
            </w:r>
            <w:r w:rsidRPr="5DA4011F">
              <w:rPr>
                <w:lang w:eastAsia="pl-PL"/>
              </w:rPr>
              <w:t xml:space="preserve">2) </w:t>
            </w:r>
            <w:r>
              <w:t>4 szafek stojących szer. 60</w:t>
            </w:r>
            <w:r w:rsidR="1A47B452">
              <w:t xml:space="preserve"> </w:t>
            </w:r>
            <w:r>
              <w:t>cm , w tym 1 z szufladami, 1 do zabudowy piekarnika (z opcją kuchenki mikrofalowej), 1 pod zlewozmywak, 1 do zabudowy zmywarki (45 cm); wymaga się dwóch szafek wysokich, zamykanych, wysokość szafek powinna być zbieżna z poziomem zawieszenia szafek wiszących. W szafkach wysokich należy przewidzieć zabudowę lodówki. Wszystkie szafki zamykane powinny posiadać uchwyty metalowe o wysokiej estetyce wykonania i dużej odporności na uszkodzenia mechaniczne</w:t>
            </w:r>
          </w:p>
          <w:p w14:paraId="617687EE" w14:textId="3A1FB8A0" w:rsidR="00834304" w:rsidRDefault="00834304" w:rsidP="003A2E31">
            <w:pPr>
              <w:pStyle w:val="Tekstkomentarza"/>
            </w:pPr>
            <w:r w:rsidRPr="5DA4011F">
              <w:rPr>
                <w:lang w:eastAsia="pl-PL"/>
              </w:rPr>
              <w:t xml:space="preserve">3) </w:t>
            </w:r>
            <w:r>
              <w:t>Blat kuchenny powinien być wykonany z materiałów odpornych na zarysowania, wilgoć i wysoką temperaturę, wykonany z materiałów dopuszczonych przez obowiązujące normy. W blacie powinny znajdować się otwory na: płytę indukcyjną i zlewozmywak.</w:t>
            </w:r>
            <w:r>
              <w:br/>
            </w:r>
            <w:r w:rsidRPr="5DA4011F">
              <w:rPr>
                <w:lang w:eastAsia="pl-PL"/>
              </w:rPr>
              <w:t xml:space="preserve">4) </w:t>
            </w:r>
            <w:r>
              <w:t>Korpusy szafek kuchennych powinny być wykonane z materiałów stolarskich dopuszczonych do stosowania przez obowiązujące normy</w:t>
            </w:r>
            <w:r w:rsidR="087740F3">
              <w:t>.</w:t>
            </w:r>
            <w:r>
              <w:t xml:space="preserve"> Fronty meblowe powinny być wykonane z wysokiej jakości materiałów stolarskich z wyłączeniem oklein z tworzywa sztucznego. </w:t>
            </w:r>
          </w:p>
          <w:p w14:paraId="1B4990BA" w14:textId="1F65BFBB" w:rsidR="00834304" w:rsidRDefault="00834304" w:rsidP="003A2E31">
            <w:pPr>
              <w:pStyle w:val="Tekstkomentarza"/>
            </w:pPr>
            <w:r>
              <w:t xml:space="preserve">5) wykończenie pasa ściany pomiędzy blatem kuchennym a górnymi szafkami, ceramiką lub innym materiałem wykończeniowym odpornym na wilgoć, uszkodzenia mechaniczne i wysoką temperaturę. </w:t>
            </w:r>
          </w:p>
          <w:p w14:paraId="7041EC2F" w14:textId="77777777" w:rsidR="00834304" w:rsidRDefault="00834304" w:rsidP="003A2E31">
            <w:pPr>
              <w:pStyle w:val="Tekstkomentarza"/>
            </w:pPr>
            <w:r>
              <w:t xml:space="preserve">6) zainstalowania oświetlenia pomocniczego w pasie podszafkowym, zgodnego z obowiązującymi przepisami. </w:t>
            </w:r>
          </w:p>
          <w:p w14:paraId="11C126D6" w14:textId="5FC53C80" w:rsidR="00834304" w:rsidRDefault="00834304" w:rsidP="00166CD7">
            <w:pPr>
              <w:pStyle w:val="Tekstkomentarza"/>
            </w:pPr>
            <w:r>
              <w:t xml:space="preserve">7) wykonania cokołu podszafkowego z materiałów odpornych na wilgoć i uszkodzenia mechaniczne.   </w:t>
            </w:r>
          </w:p>
        </w:tc>
      </w:tr>
      <w:tr w:rsidR="00834304" w:rsidRPr="00BF3A92" w14:paraId="6B760354" w14:textId="77777777" w:rsidTr="77C23D06">
        <w:trPr>
          <w:trHeight w:val="576"/>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C9658E1" w14:textId="77777777" w:rsidR="00834304" w:rsidRDefault="00834304" w:rsidP="003A2E31">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2EDCA647" w14:textId="77777777" w:rsidR="00834304" w:rsidRDefault="00834304" w:rsidP="003A2E31">
            <w:pPr>
              <w:pStyle w:val="Normalny1"/>
              <w:spacing w:before="0" w:line="240" w:lineRule="auto"/>
              <w:jc w:val="left"/>
              <w:rPr>
                <w:b/>
                <w:szCs w:val="20"/>
                <w:lang w:eastAsia="pl-PL"/>
              </w:rPr>
            </w:pPr>
            <w:r>
              <w:rPr>
                <w:b/>
                <w:szCs w:val="20"/>
                <w:lang w:eastAsia="pl-PL"/>
              </w:rPr>
              <w:t>Wyposażenie</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61E3B30E" w14:textId="77777777" w:rsidR="00834304" w:rsidRDefault="00834304" w:rsidP="003A2E31">
            <w:pPr>
              <w:pStyle w:val="Normalny1"/>
              <w:spacing w:before="0" w:line="240" w:lineRule="auto"/>
              <w:jc w:val="left"/>
              <w:rPr>
                <w:szCs w:val="20"/>
                <w:lang w:eastAsia="pl-PL"/>
              </w:rPr>
            </w:pPr>
            <w:r>
              <w:rPr>
                <w:szCs w:val="20"/>
                <w:lang w:eastAsia="pl-PL"/>
              </w:rPr>
              <w:t>Lodówka w świetlicy</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75901F0" w14:textId="7C372CD4" w:rsidR="00834304" w:rsidRDefault="00834304" w:rsidP="003A2E31">
            <w:pPr>
              <w:pStyle w:val="Normalny1"/>
              <w:spacing w:before="0" w:line="240" w:lineRule="auto"/>
              <w:jc w:val="left"/>
              <w:rPr>
                <w:color w:val="000000"/>
                <w:szCs w:val="20"/>
                <w:lang w:eastAsia="pl-PL"/>
              </w:rPr>
            </w:pPr>
            <w:r>
              <w:rPr>
                <w:color w:val="000000"/>
                <w:szCs w:val="20"/>
                <w:lang w:eastAsia="pl-PL"/>
              </w:rPr>
              <w:t>Wymaga się w świetlicy lodówki z zamrażalnikiem do zabudowy w kuchni/aneksie kuchennym o pojemności lodówki min. 180 litrów, poziom hałasu maks. 38 dB.</w:t>
            </w:r>
          </w:p>
        </w:tc>
      </w:tr>
      <w:tr w:rsidR="00834304" w:rsidRPr="00BF3A92" w14:paraId="2CBA8AC8" w14:textId="77777777" w:rsidTr="77C23D06">
        <w:trPr>
          <w:trHeight w:val="533"/>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96AAACC" w14:textId="77777777" w:rsidR="00834304" w:rsidRDefault="00834304" w:rsidP="003A2E31">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C27228E" w14:textId="77777777" w:rsidR="00834304" w:rsidRDefault="00834304" w:rsidP="003A2E31">
            <w:pPr>
              <w:pStyle w:val="Normalny1"/>
              <w:spacing w:before="0" w:line="240" w:lineRule="auto"/>
              <w:jc w:val="left"/>
              <w:rPr>
                <w:b/>
                <w:color w:val="000000"/>
                <w:szCs w:val="20"/>
                <w:lang w:eastAsia="pl-PL"/>
              </w:rPr>
            </w:pPr>
            <w:r>
              <w:rPr>
                <w:b/>
                <w:color w:val="000000"/>
                <w:szCs w:val="20"/>
                <w:lang w:eastAsia="pl-PL"/>
              </w:rPr>
              <w:t>Wyposażenie</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465A89C" w14:textId="77777777" w:rsidR="00834304" w:rsidRDefault="00834304" w:rsidP="003A2E31">
            <w:pPr>
              <w:pStyle w:val="Normalny1"/>
              <w:spacing w:before="0" w:line="240" w:lineRule="auto"/>
              <w:jc w:val="left"/>
              <w:rPr>
                <w:color w:val="000000"/>
                <w:szCs w:val="20"/>
                <w:lang w:eastAsia="pl-PL"/>
              </w:rPr>
            </w:pPr>
            <w:r>
              <w:rPr>
                <w:color w:val="000000"/>
                <w:szCs w:val="20"/>
                <w:lang w:eastAsia="pl-PL"/>
              </w:rPr>
              <w:t>Zlewozmywak w aneksie kuchennym w świetlicy</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B02286F" w14:textId="003A2628" w:rsidR="00834304" w:rsidRDefault="00834304" w:rsidP="00395CA1">
            <w:pPr>
              <w:pStyle w:val="Normalny1"/>
              <w:spacing w:before="0" w:line="240" w:lineRule="auto"/>
              <w:jc w:val="left"/>
              <w:rPr>
                <w:color w:val="000000"/>
                <w:szCs w:val="20"/>
                <w:lang w:eastAsia="pl-PL"/>
              </w:rPr>
            </w:pPr>
            <w:r>
              <w:rPr>
                <w:rStyle w:val="Domylnaczcionkaakapitu1"/>
                <w:color w:val="000000"/>
                <w:szCs w:val="20"/>
                <w:lang w:eastAsia="pl-PL"/>
              </w:rPr>
              <w:t>Wymaga się zlewozmywaka z baterią kuchenną w kuchni/aneksie kuchennym w świetlicy, zgodnie z przepisami prawa, min. 1 komora o min. wymiarach 35 x 43 cm.  Bateria z automatycznym ogranicznikiem przepływu w</w:t>
            </w:r>
            <w:r>
              <w:rPr>
                <w:rStyle w:val="Domylnaczcionkaakapitu1"/>
              </w:rPr>
              <w:t xml:space="preserve">ody </w:t>
            </w:r>
            <w:r>
              <w:rPr>
                <w:rStyle w:val="Domylnaczcionkaakapitu1"/>
                <w:color w:val="000000"/>
                <w:szCs w:val="20"/>
                <w:lang w:eastAsia="pl-PL"/>
              </w:rPr>
              <w:t>i perlatorem.</w:t>
            </w:r>
          </w:p>
        </w:tc>
      </w:tr>
      <w:tr w:rsidR="00834304" w:rsidRPr="00BF3A92" w14:paraId="60D7BF2A" w14:textId="77777777" w:rsidTr="77C23D06">
        <w:trPr>
          <w:trHeight w:val="288"/>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B6AD999" w14:textId="77777777" w:rsidR="00834304" w:rsidRDefault="00834304" w:rsidP="003A2E31">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1D2A8C3D" w14:textId="77777777" w:rsidR="00834304" w:rsidRDefault="00834304" w:rsidP="003A2E31">
            <w:pPr>
              <w:pStyle w:val="Normalny1"/>
              <w:spacing w:before="0" w:line="240" w:lineRule="auto"/>
              <w:jc w:val="left"/>
              <w:rPr>
                <w:b/>
                <w:szCs w:val="20"/>
                <w:lang w:eastAsia="pl-PL"/>
              </w:rPr>
            </w:pPr>
            <w:r>
              <w:rPr>
                <w:b/>
                <w:szCs w:val="20"/>
                <w:lang w:eastAsia="pl-PL"/>
              </w:rPr>
              <w:t>Wyposażenie</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0452C8D8" w14:textId="77777777" w:rsidR="00834304" w:rsidRDefault="00834304" w:rsidP="003A2E31">
            <w:pPr>
              <w:pStyle w:val="Normalny1"/>
              <w:spacing w:before="0" w:line="240" w:lineRule="auto"/>
              <w:jc w:val="left"/>
              <w:rPr>
                <w:szCs w:val="20"/>
                <w:lang w:eastAsia="pl-PL"/>
              </w:rPr>
            </w:pPr>
            <w:r>
              <w:rPr>
                <w:szCs w:val="20"/>
                <w:lang w:eastAsia="pl-PL"/>
              </w:rPr>
              <w:t>Zmywarka w świetlicy</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6EFC149" w14:textId="5231BF2C" w:rsidR="00834304" w:rsidRDefault="00834304" w:rsidP="0017161C">
            <w:pPr>
              <w:pStyle w:val="Normalny1"/>
              <w:spacing w:before="0" w:line="240" w:lineRule="auto"/>
              <w:jc w:val="left"/>
              <w:rPr>
                <w:color w:val="000000"/>
                <w:szCs w:val="20"/>
                <w:lang w:eastAsia="pl-PL"/>
              </w:rPr>
            </w:pPr>
            <w:r>
              <w:rPr>
                <w:color w:val="000000"/>
                <w:szCs w:val="20"/>
                <w:lang w:eastAsia="pl-PL"/>
              </w:rPr>
              <w:t xml:space="preserve">Wymagana </w:t>
            </w:r>
            <w:r>
              <w:t>zmywarka do zabudowy, w pełni zintegrowana, montowana w świetlicy w ciągu zabudowy kuchennej</w:t>
            </w:r>
            <w:r w:rsidDel="0000048B">
              <w:rPr>
                <w:color w:val="000000"/>
                <w:szCs w:val="20"/>
                <w:lang w:eastAsia="pl-PL"/>
              </w:rPr>
              <w:t xml:space="preserve"> </w:t>
            </w:r>
            <w:r>
              <w:rPr>
                <w:color w:val="000000"/>
                <w:szCs w:val="20"/>
                <w:lang w:eastAsia="pl-PL"/>
              </w:rPr>
              <w:t>o szer. 60 cm.</w:t>
            </w:r>
          </w:p>
        </w:tc>
      </w:tr>
      <w:tr w:rsidR="00834304" w:rsidRPr="00BF3A92" w14:paraId="4664DDCF" w14:textId="77777777" w:rsidTr="77C23D06">
        <w:trPr>
          <w:trHeight w:val="375"/>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4FCDA132" w14:textId="77777777" w:rsidR="00834304" w:rsidRDefault="00834304" w:rsidP="003A2E31">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EADED6F" w14:textId="77777777" w:rsidR="00834304" w:rsidRDefault="00834304" w:rsidP="003A2E31">
            <w:pPr>
              <w:pStyle w:val="Normalny1"/>
              <w:spacing w:before="0" w:line="240" w:lineRule="auto"/>
              <w:jc w:val="left"/>
              <w:rPr>
                <w:b/>
                <w:szCs w:val="20"/>
                <w:lang w:eastAsia="pl-PL"/>
              </w:rPr>
            </w:pPr>
            <w:r>
              <w:rPr>
                <w:b/>
                <w:szCs w:val="20"/>
                <w:lang w:eastAsia="pl-PL"/>
              </w:rPr>
              <w:t>Wyposażenie</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17A6EE1" w14:textId="77777777" w:rsidR="00834304" w:rsidRDefault="00834304" w:rsidP="003A2E31">
            <w:pPr>
              <w:pStyle w:val="Normalny1"/>
              <w:spacing w:before="0" w:line="240" w:lineRule="auto"/>
              <w:jc w:val="left"/>
              <w:rPr>
                <w:szCs w:val="20"/>
                <w:lang w:eastAsia="pl-PL"/>
              </w:rPr>
            </w:pPr>
            <w:r>
              <w:rPr>
                <w:szCs w:val="20"/>
                <w:lang w:eastAsia="pl-PL"/>
              </w:rPr>
              <w:t>Wyposażenie świetlicy</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DBF7574" w14:textId="18CF4BC0" w:rsidR="00834304" w:rsidRDefault="00834304" w:rsidP="003A2E31">
            <w:pPr>
              <w:pStyle w:val="Normalny1"/>
              <w:spacing w:before="0" w:line="240" w:lineRule="auto"/>
              <w:jc w:val="left"/>
              <w:rPr>
                <w:szCs w:val="20"/>
                <w:lang w:eastAsia="pl-PL"/>
              </w:rPr>
            </w:pPr>
            <w:r>
              <w:rPr>
                <w:szCs w:val="20"/>
                <w:lang w:eastAsia="pl-PL"/>
              </w:rPr>
              <w:t>Wymagane wyposażenie świetlicy z uwzględnieniem:</w:t>
            </w:r>
            <w:r>
              <w:rPr>
                <w:szCs w:val="20"/>
                <w:lang w:eastAsia="pl-PL"/>
              </w:rPr>
              <w:br/>
              <w:t>1. 40 krzeseł,</w:t>
            </w:r>
            <w:r>
              <w:rPr>
                <w:szCs w:val="20"/>
                <w:lang w:eastAsia="pl-PL"/>
              </w:rPr>
              <w:br/>
              <w:t>2. 2 kanap (min. 3-osobowe),</w:t>
            </w:r>
            <w:r>
              <w:rPr>
                <w:szCs w:val="20"/>
                <w:lang w:eastAsia="pl-PL"/>
              </w:rPr>
              <w:br/>
              <w:t>3. Telewizora o powierzchni min 70 cali,</w:t>
            </w:r>
            <w:r>
              <w:rPr>
                <w:szCs w:val="20"/>
                <w:lang w:eastAsia="pl-PL"/>
              </w:rPr>
              <w:br/>
              <w:t>4. Rzutnika multimedialnego i ekranu,</w:t>
            </w:r>
            <w:r>
              <w:rPr>
                <w:szCs w:val="20"/>
                <w:lang w:eastAsia="pl-PL"/>
              </w:rPr>
              <w:br/>
              <w:t>5. 2 tablic naściennych magnetycznych/do pisania o wym. min. 1x1,5 m,</w:t>
            </w:r>
            <w:r>
              <w:rPr>
                <w:szCs w:val="20"/>
                <w:lang w:eastAsia="pl-PL"/>
              </w:rPr>
              <w:br/>
              <w:t>6. Flipchartu,</w:t>
            </w:r>
            <w:r>
              <w:rPr>
                <w:szCs w:val="20"/>
                <w:lang w:eastAsia="pl-PL"/>
              </w:rPr>
              <w:br/>
              <w:t>7. 5 stołów 8-osobowych o wymiarach min. 0,8x1,6 m,</w:t>
            </w:r>
            <w:r>
              <w:rPr>
                <w:szCs w:val="20"/>
                <w:lang w:eastAsia="pl-PL"/>
              </w:rPr>
              <w:br/>
              <w:t>8. Rolet zaciemniających na oknach,</w:t>
            </w:r>
            <w:r>
              <w:rPr>
                <w:szCs w:val="20"/>
                <w:lang w:eastAsia="pl-PL"/>
              </w:rPr>
              <w:br/>
              <w:t xml:space="preserve">9. 2 szaf </w:t>
            </w:r>
            <w:del w:id="51" w:author="Autor">
              <w:r w:rsidDel="00F76430">
                <w:rPr>
                  <w:szCs w:val="20"/>
                  <w:lang w:eastAsia="pl-PL"/>
                </w:rPr>
                <w:delText xml:space="preserve">wolnostojących </w:delText>
              </w:r>
            </w:del>
            <w:r>
              <w:rPr>
                <w:szCs w:val="20"/>
                <w:lang w:eastAsia="pl-PL"/>
              </w:rPr>
              <w:t>o szer. min. 120 cm, z lustrami i drzwiami przesuwnymi</w:t>
            </w:r>
            <w:ins w:id="52" w:author="Autor">
              <w:r w:rsidR="00F76430">
                <w:rPr>
                  <w:szCs w:val="20"/>
                  <w:lang w:eastAsia="pl-PL"/>
                </w:rPr>
                <w:t xml:space="preserve"> albo 1 szafy o szer. min. 240 cm, z lustrem i drzwiami przesuwnymi</w:t>
              </w:r>
            </w:ins>
            <w:r>
              <w:rPr>
                <w:szCs w:val="20"/>
                <w:lang w:eastAsia="pl-PL"/>
              </w:rPr>
              <w:t>,</w:t>
            </w:r>
          </w:p>
          <w:p w14:paraId="20FC6004" w14:textId="166BA568" w:rsidR="00834304" w:rsidRDefault="00834304" w:rsidP="003A2E31">
            <w:pPr>
              <w:pStyle w:val="Normalny1"/>
              <w:spacing w:before="0" w:line="240" w:lineRule="auto"/>
              <w:jc w:val="left"/>
              <w:rPr>
                <w:szCs w:val="20"/>
                <w:lang w:eastAsia="pl-PL"/>
              </w:rPr>
            </w:pPr>
            <w:r>
              <w:rPr>
                <w:szCs w:val="20"/>
                <w:lang w:eastAsia="pl-PL"/>
              </w:rPr>
              <w:t>10. Ekspres</w:t>
            </w:r>
            <w:r w:rsidR="00B47E0A">
              <w:rPr>
                <w:szCs w:val="20"/>
                <w:lang w:eastAsia="pl-PL"/>
              </w:rPr>
              <w:t>u</w:t>
            </w:r>
            <w:r>
              <w:rPr>
                <w:szCs w:val="20"/>
                <w:lang w:eastAsia="pl-PL"/>
              </w:rPr>
              <w:t xml:space="preserve"> do kawy </w:t>
            </w:r>
            <w:r w:rsidR="00B47E0A">
              <w:rPr>
                <w:szCs w:val="20"/>
                <w:lang w:eastAsia="pl-PL"/>
              </w:rPr>
              <w:t xml:space="preserve">- </w:t>
            </w:r>
            <w:r>
              <w:rPr>
                <w:szCs w:val="20"/>
                <w:lang w:eastAsia="pl-PL"/>
              </w:rPr>
              <w:t>ciśnieniowy z młynkiem do mielenia kawy.</w:t>
            </w:r>
          </w:p>
        </w:tc>
      </w:tr>
      <w:tr w:rsidR="00834304" w:rsidRPr="00BF3A92" w14:paraId="0E1AF341" w14:textId="77777777" w:rsidTr="77C23D06">
        <w:trPr>
          <w:trHeight w:val="561"/>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69E166F" w14:textId="77777777" w:rsidR="00834304" w:rsidRDefault="00834304" w:rsidP="003A2E31">
            <w:pPr>
              <w:pStyle w:val="Akapitzlist1"/>
              <w:numPr>
                <w:ilvl w:val="0"/>
                <w:numId w:val="10"/>
              </w:numPr>
              <w:spacing w:before="0" w:line="240" w:lineRule="auto"/>
              <w:ind w:left="0" w:firstLine="0"/>
              <w:jc w:val="left"/>
              <w:rPr>
                <w:rFonts w:cs="Calibri"/>
                <w:b/>
                <w:bCs/>
                <w:color w:val="000000"/>
                <w:szCs w:val="20"/>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9CF57B3" w14:textId="77777777" w:rsidR="00834304" w:rsidRDefault="00834304" w:rsidP="003A2E31">
            <w:pPr>
              <w:pStyle w:val="Normalny1"/>
              <w:spacing w:before="0" w:line="240" w:lineRule="auto"/>
              <w:jc w:val="left"/>
              <w:rPr>
                <w:b/>
                <w:szCs w:val="20"/>
                <w:lang w:eastAsia="pl-PL"/>
              </w:rPr>
            </w:pPr>
            <w:r>
              <w:rPr>
                <w:b/>
                <w:szCs w:val="20"/>
                <w:lang w:eastAsia="pl-PL"/>
              </w:rPr>
              <w:t>Wyposażenie</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2642A6B" w14:textId="77777777" w:rsidR="00834304" w:rsidRDefault="00834304" w:rsidP="003A2E31">
            <w:pPr>
              <w:pStyle w:val="Normalny1"/>
              <w:spacing w:before="0" w:line="240" w:lineRule="auto"/>
              <w:jc w:val="left"/>
              <w:rPr>
                <w:szCs w:val="20"/>
                <w:lang w:eastAsia="pl-PL"/>
              </w:rPr>
            </w:pPr>
            <w:r>
              <w:rPr>
                <w:szCs w:val="20"/>
                <w:lang w:eastAsia="pl-PL"/>
              </w:rPr>
              <w:t xml:space="preserve">Armatura łazienkowa w łazience w części ogólnodostępnej </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7BC3426" w14:textId="4A77DFFA" w:rsidR="00834304" w:rsidRPr="00774704" w:rsidRDefault="00834304" w:rsidP="003A2E31">
            <w:pPr>
              <w:pStyle w:val="Normalny1"/>
              <w:spacing w:before="0" w:line="240" w:lineRule="auto"/>
              <w:jc w:val="left"/>
              <w:rPr>
                <w:color w:val="000000"/>
                <w:szCs w:val="20"/>
                <w:lang w:eastAsia="pl-PL"/>
              </w:rPr>
            </w:pPr>
            <w:r>
              <w:rPr>
                <w:rStyle w:val="Domylnaczcionkaakapitu1"/>
                <w:szCs w:val="20"/>
                <w:lang w:eastAsia="pl-PL"/>
              </w:rPr>
              <w:t>Wymaga się zapewnienia kompletnej instalacji w części ogólnodostępnej pozwalającej na monitoring zużycia wody w obiekcie</w:t>
            </w:r>
            <w:r>
              <w:rPr>
                <w:color w:val="000000"/>
                <w:szCs w:val="20"/>
                <w:lang w:eastAsia="pl-PL"/>
              </w:rPr>
              <w:t xml:space="preserve">. </w:t>
            </w:r>
            <w:r>
              <w:rPr>
                <w:rStyle w:val="Domylnaczcionkaakapitu1"/>
                <w:color w:val="000000"/>
                <w:szCs w:val="20"/>
                <w:lang w:eastAsia="pl-PL"/>
              </w:rPr>
              <w:t>Bateria z automatycznym ogranicznikiem przepływu w</w:t>
            </w:r>
            <w:r>
              <w:rPr>
                <w:rStyle w:val="Domylnaczcionkaakapitu1"/>
              </w:rPr>
              <w:t xml:space="preserve">ody </w:t>
            </w:r>
            <w:r>
              <w:rPr>
                <w:rStyle w:val="Domylnaczcionkaakapitu1"/>
                <w:color w:val="000000"/>
                <w:szCs w:val="20"/>
                <w:lang w:eastAsia="pl-PL"/>
              </w:rPr>
              <w:t>i perlatorem.</w:t>
            </w:r>
          </w:p>
        </w:tc>
      </w:tr>
      <w:tr w:rsidR="00834304" w:rsidRPr="00BF3A92" w14:paraId="0261351D" w14:textId="77777777" w:rsidTr="77C23D06">
        <w:trPr>
          <w:trHeight w:val="290"/>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3AF2ACED" w14:textId="77777777" w:rsidR="00834304" w:rsidRDefault="00834304" w:rsidP="003A2E31">
            <w:pPr>
              <w:pStyle w:val="Akapitzlist1"/>
              <w:numPr>
                <w:ilvl w:val="0"/>
                <w:numId w:val="10"/>
              </w:numPr>
              <w:spacing w:before="0" w:line="240" w:lineRule="auto"/>
              <w:ind w:left="0" w:firstLine="0"/>
              <w:jc w:val="left"/>
              <w:rPr>
                <w:rFonts w:cs="Calibri"/>
                <w:b/>
                <w:bCs/>
                <w:color w:val="000000"/>
                <w:szCs w:val="20"/>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AE0CF4D" w14:textId="77777777" w:rsidR="00834304" w:rsidRDefault="00834304" w:rsidP="003A2E31">
            <w:pPr>
              <w:pStyle w:val="Normalny1"/>
              <w:spacing w:before="0" w:line="240" w:lineRule="auto"/>
              <w:jc w:val="left"/>
              <w:rPr>
                <w:b/>
                <w:szCs w:val="20"/>
                <w:lang w:eastAsia="pl-PL"/>
              </w:rPr>
            </w:pPr>
            <w:r>
              <w:rPr>
                <w:b/>
                <w:szCs w:val="20"/>
                <w:lang w:eastAsia="pl-PL"/>
              </w:rPr>
              <w:t>Wyposażenie</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D7D7039" w14:textId="77777777" w:rsidR="00834304" w:rsidRDefault="00834304" w:rsidP="003A2E31">
            <w:pPr>
              <w:pStyle w:val="Normalny1"/>
              <w:spacing w:before="0" w:line="240" w:lineRule="auto"/>
              <w:jc w:val="left"/>
              <w:rPr>
                <w:szCs w:val="20"/>
                <w:lang w:eastAsia="pl-PL"/>
              </w:rPr>
            </w:pPr>
            <w:r>
              <w:rPr>
                <w:szCs w:val="20"/>
                <w:lang w:eastAsia="pl-PL"/>
              </w:rPr>
              <w:t>Lustra w holu głównym</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0471DD7" w14:textId="77777777" w:rsidR="00834304" w:rsidRDefault="00834304" w:rsidP="003A2E31">
            <w:pPr>
              <w:pStyle w:val="Normalny1"/>
              <w:spacing w:before="0" w:line="240" w:lineRule="auto"/>
              <w:jc w:val="left"/>
            </w:pPr>
            <w:r>
              <w:rPr>
                <w:rStyle w:val="Domylnaczcionkaakapitu1"/>
                <w:color w:val="000000"/>
                <w:szCs w:val="20"/>
                <w:lang w:eastAsia="pl-PL"/>
              </w:rPr>
              <w:t>Wymaga są min. 2 luster w holu od poziomu posadzki, min. szerokość 1 m, min. wysokość 2,2 m.</w:t>
            </w:r>
          </w:p>
        </w:tc>
      </w:tr>
      <w:tr w:rsidR="00834304" w:rsidRPr="00BF3A92" w14:paraId="0606289D" w14:textId="77777777" w:rsidTr="77C23D06">
        <w:trPr>
          <w:trHeight w:val="435"/>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663F53C1" w14:textId="77777777" w:rsidR="00834304" w:rsidRDefault="00834304" w:rsidP="003A2E31">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67CF220" w14:textId="77777777" w:rsidR="00834304" w:rsidRDefault="00834304" w:rsidP="003A2E31">
            <w:pPr>
              <w:pStyle w:val="Normalny1"/>
              <w:spacing w:before="0" w:line="240" w:lineRule="auto"/>
              <w:jc w:val="left"/>
              <w:rPr>
                <w:b/>
                <w:szCs w:val="20"/>
                <w:lang w:eastAsia="pl-PL"/>
              </w:rPr>
            </w:pPr>
            <w:r>
              <w:rPr>
                <w:b/>
                <w:szCs w:val="20"/>
                <w:lang w:eastAsia="pl-PL"/>
              </w:rPr>
              <w:t>Zagospodarowanie terenu</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22618C65" w14:textId="77777777" w:rsidR="00834304" w:rsidRDefault="00834304" w:rsidP="003A2E31">
            <w:pPr>
              <w:pStyle w:val="Normalny1"/>
              <w:spacing w:before="0" w:line="240" w:lineRule="auto"/>
              <w:jc w:val="left"/>
              <w:rPr>
                <w:szCs w:val="20"/>
                <w:lang w:eastAsia="pl-PL"/>
              </w:rPr>
            </w:pPr>
            <w:r>
              <w:rPr>
                <w:szCs w:val="20"/>
                <w:lang w:eastAsia="pl-PL"/>
              </w:rPr>
              <w:t>Parkingi</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353BF35" w14:textId="5918BCD5" w:rsidR="00834304" w:rsidRDefault="00834304" w:rsidP="1F87B4CA">
            <w:pPr>
              <w:pStyle w:val="Normalny1"/>
              <w:spacing w:before="0" w:line="240" w:lineRule="auto"/>
              <w:jc w:val="left"/>
              <w:rPr>
                <w:lang w:eastAsia="pl-PL"/>
              </w:rPr>
            </w:pPr>
            <w:r w:rsidRPr="5DA4011F">
              <w:rPr>
                <w:rStyle w:val="Domylnaczcionkaakapitu1"/>
                <w:lang w:eastAsia="pl-PL"/>
              </w:rPr>
              <w:t>Wymaga się zapewnienia zadaszonych parkingów naziemnych na min. 30 samochodów, w tym min</w:t>
            </w:r>
            <w:r w:rsidR="4F25469D" w:rsidRPr="5DA4011F">
              <w:rPr>
                <w:rStyle w:val="Domylnaczcionkaakapitu1"/>
                <w:lang w:eastAsia="pl-PL"/>
              </w:rPr>
              <w:t>.</w:t>
            </w:r>
            <w:r w:rsidRPr="5DA4011F">
              <w:rPr>
                <w:rStyle w:val="Domylnaczcionkaakapitu1"/>
                <w:lang w:eastAsia="pl-PL"/>
              </w:rPr>
              <w:t xml:space="preserve"> 4 m</w:t>
            </w:r>
            <w:r w:rsidR="007762DD" w:rsidRPr="5DA4011F">
              <w:rPr>
                <w:rStyle w:val="Domylnaczcionkaakapitu1"/>
                <w:lang w:eastAsia="pl-PL"/>
              </w:rPr>
              <w:t xml:space="preserve">iejsca </w:t>
            </w:r>
            <w:r w:rsidRPr="5DA4011F">
              <w:rPr>
                <w:rStyle w:val="Domylnaczcionkaakapitu1"/>
                <w:lang w:eastAsia="pl-PL"/>
              </w:rPr>
              <w:t>p</w:t>
            </w:r>
            <w:r w:rsidR="007762DD" w:rsidRPr="5DA4011F">
              <w:rPr>
                <w:rStyle w:val="Domylnaczcionkaakapitu1"/>
                <w:lang w:eastAsia="pl-PL"/>
              </w:rPr>
              <w:t>ostojowe</w:t>
            </w:r>
            <w:r w:rsidRPr="5DA4011F">
              <w:rPr>
                <w:rStyle w:val="Domylnaczcionkaakapitu1"/>
                <w:lang w:eastAsia="pl-PL"/>
              </w:rPr>
              <w:t xml:space="preserve"> dla osób z niepełnosprawnościami i drogi manewrowej o szer. min. 5 m (jeżeli zapisy miejscowego planu zagospodarowania przestrzennego lub decyzji o warunkach zabudowy stanowią inaczej, są nadrzędne wobec ww. ustaleń).  Konstrukcja zadaszenia umożliwiająca montaż instalacji OZE.</w:t>
            </w:r>
          </w:p>
        </w:tc>
      </w:tr>
      <w:tr w:rsidR="00834304" w:rsidRPr="00BF3A92" w14:paraId="691C2A28" w14:textId="77777777" w:rsidTr="77C23D06">
        <w:trPr>
          <w:trHeight w:val="213"/>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3550D1B9" w14:textId="77777777" w:rsidR="00834304" w:rsidRDefault="00834304" w:rsidP="003A2E31">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88A7301" w14:textId="77777777" w:rsidR="00834304" w:rsidRDefault="00834304" w:rsidP="003A2E31">
            <w:pPr>
              <w:pStyle w:val="Normalny1"/>
              <w:spacing w:before="0" w:line="240" w:lineRule="auto"/>
              <w:jc w:val="left"/>
              <w:rPr>
                <w:b/>
                <w:szCs w:val="20"/>
                <w:lang w:eastAsia="pl-PL"/>
              </w:rPr>
            </w:pPr>
            <w:r>
              <w:rPr>
                <w:b/>
                <w:szCs w:val="20"/>
                <w:lang w:eastAsia="pl-PL"/>
              </w:rPr>
              <w:t>Zagospodarowanie terenu</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26AF488" w14:textId="77777777" w:rsidR="00834304" w:rsidRDefault="00834304" w:rsidP="003A2E31">
            <w:pPr>
              <w:pStyle w:val="Normalny1"/>
              <w:spacing w:before="0" w:line="240" w:lineRule="auto"/>
              <w:jc w:val="left"/>
              <w:rPr>
                <w:szCs w:val="20"/>
                <w:lang w:eastAsia="pl-PL"/>
              </w:rPr>
            </w:pPr>
            <w:r>
              <w:rPr>
                <w:szCs w:val="20"/>
                <w:lang w:eastAsia="pl-PL"/>
              </w:rPr>
              <w:t>Teren rekreacyjny</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C33F953" w14:textId="7C80D161" w:rsidR="00834304" w:rsidRDefault="00834304" w:rsidP="00087A88">
            <w:pPr>
              <w:pStyle w:val="Normalny1"/>
              <w:spacing w:before="0" w:line="240" w:lineRule="auto"/>
              <w:jc w:val="left"/>
              <w:rPr>
                <w:szCs w:val="20"/>
                <w:lang w:eastAsia="pl-PL"/>
              </w:rPr>
            </w:pPr>
            <w:r>
              <w:rPr>
                <w:rStyle w:val="Domylnaczcionkaakapitu1"/>
                <w:color w:val="000000"/>
                <w:szCs w:val="20"/>
                <w:lang w:eastAsia="pl-PL"/>
              </w:rPr>
              <w:t>Wymaga się uwzględnienia w projekcie zagospodarowania terenu części rekreacyjnej.</w:t>
            </w:r>
          </w:p>
        </w:tc>
      </w:tr>
      <w:tr w:rsidR="00834304" w:rsidRPr="00BF3A92" w14:paraId="748FAB5F" w14:textId="77777777" w:rsidTr="77C23D06">
        <w:trPr>
          <w:trHeight w:val="576"/>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88A4048" w14:textId="77777777" w:rsidR="00834304" w:rsidRDefault="00834304" w:rsidP="003A2E31">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AD0FEBE" w14:textId="77777777" w:rsidR="00834304" w:rsidRDefault="00834304" w:rsidP="003A2E31">
            <w:pPr>
              <w:pStyle w:val="Normalny1"/>
              <w:spacing w:before="0" w:line="240" w:lineRule="auto"/>
              <w:jc w:val="left"/>
              <w:rPr>
                <w:b/>
                <w:szCs w:val="20"/>
                <w:lang w:eastAsia="pl-PL"/>
              </w:rPr>
            </w:pPr>
            <w:r>
              <w:rPr>
                <w:b/>
                <w:szCs w:val="20"/>
                <w:lang w:eastAsia="pl-PL"/>
              </w:rPr>
              <w:t>Zagospodarowanie terenu</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EC9B123" w14:textId="77777777" w:rsidR="00834304" w:rsidRDefault="00834304" w:rsidP="003A2E31">
            <w:pPr>
              <w:pStyle w:val="Normalny1"/>
              <w:spacing w:before="0" w:line="240" w:lineRule="auto"/>
              <w:jc w:val="left"/>
              <w:rPr>
                <w:szCs w:val="20"/>
                <w:lang w:eastAsia="pl-PL"/>
              </w:rPr>
            </w:pPr>
            <w:r>
              <w:rPr>
                <w:szCs w:val="20"/>
                <w:lang w:eastAsia="pl-PL"/>
              </w:rPr>
              <w:t>Mała architektura: ławki, donice, kosze na śmieci</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A9D7E21" w14:textId="66907DB9" w:rsidR="00834304" w:rsidRDefault="00834304" w:rsidP="5DA4011F">
            <w:pPr>
              <w:pStyle w:val="Normalny1"/>
              <w:spacing w:before="0" w:line="240" w:lineRule="auto"/>
              <w:jc w:val="left"/>
              <w:rPr>
                <w:lang w:eastAsia="pl-PL"/>
              </w:rPr>
            </w:pPr>
            <w:r w:rsidRPr="5DA4011F">
              <w:rPr>
                <w:lang w:eastAsia="pl-PL"/>
              </w:rPr>
              <w:t xml:space="preserve">Wymaga się zapewnienia zestawów ławek, donic, koszy na śmieci. Minimalna </w:t>
            </w:r>
            <w:r w:rsidR="00C236A4" w:rsidRPr="5DA4011F">
              <w:rPr>
                <w:lang w:eastAsia="pl-PL"/>
              </w:rPr>
              <w:t>l</w:t>
            </w:r>
            <w:r w:rsidR="00C236A4">
              <w:t>iczba</w:t>
            </w:r>
            <w:r w:rsidR="00C236A4" w:rsidRPr="5DA4011F">
              <w:rPr>
                <w:lang w:eastAsia="pl-PL"/>
              </w:rPr>
              <w:t xml:space="preserve"> </w:t>
            </w:r>
            <w:r w:rsidRPr="5DA4011F">
              <w:rPr>
                <w:lang w:eastAsia="pl-PL"/>
              </w:rPr>
              <w:t>zestawów: 4. Wymagane są materiały naturalne.</w:t>
            </w:r>
          </w:p>
        </w:tc>
      </w:tr>
      <w:tr w:rsidR="00834304" w:rsidRPr="00BF3A92" w14:paraId="31CC64B6" w14:textId="77777777" w:rsidTr="77C23D06">
        <w:trPr>
          <w:trHeight w:val="864"/>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46AE53C6" w14:textId="77777777" w:rsidR="00834304" w:rsidRDefault="00834304" w:rsidP="003A2E31">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8D09AF0" w14:textId="77777777" w:rsidR="00834304" w:rsidRDefault="00834304" w:rsidP="003A2E31">
            <w:pPr>
              <w:pStyle w:val="Normalny1"/>
              <w:spacing w:before="0" w:line="240" w:lineRule="auto"/>
              <w:jc w:val="left"/>
              <w:rPr>
                <w:b/>
                <w:szCs w:val="20"/>
                <w:lang w:eastAsia="pl-PL"/>
              </w:rPr>
            </w:pPr>
            <w:r>
              <w:rPr>
                <w:b/>
                <w:szCs w:val="20"/>
                <w:lang w:eastAsia="pl-PL"/>
              </w:rPr>
              <w:t>Zagospodarowanie terenu</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65D4B204" w14:textId="455F554C" w:rsidR="00834304" w:rsidRDefault="00834304" w:rsidP="1391E3F7">
            <w:pPr>
              <w:pStyle w:val="Normalny1"/>
              <w:spacing w:before="0" w:line="240" w:lineRule="auto"/>
              <w:jc w:val="left"/>
              <w:rPr>
                <w:lang w:eastAsia="pl-PL"/>
              </w:rPr>
            </w:pPr>
            <w:r w:rsidRPr="1391E3F7">
              <w:rPr>
                <w:lang w:eastAsia="pl-PL"/>
              </w:rPr>
              <w:t>Zieleń</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BBE3293" w14:textId="4020C502" w:rsidR="00834304" w:rsidRDefault="00834304" w:rsidP="1391E3F7">
            <w:pPr>
              <w:pStyle w:val="Normalny1"/>
              <w:spacing w:before="0" w:line="240" w:lineRule="auto"/>
              <w:jc w:val="left"/>
              <w:rPr>
                <w:rStyle w:val="Domylnaczcionkaakapitu1"/>
                <w:color w:val="000000" w:themeColor="text1"/>
                <w:lang w:eastAsia="pl-PL"/>
              </w:rPr>
            </w:pPr>
            <w:r w:rsidRPr="5DA4011F">
              <w:rPr>
                <w:rStyle w:val="Domylnaczcionkaakapitu1"/>
                <w:color w:val="000000" w:themeColor="text1"/>
                <w:lang w:eastAsia="pl-PL"/>
              </w:rPr>
              <w:t>Wymaga się uwzględnienia w projekcie zagospodarowania terenu części przeznaczonej na zieleń</w:t>
            </w:r>
            <w:r w:rsidR="4C8D6E67" w:rsidRPr="5DA4011F">
              <w:rPr>
                <w:rStyle w:val="Domylnaczcionkaakapitu1"/>
                <w:color w:val="000000" w:themeColor="text1"/>
                <w:lang w:eastAsia="pl-PL"/>
              </w:rPr>
              <w:t xml:space="preserve"> z uwzględnieniem wymagania jakościowego J7 - </w:t>
            </w:r>
            <w:r w:rsidR="4C8D6E67">
              <w:t>Aranżacja i zagospodarowanie terenu.</w:t>
            </w:r>
          </w:p>
        </w:tc>
      </w:tr>
      <w:tr w:rsidR="00834304" w:rsidRPr="00BF3A92" w14:paraId="2474672D" w14:textId="77777777" w:rsidTr="77C23D06">
        <w:trPr>
          <w:trHeight w:val="371"/>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9405FA8" w14:textId="77777777" w:rsidR="00834304" w:rsidRDefault="00834304" w:rsidP="003A2E31">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5A252BA" w14:textId="77777777" w:rsidR="00834304" w:rsidRDefault="00834304" w:rsidP="003A2E31">
            <w:pPr>
              <w:pStyle w:val="Normalny1"/>
              <w:spacing w:before="0" w:line="240" w:lineRule="auto"/>
              <w:jc w:val="left"/>
              <w:rPr>
                <w:b/>
                <w:szCs w:val="20"/>
                <w:lang w:eastAsia="pl-PL"/>
              </w:rPr>
            </w:pPr>
            <w:r>
              <w:rPr>
                <w:b/>
                <w:szCs w:val="20"/>
                <w:lang w:eastAsia="pl-PL"/>
              </w:rPr>
              <w:t>Zagospodarowanie terenu</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F4C60DE" w14:textId="77777777" w:rsidR="00834304" w:rsidRDefault="00834304" w:rsidP="003A2E31">
            <w:pPr>
              <w:pStyle w:val="Normalny1"/>
              <w:spacing w:before="0" w:line="240" w:lineRule="auto"/>
              <w:jc w:val="left"/>
              <w:rPr>
                <w:szCs w:val="20"/>
                <w:lang w:eastAsia="pl-PL"/>
              </w:rPr>
            </w:pPr>
            <w:r>
              <w:rPr>
                <w:szCs w:val="20"/>
                <w:lang w:eastAsia="pl-PL"/>
              </w:rPr>
              <w:t>Chodniki</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02D006F" w14:textId="7EE3DF82" w:rsidR="00834304" w:rsidRDefault="00834304" w:rsidP="003A2E31">
            <w:pPr>
              <w:pStyle w:val="Normalny1"/>
              <w:spacing w:before="0" w:line="240" w:lineRule="auto"/>
              <w:jc w:val="left"/>
              <w:rPr>
                <w:color w:val="000000"/>
                <w:szCs w:val="20"/>
                <w:lang w:eastAsia="pl-PL"/>
              </w:rPr>
            </w:pPr>
            <w:r>
              <w:rPr>
                <w:color w:val="000000"/>
                <w:szCs w:val="20"/>
                <w:lang w:eastAsia="pl-PL"/>
              </w:rPr>
              <w:t xml:space="preserve">Wymaga się w wykonania utwardzonych dojść oraz dojazdów do budynku oraz utwardzonego terenu pod miejsce gromadzenia odpadków. Teren utwardzony wykonać z materiałów zapewniających nośność E2&gt;45Mpa wg PN-EN 13242:2004. Całkowita powierzchnia dojść i dojazdów min. 200 </w:t>
            </w:r>
            <w:r w:rsidR="00C37C54" w:rsidRPr="00C37C54">
              <w:rPr>
                <w:color w:val="000000"/>
                <w:szCs w:val="20"/>
                <w:lang w:eastAsia="pl-PL"/>
              </w:rPr>
              <w:t>m</w:t>
            </w:r>
            <w:r w:rsidR="00C37C54" w:rsidRPr="00C37C54">
              <w:rPr>
                <w:color w:val="000000"/>
                <w:szCs w:val="20"/>
                <w:vertAlign w:val="superscript"/>
                <w:lang w:eastAsia="pl-PL"/>
              </w:rPr>
              <w:t>2</w:t>
            </w:r>
            <w:r>
              <w:rPr>
                <w:color w:val="000000"/>
                <w:szCs w:val="20"/>
                <w:lang w:eastAsia="pl-PL"/>
              </w:rPr>
              <w:t>.</w:t>
            </w:r>
          </w:p>
        </w:tc>
      </w:tr>
      <w:tr w:rsidR="00834304" w:rsidRPr="00BF3A92" w14:paraId="06F49FCA" w14:textId="77777777" w:rsidTr="77C23D06">
        <w:trPr>
          <w:trHeight w:val="576"/>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0A70151" w14:textId="77777777" w:rsidR="00834304" w:rsidRDefault="00834304" w:rsidP="003A2E31">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1EA3D58" w14:textId="77777777" w:rsidR="00834304" w:rsidRDefault="00834304" w:rsidP="003A2E31">
            <w:pPr>
              <w:pStyle w:val="Normalny1"/>
              <w:spacing w:before="0" w:line="240" w:lineRule="auto"/>
              <w:jc w:val="left"/>
              <w:rPr>
                <w:b/>
                <w:szCs w:val="20"/>
                <w:lang w:eastAsia="pl-PL"/>
              </w:rPr>
            </w:pPr>
            <w:r>
              <w:rPr>
                <w:b/>
                <w:szCs w:val="20"/>
                <w:lang w:eastAsia="pl-PL"/>
              </w:rPr>
              <w:t>Zagospodarowanie terenu</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240264B" w14:textId="77777777" w:rsidR="00834304" w:rsidRDefault="00834304" w:rsidP="003A2E31">
            <w:pPr>
              <w:pStyle w:val="Normalny1"/>
              <w:spacing w:before="0" w:line="240" w:lineRule="auto"/>
              <w:jc w:val="left"/>
              <w:rPr>
                <w:szCs w:val="20"/>
                <w:lang w:eastAsia="pl-PL"/>
              </w:rPr>
            </w:pPr>
            <w:r>
              <w:rPr>
                <w:szCs w:val="20"/>
                <w:lang w:eastAsia="pl-PL"/>
              </w:rPr>
              <w:t>Drogi pożarowe</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209F679" w14:textId="5830C1B2" w:rsidR="00834304" w:rsidRDefault="00834304" w:rsidP="5DA4011F">
            <w:pPr>
              <w:pStyle w:val="Normalny1"/>
              <w:rPr>
                <w:lang w:eastAsia="pl-PL"/>
              </w:rPr>
            </w:pPr>
            <w:r w:rsidRPr="5DA4011F">
              <w:rPr>
                <w:lang w:eastAsia="pl-PL"/>
              </w:rPr>
              <w:t xml:space="preserve">Wymagane jest zapewnienie dostępu budynku do drogi pożarowej, zgodnie z </w:t>
            </w:r>
            <w:r w:rsidR="00FC0D9A" w:rsidRPr="5DA4011F">
              <w:rPr>
                <w:lang w:eastAsia="pl-PL"/>
              </w:rPr>
              <w:t xml:space="preserve">rozporządzeniem Ministra Spraw Wewnętrznych i Administracji z dnia 24 lipca 2009 r. w sprawie przeciwpożarowego zaopatrzenia w wodę oraz dróg pożarowych </w:t>
            </w:r>
            <w:r w:rsidRPr="5DA4011F">
              <w:rPr>
                <w:lang w:eastAsia="pl-PL"/>
              </w:rPr>
              <w:t>Dz.U.2009.124.1030 (Rozdział 6).</w:t>
            </w:r>
          </w:p>
        </w:tc>
      </w:tr>
      <w:tr w:rsidR="00834304" w:rsidRPr="00BF3A92" w14:paraId="4B9F851D" w14:textId="77777777" w:rsidTr="77C23D06">
        <w:trPr>
          <w:trHeight w:val="353"/>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1A2AB12" w14:textId="77777777" w:rsidR="00834304" w:rsidRDefault="00834304" w:rsidP="003A2E31">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889D591" w14:textId="77777777" w:rsidR="00834304" w:rsidRDefault="00834304" w:rsidP="003A2E31">
            <w:pPr>
              <w:pStyle w:val="Normalny1"/>
              <w:spacing w:before="0" w:line="240" w:lineRule="auto"/>
              <w:jc w:val="left"/>
              <w:rPr>
                <w:b/>
                <w:szCs w:val="20"/>
                <w:lang w:eastAsia="pl-PL"/>
              </w:rPr>
            </w:pPr>
            <w:r>
              <w:rPr>
                <w:b/>
                <w:szCs w:val="20"/>
                <w:lang w:eastAsia="pl-PL"/>
              </w:rPr>
              <w:t>Zagospodarowanie terenu</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AD2D140" w14:textId="77777777" w:rsidR="00834304" w:rsidRDefault="00834304" w:rsidP="003A2E31">
            <w:pPr>
              <w:pStyle w:val="Normalny1"/>
              <w:spacing w:before="0" w:line="240" w:lineRule="auto"/>
              <w:jc w:val="left"/>
              <w:rPr>
                <w:szCs w:val="20"/>
                <w:lang w:eastAsia="pl-PL"/>
              </w:rPr>
            </w:pPr>
            <w:r>
              <w:rPr>
                <w:szCs w:val="20"/>
                <w:lang w:eastAsia="pl-PL"/>
              </w:rPr>
              <w:t xml:space="preserve">Drogi, parkingi </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4B25937" w14:textId="77777777" w:rsidR="00834304" w:rsidRDefault="00834304" w:rsidP="003A2E31">
            <w:pPr>
              <w:pStyle w:val="Normalny1"/>
              <w:spacing w:before="0" w:line="240" w:lineRule="auto"/>
              <w:jc w:val="left"/>
              <w:rPr>
                <w:szCs w:val="20"/>
                <w:lang w:eastAsia="pl-PL"/>
              </w:rPr>
            </w:pPr>
            <w:r>
              <w:rPr>
                <w:szCs w:val="20"/>
                <w:lang w:eastAsia="pl-PL"/>
              </w:rPr>
              <w:t>Wymaga się utwardzonego dojazdu do budynku oraz utwardzonego teren miejsc parkingowych. Teren utwardzony należy wykonać z materiałów zapewniających nośność E2&gt;45Mpa wg PN-EN 13242:2004.</w:t>
            </w:r>
          </w:p>
        </w:tc>
      </w:tr>
      <w:tr w:rsidR="00834304" w:rsidRPr="00BF3A92" w14:paraId="647F032A" w14:textId="77777777" w:rsidTr="77C23D06">
        <w:trPr>
          <w:trHeight w:val="864"/>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41C28CD1" w14:textId="77777777" w:rsidR="00834304" w:rsidRDefault="00834304" w:rsidP="003A2E31">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FA0FB40" w14:textId="77777777" w:rsidR="00834304" w:rsidRDefault="00834304" w:rsidP="003A2E31">
            <w:pPr>
              <w:pStyle w:val="Normalny1"/>
              <w:spacing w:before="0" w:line="240" w:lineRule="auto"/>
              <w:jc w:val="left"/>
              <w:rPr>
                <w:b/>
                <w:szCs w:val="20"/>
                <w:lang w:eastAsia="pl-PL"/>
              </w:rPr>
            </w:pPr>
            <w:r>
              <w:rPr>
                <w:b/>
                <w:szCs w:val="20"/>
                <w:lang w:eastAsia="pl-PL"/>
              </w:rPr>
              <w:t>Zagospodarowanie terenu</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DD3B179" w14:textId="77777777" w:rsidR="00834304" w:rsidRDefault="00834304" w:rsidP="003A2E31">
            <w:pPr>
              <w:pStyle w:val="Normalny1"/>
              <w:spacing w:before="0" w:line="240" w:lineRule="auto"/>
              <w:jc w:val="left"/>
              <w:rPr>
                <w:szCs w:val="20"/>
                <w:lang w:eastAsia="pl-PL"/>
              </w:rPr>
            </w:pPr>
            <w:r>
              <w:rPr>
                <w:szCs w:val="20"/>
                <w:lang w:eastAsia="pl-PL"/>
              </w:rPr>
              <w:t>Oświetlenie terenu</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D4C4605" w14:textId="18EFA65C" w:rsidR="00834304" w:rsidRDefault="00834304" w:rsidP="1F87B4CA">
            <w:pPr>
              <w:pStyle w:val="Normalny1"/>
              <w:spacing w:before="0" w:line="240" w:lineRule="auto"/>
              <w:jc w:val="left"/>
              <w:rPr>
                <w:lang w:eastAsia="pl-PL"/>
              </w:rPr>
            </w:pPr>
            <w:r w:rsidRPr="5DA4011F">
              <w:rPr>
                <w:lang w:eastAsia="pl-PL"/>
              </w:rPr>
              <w:t>Wymaga się jest oświetlenia terenu w postaci opraw parkowych i parkingowych zapewniających komfort użytkowania (min. 100 lux/</w:t>
            </w:r>
            <w:r w:rsidR="00C37C54" w:rsidRPr="5DA4011F">
              <w:rPr>
                <w:lang w:eastAsia="pl-PL"/>
              </w:rPr>
              <w:t>m</w:t>
            </w:r>
            <w:r w:rsidR="00C37C54" w:rsidRPr="5DA4011F">
              <w:rPr>
                <w:vertAlign w:val="superscript"/>
                <w:lang w:eastAsia="pl-PL"/>
              </w:rPr>
              <w:t>2</w:t>
            </w:r>
            <w:r w:rsidRPr="5DA4011F">
              <w:rPr>
                <w:lang w:eastAsia="pl-PL"/>
              </w:rPr>
              <w:t>).</w:t>
            </w:r>
          </w:p>
        </w:tc>
      </w:tr>
      <w:tr w:rsidR="00834304" w:rsidRPr="00BF3A92" w14:paraId="596A7943" w14:textId="77777777" w:rsidTr="77C23D06">
        <w:trPr>
          <w:trHeight w:val="576"/>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7A95006" w14:textId="77777777" w:rsidR="00834304" w:rsidRDefault="00834304" w:rsidP="003A2E31">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56FFA5B" w14:textId="77777777" w:rsidR="00834304" w:rsidRDefault="00834304" w:rsidP="003A2E31">
            <w:pPr>
              <w:pStyle w:val="Normalny1"/>
              <w:spacing w:before="0" w:line="240" w:lineRule="auto"/>
              <w:jc w:val="left"/>
              <w:rPr>
                <w:b/>
                <w:szCs w:val="20"/>
                <w:lang w:eastAsia="pl-PL"/>
              </w:rPr>
            </w:pPr>
            <w:r>
              <w:rPr>
                <w:b/>
                <w:szCs w:val="20"/>
                <w:lang w:eastAsia="pl-PL"/>
              </w:rPr>
              <w:t>Zagospodarowanie terenu</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3E4386C" w14:textId="77777777" w:rsidR="00834304" w:rsidRDefault="00834304" w:rsidP="003A2E31">
            <w:pPr>
              <w:pStyle w:val="Normalny1"/>
              <w:spacing w:before="0" w:line="240" w:lineRule="auto"/>
              <w:jc w:val="left"/>
              <w:rPr>
                <w:szCs w:val="20"/>
                <w:lang w:eastAsia="pl-PL"/>
              </w:rPr>
            </w:pPr>
            <w:r>
              <w:rPr>
                <w:szCs w:val="20"/>
                <w:lang w:eastAsia="pl-PL"/>
              </w:rPr>
              <w:t xml:space="preserve">Instalacja wodociągowa </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5554607" w14:textId="3A5888FE" w:rsidR="00834304" w:rsidRDefault="00834304" w:rsidP="5DA4011F">
            <w:pPr>
              <w:pStyle w:val="Normalny1"/>
              <w:rPr>
                <w:lang w:eastAsia="pl-PL"/>
              </w:rPr>
            </w:pPr>
            <w:r w:rsidRPr="5DA4011F">
              <w:rPr>
                <w:lang w:eastAsia="pl-PL"/>
              </w:rPr>
              <w:t xml:space="preserve">Wymaga się połączenia z instalacją wodociągową. Należy zapewnić ciągłość dostaw czystej wody w ilości zgodnej z </w:t>
            </w:r>
            <w:r w:rsidR="00FC0D9A" w:rsidRPr="5DA4011F">
              <w:rPr>
                <w:lang w:eastAsia="pl-PL"/>
              </w:rPr>
              <w:t xml:space="preserve">rozporządzeniem Ministra Infrastruktury z dnia 14 stycznia 2002 r. w sprawie określenia przeciętnych norm zużycia wody </w:t>
            </w:r>
            <w:r w:rsidRPr="5DA4011F">
              <w:rPr>
                <w:lang w:eastAsia="pl-PL"/>
              </w:rPr>
              <w:t>Dz.U. 2002 nr 8 poz. 70.</w:t>
            </w:r>
          </w:p>
        </w:tc>
      </w:tr>
      <w:tr w:rsidR="00834304" w:rsidRPr="00BF3A92" w14:paraId="7286363F" w14:textId="77777777" w:rsidTr="77C23D06">
        <w:trPr>
          <w:trHeight w:val="864"/>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64BADFC5" w14:textId="77777777" w:rsidR="00834304" w:rsidRDefault="00834304" w:rsidP="003A2E31">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0278000" w14:textId="77777777" w:rsidR="00834304" w:rsidRDefault="00834304" w:rsidP="003A2E31">
            <w:pPr>
              <w:pStyle w:val="Normalny1"/>
              <w:spacing w:before="0" w:line="240" w:lineRule="auto"/>
              <w:jc w:val="left"/>
              <w:rPr>
                <w:b/>
                <w:szCs w:val="20"/>
                <w:lang w:eastAsia="pl-PL"/>
              </w:rPr>
            </w:pPr>
            <w:r>
              <w:rPr>
                <w:b/>
                <w:szCs w:val="20"/>
                <w:lang w:eastAsia="pl-PL"/>
              </w:rPr>
              <w:t>Zagospodarowanie terenu</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36666E5F" w14:textId="77777777" w:rsidR="00834304" w:rsidRDefault="00834304" w:rsidP="003A2E31">
            <w:pPr>
              <w:pStyle w:val="Normalny1"/>
              <w:spacing w:before="0" w:line="240" w:lineRule="auto"/>
              <w:jc w:val="left"/>
              <w:rPr>
                <w:szCs w:val="20"/>
                <w:lang w:eastAsia="pl-PL"/>
              </w:rPr>
            </w:pPr>
            <w:r>
              <w:rPr>
                <w:szCs w:val="20"/>
                <w:lang w:eastAsia="pl-PL"/>
              </w:rPr>
              <w:t>Ogrodzenie</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2A4FB6C" w14:textId="77777777" w:rsidR="00834304" w:rsidRDefault="00834304" w:rsidP="003A2E31">
            <w:pPr>
              <w:pStyle w:val="Normalny1"/>
              <w:spacing w:before="0" w:line="240" w:lineRule="auto"/>
              <w:jc w:val="left"/>
            </w:pPr>
            <w:r>
              <w:rPr>
                <w:rStyle w:val="Domylnaczcionkaakapitu1"/>
                <w:szCs w:val="20"/>
                <w:lang w:eastAsia="pl-PL"/>
              </w:rPr>
              <w:t xml:space="preserve">Wymaga się ażurowego ogrodzenia </w:t>
            </w:r>
            <w:r>
              <w:rPr>
                <w:rStyle w:val="Domylnaczcionkaakapitu1"/>
                <w:color w:val="000000"/>
                <w:szCs w:val="20"/>
                <w:lang w:eastAsia="pl-PL"/>
              </w:rPr>
              <w:t>działki przeznaczonej pod realizację inwestycji</w:t>
            </w:r>
            <w:r>
              <w:rPr>
                <w:rStyle w:val="Domylnaczcionkaakapitu1"/>
                <w:szCs w:val="20"/>
                <w:lang w:eastAsia="pl-PL"/>
              </w:rPr>
              <w:t xml:space="preserve"> o wysokości min. 1,6 m. Ogrodzenie musi zabezpieczyć osoby chore przed nieświadomym opuszczeniem terenu. </w:t>
            </w:r>
          </w:p>
        </w:tc>
      </w:tr>
      <w:tr w:rsidR="00834304" w:rsidRPr="00BF3A92" w14:paraId="26CC4975" w14:textId="77777777" w:rsidTr="77C23D06">
        <w:trPr>
          <w:trHeight w:val="576"/>
          <w:jc w:val="center"/>
        </w:trPr>
        <w:tc>
          <w:tcPr>
            <w:tcW w:w="30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1DBFB89" w14:textId="77777777" w:rsidR="00834304" w:rsidRDefault="00834304" w:rsidP="003A2E31">
            <w:pPr>
              <w:pStyle w:val="Akapitzlist1"/>
              <w:numPr>
                <w:ilvl w:val="0"/>
                <w:numId w:val="10"/>
              </w:numPr>
              <w:spacing w:before="0" w:line="240" w:lineRule="auto"/>
              <w:ind w:left="0" w:firstLine="0"/>
              <w:jc w:val="left"/>
              <w:rPr>
                <w:b/>
                <w:color w:val="000000"/>
                <w:szCs w:val="20"/>
                <w:lang w:eastAsia="pl-PL"/>
              </w:rPr>
            </w:pPr>
          </w:p>
        </w:tc>
        <w:tc>
          <w:tcPr>
            <w:tcW w:w="55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F4D78EF" w14:textId="77777777" w:rsidR="00834304" w:rsidRDefault="00834304" w:rsidP="003A2E31">
            <w:pPr>
              <w:pStyle w:val="Normalny1"/>
              <w:spacing w:before="0" w:line="240" w:lineRule="auto"/>
              <w:jc w:val="left"/>
              <w:rPr>
                <w:b/>
                <w:color w:val="000000"/>
                <w:szCs w:val="20"/>
                <w:lang w:eastAsia="pl-PL"/>
              </w:rPr>
            </w:pPr>
            <w:r>
              <w:rPr>
                <w:b/>
                <w:color w:val="000000"/>
                <w:szCs w:val="20"/>
                <w:lang w:eastAsia="pl-PL"/>
              </w:rPr>
              <w:t>Zagospodarowanie terenu</w:t>
            </w:r>
          </w:p>
        </w:tc>
        <w:tc>
          <w:tcPr>
            <w:tcW w:w="66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A252B36" w14:textId="77777777" w:rsidR="00834304" w:rsidRDefault="00834304" w:rsidP="003A2E31">
            <w:pPr>
              <w:pStyle w:val="Normalny1"/>
              <w:spacing w:before="0" w:line="240" w:lineRule="auto"/>
              <w:jc w:val="left"/>
              <w:rPr>
                <w:color w:val="000000"/>
                <w:szCs w:val="20"/>
                <w:lang w:eastAsia="pl-PL"/>
              </w:rPr>
            </w:pPr>
            <w:r>
              <w:rPr>
                <w:color w:val="000000"/>
                <w:szCs w:val="20"/>
                <w:lang w:eastAsia="pl-PL"/>
              </w:rPr>
              <w:t>Powierzchnia działki</w:t>
            </w:r>
          </w:p>
        </w:tc>
        <w:tc>
          <w:tcPr>
            <w:tcW w:w="347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EF78DE8" w14:textId="43888117" w:rsidR="00834304" w:rsidRDefault="00834304" w:rsidP="003A2E31">
            <w:pPr>
              <w:pStyle w:val="Normalny1"/>
              <w:spacing w:before="0" w:line="240" w:lineRule="auto"/>
              <w:jc w:val="left"/>
            </w:pPr>
            <w:r w:rsidRPr="5DA4011F">
              <w:rPr>
                <w:color w:val="000000" w:themeColor="text1"/>
                <w:lang w:eastAsia="pl-PL"/>
              </w:rPr>
              <w:t xml:space="preserve">Wymaga się zagospodarowania działki przeznaczonej pod realizację inwestycji o powierzchni min. 3000 </w:t>
            </w:r>
            <w:r w:rsidR="00C37C54" w:rsidRPr="5DA4011F">
              <w:rPr>
                <w:color w:val="000000" w:themeColor="text1"/>
                <w:lang w:eastAsia="pl-PL"/>
              </w:rPr>
              <w:t>m</w:t>
            </w:r>
            <w:r w:rsidR="00C37C54" w:rsidRPr="5DA4011F">
              <w:rPr>
                <w:color w:val="000000" w:themeColor="text1"/>
                <w:vertAlign w:val="superscript"/>
                <w:lang w:eastAsia="pl-PL"/>
              </w:rPr>
              <w:t>2</w:t>
            </w:r>
            <w:r w:rsidRPr="5DA4011F">
              <w:rPr>
                <w:color w:val="000000" w:themeColor="text1"/>
                <w:lang w:eastAsia="pl-PL"/>
              </w:rPr>
              <w:t xml:space="preserve"> w tym min. 40% powierzchni biologicznie czynnej (</w:t>
            </w:r>
            <w:r w:rsidR="00FC0D9A" w:rsidRPr="5DA4011F">
              <w:rPr>
                <w:color w:val="000000" w:themeColor="text1"/>
                <w:lang w:eastAsia="pl-PL"/>
              </w:rPr>
              <w:t xml:space="preserve">„PBC”; </w:t>
            </w:r>
            <w:r w:rsidRPr="5DA4011F">
              <w:rPr>
                <w:color w:val="000000" w:themeColor="text1"/>
                <w:lang w:eastAsia="pl-PL"/>
              </w:rPr>
              <w:t xml:space="preserve">jeżeli w zapisach miejscowego planu zagospodarowania przestrzennego lub decyzji WZ zapisano wyższy współczynnik PBC, należy stosować zapisy tych aktów prawa miejscowego). </w:t>
            </w:r>
            <w:r w:rsidRPr="5DA4011F">
              <w:rPr>
                <w:b/>
                <w:bCs/>
                <w:color w:val="000000" w:themeColor="text1"/>
                <w:lang w:eastAsia="pl-PL"/>
              </w:rPr>
              <w:t xml:space="preserve"> </w:t>
            </w:r>
          </w:p>
        </w:tc>
      </w:tr>
    </w:tbl>
    <w:p w14:paraId="2D93BA81" w14:textId="63E71B6D" w:rsidR="00BC07F4" w:rsidRDefault="00E02FDE" w:rsidP="009F1B7F">
      <w:pPr>
        <w:pStyle w:val="Nagwek21"/>
        <w:spacing w:before="360" w:after="360"/>
        <w:ind w:left="357" w:hanging="357"/>
        <w:rPr>
          <w:rStyle w:val="Domylnaczcionkaakapitu1"/>
        </w:rPr>
      </w:pPr>
      <w:r w:rsidRPr="5DA4011F">
        <w:rPr>
          <w:rStyle w:val="Domylnaczcionkaakapitu1"/>
          <w:rFonts w:eastAsia="Calibri Light"/>
        </w:rPr>
        <w:t xml:space="preserve">WYMAGANIA OBLIGATORYJNE DLA STRUMIENIA 3 - </w:t>
      </w:r>
      <w:r w:rsidR="008F0B83" w:rsidRPr="5DA4011F">
        <w:rPr>
          <w:rStyle w:val="Domylnaczcionkaakapitu1"/>
          <w:rFonts w:eastAsia="Calibri Light"/>
        </w:rPr>
        <w:t>Budownictwo Jednorodzinne</w:t>
      </w:r>
    </w:p>
    <w:tbl>
      <w:tblPr>
        <w:tblW w:w="0" w:type="auto"/>
        <w:tblCellMar>
          <w:left w:w="10" w:type="dxa"/>
          <w:right w:w="10" w:type="dxa"/>
        </w:tblCellMar>
        <w:tblLook w:val="0000" w:firstRow="0" w:lastRow="0" w:firstColumn="0" w:lastColumn="0" w:noHBand="0" w:noVBand="0"/>
      </w:tblPr>
      <w:tblGrid>
        <w:gridCol w:w="960"/>
        <w:gridCol w:w="1721"/>
        <w:gridCol w:w="2450"/>
        <w:gridCol w:w="8817"/>
      </w:tblGrid>
      <w:tr w:rsidR="00037270" w14:paraId="2F2AF423" w14:textId="77777777" w:rsidTr="77C23D06">
        <w:trPr>
          <w:trHeight w:val="340"/>
          <w:tblHeader/>
        </w:trPr>
        <w:tc>
          <w:tcPr>
            <w:tcW w:w="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tcMar>
              <w:top w:w="0" w:type="dxa"/>
              <w:left w:w="70" w:type="dxa"/>
              <w:bottom w:w="0" w:type="dxa"/>
              <w:right w:w="70" w:type="dxa"/>
            </w:tcMar>
            <w:vAlign w:val="center"/>
          </w:tcPr>
          <w:p w14:paraId="593E2A9E" w14:textId="77777777" w:rsidR="00834304" w:rsidRDefault="00834304">
            <w:pPr>
              <w:pStyle w:val="Normalny1"/>
              <w:spacing w:before="0" w:line="240" w:lineRule="auto"/>
              <w:jc w:val="center"/>
              <w:rPr>
                <w:b/>
                <w:bCs/>
                <w:szCs w:val="20"/>
                <w:lang w:eastAsia="pl-PL"/>
              </w:rPr>
            </w:pPr>
            <w:r>
              <w:rPr>
                <w:b/>
                <w:bCs/>
                <w:szCs w:val="20"/>
                <w:lang w:eastAsia="pl-PL"/>
              </w:rPr>
              <w:t>L.P.</w:t>
            </w:r>
          </w:p>
        </w:tc>
        <w:tc>
          <w:tcPr>
            <w:tcW w:w="17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tcMar>
              <w:top w:w="0" w:type="dxa"/>
              <w:left w:w="70" w:type="dxa"/>
              <w:bottom w:w="0" w:type="dxa"/>
              <w:right w:w="70" w:type="dxa"/>
            </w:tcMar>
            <w:vAlign w:val="center"/>
          </w:tcPr>
          <w:p w14:paraId="40F5D0E1" w14:textId="77777777" w:rsidR="00834304" w:rsidRDefault="00834304">
            <w:pPr>
              <w:pStyle w:val="Normalny1"/>
              <w:spacing w:before="0" w:line="240" w:lineRule="auto"/>
              <w:jc w:val="center"/>
              <w:rPr>
                <w:b/>
                <w:bCs/>
                <w:color w:val="000000"/>
                <w:szCs w:val="20"/>
                <w:lang w:eastAsia="pl-PL"/>
              </w:rPr>
            </w:pPr>
            <w:bookmarkStart w:id="53" w:name="RANGE!B2:D29"/>
            <w:r>
              <w:rPr>
                <w:b/>
                <w:bCs/>
                <w:color w:val="000000"/>
                <w:szCs w:val="20"/>
                <w:lang w:eastAsia="pl-PL"/>
              </w:rPr>
              <w:t>Kategoria</w:t>
            </w:r>
            <w:bookmarkEnd w:id="53"/>
          </w:p>
        </w:tc>
        <w:tc>
          <w:tcPr>
            <w:tcW w:w="2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FD9" w:themeFill="accent6" w:themeFillTint="33"/>
            <w:tcMar>
              <w:top w:w="0" w:type="dxa"/>
              <w:left w:w="70" w:type="dxa"/>
              <w:bottom w:w="0" w:type="dxa"/>
              <w:right w:w="70" w:type="dxa"/>
            </w:tcMar>
            <w:vAlign w:val="center"/>
          </w:tcPr>
          <w:p w14:paraId="315B2DA4" w14:textId="400115D2" w:rsidR="00834304" w:rsidRDefault="00834304" w:rsidP="5DA4011F">
            <w:pPr>
              <w:pStyle w:val="Normalny1"/>
              <w:spacing w:before="0" w:line="240" w:lineRule="auto"/>
              <w:jc w:val="center"/>
              <w:rPr>
                <w:b/>
                <w:bCs/>
                <w:color w:val="000000"/>
                <w:lang w:eastAsia="pl-PL"/>
              </w:rPr>
            </w:pPr>
            <w:r w:rsidRPr="5DA4011F">
              <w:rPr>
                <w:b/>
                <w:bCs/>
                <w:color w:val="000000" w:themeColor="text1"/>
                <w:lang w:eastAsia="pl-PL"/>
              </w:rPr>
              <w:t xml:space="preserve">Nazwa </w:t>
            </w:r>
            <w:r w:rsidR="008F0B83" w:rsidRPr="5DA4011F">
              <w:rPr>
                <w:b/>
                <w:bCs/>
                <w:color w:val="000000" w:themeColor="text1"/>
                <w:lang w:eastAsia="pl-PL"/>
              </w:rPr>
              <w:t>Wymagania Obligatoryjnego</w:t>
            </w:r>
          </w:p>
        </w:tc>
        <w:tc>
          <w:tcPr>
            <w:tcW w:w="88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tcMar>
              <w:top w:w="0" w:type="dxa"/>
              <w:left w:w="70" w:type="dxa"/>
              <w:bottom w:w="0" w:type="dxa"/>
              <w:right w:w="70" w:type="dxa"/>
            </w:tcMar>
            <w:vAlign w:val="center"/>
          </w:tcPr>
          <w:p w14:paraId="11F2C79E" w14:textId="46E0D0F7" w:rsidR="00834304" w:rsidRDefault="00834304" w:rsidP="5DA4011F">
            <w:pPr>
              <w:pStyle w:val="Normalny1"/>
              <w:spacing w:before="0" w:line="240" w:lineRule="auto"/>
              <w:jc w:val="center"/>
              <w:rPr>
                <w:b/>
                <w:bCs/>
                <w:color w:val="000000"/>
                <w:lang w:eastAsia="pl-PL"/>
              </w:rPr>
            </w:pPr>
            <w:r w:rsidRPr="5DA4011F">
              <w:rPr>
                <w:b/>
                <w:bCs/>
                <w:color w:val="000000" w:themeColor="text1"/>
                <w:lang w:eastAsia="pl-PL"/>
              </w:rPr>
              <w:t xml:space="preserve">Opis </w:t>
            </w:r>
            <w:r w:rsidR="008F0B83" w:rsidRPr="5DA4011F">
              <w:rPr>
                <w:b/>
                <w:bCs/>
                <w:color w:val="000000" w:themeColor="text1"/>
                <w:lang w:eastAsia="pl-PL"/>
              </w:rPr>
              <w:t>Wymagania Obligatoryjnego</w:t>
            </w:r>
          </w:p>
        </w:tc>
      </w:tr>
      <w:tr w:rsidR="00037270" w:rsidRPr="00BF3A92" w14:paraId="5623D6F7" w14:textId="77777777" w:rsidTr="77C23D06">
        <w:trPr>
          <w:trHeight w:val="340"/>
        </w:trPr>
        <w:tc>
          <w:tcPr>
            <w:tcW w:w="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1DE4B6F0" w14:textId="77777777" w:rsidR="00834304" w:rsidRDefault="00834304" w:rsidP="00F504E7">
            <w:pPr>
              <w:pStyle w:val="Akapitzlist1"/>
              <w:numPr>
                <w:ilvl w:val="0"/>
                <w:numId w:val="12"/>
              </w:numPr>
              <w:spacing w:before="0" w:line="240" w:lineRule="auto"/>
              <w:ind w:left="0" w:firstLine="0"/>
              <w:jc w:val="left"/>
              <w:rPr>
                <w:b/>
                <w:color w:val="000000"/>
                <w:szCs w:val="20"/>
                <w:lang w:eastAsia="pl-PL"/>
              </w:rPr>
            </w:pPr>
          </w:p>
        </w:tc>
        <w:tc>
          <w:tcPr>
            <w:tcW w:w="17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A4ACEF4" w14:textId="77777777" w:rsidR="00834304" w:rsidRDefault="00834304" w:rsidP="00F504E7">
            <w:pPr>
              <w:pStyle w:val="Normalny1"/>
              <w:spacing w:before="0" w:line="240" w:lineRule="auto"/>
              <w:jc w:val="left"/>
              <w:rPr>
                <w:b/>
                <w:color w:val="000000"/>
                <w:szCs w:val="20"/>
                <w:lang w:eastAsia="pl-PL"/>
              </w:rPr>
            </w:pPr>
            <w:r>
              <w:rPr>
                <w:b/>
                <w:color w:val="000000"/>
                <w:szCs w:val="20"/>
                <w:lang w:eastAsia="pl-PL"/>
              </w:rPr>
              <w:t>Technologia</w:t>
            </w:r>
          </w:p>
        </w:tc>
        <w:tc>
          <w:tcPr>
            <w:tcW w:w="2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2F26891" w14:textId="77777777" w:rsidR="00834304" w:rsidRDefault="00834304" w:rsidP="00F504E7">
            <w:pPr>
              <w:pStyle w:val="Normalny1"/>
              <w:spacing w:before="0" w:line="240" w:lineRule="auto"/>
              <w:jc w:val="left"/>
              <w:rPr>
                <w:color w:val="000000"/>
                <w:szCs w:val="20"/>
                <w:lang w:eastAsia="pl-PL"/>
              </w:rPr>
            </w:pPr>
            <w:r>
              <w:rPr>
                <w:color w:val="000000"/>
                <w:szCs w:val="20"/>
                <w:lang w:eastAsia="pl-PL"/>
              </w:rPr>
              <w:t>Prefabrykacja/modułowość</w:t>
            </w:r>
          </w:p>
        </w:tc>
        <w:tc>
          <w:tcPr>
            <w:tcW w:w="88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215B9F2" w14:textId="000056D7" w:rsidR="00834304" w:rsidRDefault="00834304" w:rsidP="5DA4011F">
            <w:pPr>
              <w:pStyle w:val="Normalny1"/>
              <w:spacing w:before="0" w:line="240" w:lineRule="auto"/>
              <w:jc w:val="left"/>
              <w:rPr>
                <w:rStyle w:val="Domylnaczcionkaakapitu1"/>
                <w:color w:val="000000"/>
                <w:lang w:eastAsia="pl-PL"/>
              </w:rPr>
            </w:pPr>
            <w:r w:rsidRPr="5DA4011F">
              <w:rPr>
                <w:rStyle w:val="Domylnaczcionkaakapitu1"/>
                <w:color w:val="000000" w:themeColor="text1"/>
                <w:lang w:eastAsia="pl-PL"/>
              </w:rPr>
              <w:t>Wymaga się wykorzystania technologii prefabrykowanej 2D lub modułowej 3D. Dopuszcza się realizację fundamentów na miejscu. Wykonanie fundamentów w technologii prefabrykowanej nie jest wymagane.</w:t>
            </w:r>
            <w:r>
              <w:br/>
            </w:r>
            <w:r>
              <w:br/>
            </w:r>
            <w:r w:rsidRPr="5DA4011F">
              <w:rPr>
                <w:rStyle w:val="Domylnaczcionkaakapitu1"/>
                <w:b/>
                <w:bCs/>
                <w:color w:val="000000" w:themeColor="text1"/>
                <w:lang w:eastAsia="pl-PL"/>
              </w:rPr>
              <w:t>Model 2D</w:t>
            </w:r>
            <w:r w:rsidR="008F0B83" w:rsidRPr="5DA4011F">
              <w:rPr>
                <w:rStyle w:val="Domylnaczcionkaakapitu1"/>
                <w:b/>
                <w:bCs/>
                <w:color w:val="000000" w:themeColor="text1"/>
                <w:lang w:eastAsia="pl-PL"/>
              </w:rPr>
              <w:t xml:space="preserve"> </w:t>
            </w:r>
            <w:r w:rsidR="008F0B83" w:rsidRPr="5DA4011F">
              <w:rPr>
                <w:rStyle w:val="Domylnaczcionkaakapitu1"/>
                <w:color w:val="000000" w:themeColor="text1"/>
              </w:rPr>
              <w:t>albo inaczej</w:t>
            </w:r>
            <w:r w:rsidR="008F0B83" w:rsidRPr="5DA4011F">
              <w:rPr>
                <w:rStyle w:val="Domylnaczcionkaakapitu1"/>
                <w:b/>
                <w:bCs/>
                <w:color w:val="000000" w:themeColor="text1"/>
              </w:rPr>
              <w:t xml:space="preserve"> 2D</w:t>
            </w:r>
            <w:r w:rsidRPr="5DA4011F">
              <w:rPr>
                <w:rStyle w:val="Domylnaczcionkaakapitu1"/>
                <w:color w:val="000000" w:themeColor="text1"/>
                <w:lang w:eastAsia="pl-PL"/>
              </w:rPr>
              <w:t xml:space="preserve"> - Technologia prefabrykowana 2D oznacza elementy płaskie w postaci przegród pionowych o konstrukcji tarczowej i poziomych o konstrukcji płytowej w całości wytwarzane w kontrolowanych warunkach w wytwórni, następnie transportowane i łączone na </w:t>
            </w:r>
            <w:r w:rsidR="5A77DC41" w:rsidRPr="5DA4011F">
              <w:rPr>
                <w:rStyle w:val="Domylnaczcionkaakapitu1"/>
                <w:color w:val="000000" w:themeColor="text1"/>
                <w:lang w:eastAsia="pl-PL"/>
              </w:rPr>
              <w:t>docelowym terenie budowy</w:t>
            </w:r>
            <w:r w:rsidRPr="5DA4011F">
              <w:rPr>
                <w:rStyle w:val="Domylnaczcionkaakapitu1"/>
                <w:color w:val="000000" w:themeColor="text1"/>
                <w:lang w:eastAsia="pl-PL"/>
              </w:rPr>
              <w:t>. Stolarka okienna i drzwiowa osadzona w elementach w wytwórni. Zespolenie elementów i uzupełnienie spoin pomiędzy elementami</w:t>
            </w:r>
            <w:r w:rsidR="5A77DC41" w:rsidRPr="5DA4011F">
              <w:rPr>
                <w:rStyle w:val="Domylnaczcionkaakapitu1"/>
                <w:color w:val="000000" w:themeColor="text1"/>
                <w:lang w:eastAsia="pl-PL"/>
              </w:rPr>
              <w:t xml:space="preserve"> odbywa się docelowym terenie budowy</w:t>
            </w:r>
            <w:r w:rsidRPr="5DA4011F">
              <w:rPr>
                <w:rStyle w:val="Domylnaczcionkaakapitu1"/>
                <w:color w:val="000000" w:themeColor="text1"/>
                <w:lang w:eastAsia="pl-PL"/>
              </w:rPr>
              <w:t xml:space="preserve">. Dopuszcza się wykończenia zewnętrzne (np. poszycie dachu, powierzchnia elewacji) na </w:t>
            </w:r>
            <w:r w:rsidR="2726D436" w:rsidRPr="5DA4011F">
              <w:rPr>
                <w:rStyle w:val="Domylnaczcionkaakapitu1"/>
                <w:color w:val="000000" w:themeColor="text1"/>
                <w:lang w:eastAsia="pl-PL"/>
              </w:rPr>
              <w:t>docelowym terenie budowy</w:t>
            </w:r>
            <w:r w:rsidRPr="5DA4011F">
              <w:rPr>
                <w:rStyle w:val="Domylnaczcionkaakapitu1"/>
                <w:color w:val="000000" w:themeColor="text1"/>
                <w:lang w:eastAsia="pl-PL"/>
              </w:rPr>
              <w:t xml:space="preserve">. W przypadku technologii prefabrykowanej 2D co najmniej konstrukcja nośna (ściany nośne zewnętrzne, ściany nośne wewnętrzne, słupy, elementy konstrukcji nośnej dachu) </w:t>
            </w:r>
            <w:r w:rsidR="2106758C" w:rsidRPr="5DA4011F">
              <w:rPr>
                <w:rStyle w:val="Domylnaczcionkaakapitu1"/>
                <w:color w:val="000000" w:themeColor="text1"/>
                <w:lang w:eastAsia="pl-PL"/>
              </w:rPr>
              <w:t xml:space="preserve">budynku musi być </w:t>
            </w:r>
            <w:r w:rsidRPr="5DA4011F">
              <w:rPr>
                <w:rStyle w:val="Domylnaczcionkaakapitu1"/>
                <w:color w:val="000000" w:themeColor="text1"/>
                <w:lang w:eastAsia="pl-PL"/>
              </w:rPr>
              <w:t xml:space="preserve">wykonana w wytwórni. W elementach </w:t>
            </w:r>
            <w:r w:rsidR="2106758C" w:rsidRPr="5DA4011F">
              <w:rPr>
                <w:rStyle w:val="Domylnaczcionkaakapitu1"/>
                <w:color w:val="000000" w:themeColor="text1"/>
                <w:lang w:eastAsia="pl-PL"/>
              </w:rPr>
              <w:t xml:space="preserve">prefabrykowanych </w:t>
            </w:r>
            <w:r w:rsidRPr="5DA4011F">
              <w:rPr>
                <w:rStyle w:val="Domylnaczcionkaakapitu1"/>
                <w:color w:val="000000" w:themeColor="text1"/>
                <w:lang w:eastAsia="pl-PL"/>
              </w:rPr>
              <w:t xml:space="preserve">przewidziane wnęki/otwory pod szachty instalacyjne. Nie jest wymagane wykonanie izolacji w wytwórni (poza </w:t>
            </w:r>
            <w:r w:rsidR="2726D436" w:rsidRPr="5DA4011F">
              <w:rPr>
                <w:rStyle w:val="Domylnaczcionkaakapitu1"/>
                <w:color w:val="000000" w:themeColor="text1"/>
                <w:lang w:eastAsia="pl-PL"/>
              </w:rPr>
              <w:t xml:space="preserve">docelowym </w:t>
            </w:r>
            <w:r w:rsidRPr="5DA4011F">
              <w:rPr>
                <w:rStyle w:val="Domylnaczcionkaakapitu1"/>
                <w:color w:val="000000" w:themeColor="text1"/>
                <w:lang w:eastAsia="pl-PL"/>
              </w:rPr>
              <w:t xml:space="preserve">miejscem budowy). </w:t>
            </w:r>
            <w:r w:rsidR="14F400D8" w:rsidRPr="5DA4011F">
              <w:rPr>
                <w:rStyle w:val="Domylnaczcionkaakapitu1"/>
                <w:color w:val="000000" w:themeColor="text1"/>
                <w:lang w:eastAsia="pl-PL"/>
              </w:rPr>
              <w:t xml:space="preserve">W przypadku </w:t>
            </w:r>
            <w:r w:rsidRPr="5DA4011F">
              <w:rPr>
                <w:rStyle w:val="Domylnaczcionkaakapitu1"/>
                <w:color w:val="000000" w:themeColor="text1"/>
                <w:lang w:eastAsia="pl-PL"/>
              </w:rPr>
              <w:t xml:space="preserve">modelu 2D dopuszcza się zastosowanie </w:t>
            </w:r>
            <w:r w:rsidR="2726D436" w:rsidRPr="5DA4011F">
              <w:rPr>
                <w:rStyle w:val="Domylnaczcionkaakapitu1"/>
                <w:color w:val="000000" w:themeColor="text1"/>
                <w:lang w:eastAsia="pl-PL"/>
              </w:rPr>
              <w:t>Konstrukcji Drewnianej</w:t>
            </w:r>
            <w:r w:rsidRPr="5DA4011F">
              <w:rPr>
                <w:rStyle w:val="Domylnaczcionkaakapitu1"/>
                <w:color w:val="000000" w:themeColor="text1"/>
                <w:lang w:eastAsia="pl-PL"/>
              </w:rPr>
              <w:t xml:space="preserve">. </w:t>
            </w:r>
            <w:r w:rsidRPr="5DA4011F">
              <w:rPr>
                <w:rStyle w:val="Domylnaczcionkaakapitu1"/>
                <w:b/>
                <w:bCs/>
                <w:color w:val="000000" w:themeColor="text1"/>
                <w:lang w:eastAsia="pl-PL"/>
              </w:rPr>
              <w:t xml:space="preserve">Konstrukcja </w:t>
            </w:r>
            <w:r w:rsidR="2726D436" w:rsidRPr="5DA4011F">
              <w:rPr>
                <w:rStyle w:val="Domylnaczcionkaakapitu1"/>
                <w:b/>
                <w:bCs/>
                <w:color w:val="000000" w:themeColor="text1"/>
                <w:lang w:eastAsia="pl-PL"/>
              </w:rPr>
              <w:t>Drewniana</w:t>
            </w:r>
            <w:r w:rsidR="2726D436" w:rsidRPr="5DA4011F">
              <w:rPr>
                <w:rStyle w:val="Domylnaczcionkaakapitu1"/>
                <w:color w:val="000000" w:themeColor="text1"/>
                <w:lang w:eastAsia="pl-PL"/>
              </w:rPr>
              <w:t xml:space="preserve"> </w:t>
            </w:r>
            <w:r w:rsidRPr="5DA4011F">
              <w:rPr>
                <w:rStyle w:val="Domylnaczcionkaakapitu1"/>
                <w:color w:val="000000" w:themeColor="text1"/>
                <w:lang w:eastAsia="pl-PL"/>
              </w:rPr>
              <w:t xml:space="preserve">oznacza wykonane z drewna nośne elementy płaskie w postaci przegród pionowych o konstrukcji tarczowej </w:t>
            </w:r>
            <w:r w:rsidR="00A325E6" w:rsidRPr="5DA4011F">
              <w:rPr>
                <w:rStyle w:val="Domylnaczcionkaakapitu1"/>
                <w:color w:val="000000" w:themeColor="text1"/>
                <w:lang w:eastAsia="pl-PL"/>
              </w:rPr>
              <w:t>lub</w:t>
            </w:r>
            <w:r w:rsidRPr="5DA4011F">
              <w:rPr>
                <w:rStyle w:val="Domylnaczcionkaakapitu1"/>
                <w:color w:val="000000" w:themeColor="text1"/>
                <w:lang w:eastAsia="pl-PL"/>
              </w:rPr>
              <w:t xml:space="preserve"> poziomych o konstrukcji płytowej w całości wytwarzane w kontrolowanych warunkach w wytwórni, następnie transportowane i łączone na </w:t>
            </w:r>
            <w:r w:rsidR="2726D436" w:rsidRPr="5DA4011F">
              <w:rPr>
                <w:rStyle w:val="Domylnaczcionkaakapitu1"/>
                <w:color w:val="000000" w:themeColor="text1"/>
                <w:lang w:eastAsia="pl-PL"/>
              </w:rPr>
              <w:t>docelowym terenie budowy</w:t>
            </w:r>
            <w:r w:rsidRPr="5DA4011F">
              <w:rPr>
                <w:rStyle w:val="Domylnaczcionkaakapitu1"/>
                <w:color w:val="000000" w:themeColor="text1"/>
                <w:lang w:eastAsia="pl-PL"/>
              </w:rPr>
              <w:t>.</w:t>
            </w:r>
          </w:p>
          <w:p w14:paraId="568B5F31" w14:textId="6B50CE2D" w:rsidR="00834304" w:rsidRDefault="00834304" w:rsidP="5DA4011F">
            <w:pPr>
              <w:pStyle w:val="Normalny1"/>
              <w:spacing w:before="0" w:line="240" w:lineRule="auto"/>
              <w:jc w:val="left"/>
              <w:rPr>
                <w:rStyle w:val="Domylnaczcionkaakapitu1"/>
                <w:color w:val="000000"/>
                <w:lang w:eastAsia="pl-PL"/>
              </w:rPr>
            </w:pPr>
            <w:r>
              <w:br/>
            </w:r>
            <w:r w:rsidRPr="5DA4011F">
              <w:rPr>
                <w:rStyle w:val="Domylnaczcionkaakapitu1"/>
                <w:b/>
                <w:bCs/>
                <w:color w:val="000000" w:themeColor="text1"/>
                <w:lang w:eastAsia="pl-PL"/>
              </w:rPr>
              <w:t>Model 3D</w:t>
            </w:r>
            <w:r w:rsidR="008F0B83" w:rsidRPr="5DA4011F">
              <w:rPr>
                <w:rStyle w:val="Domylnaczcionkaakapitu1"/>
                <w:b/>
                <w:bCs/>
                <w:color w:val="000000" w:themeColor="text1"/>
                <w:lang w:eastAsia="pl-PL"/>
              </w:rPr>
              <w:t xml:space="preserve"> </w:t>
            </w:r>
            <w:r w:rsidR="008F0B83" w:rsidRPr="5DA4011F">
              <w:rPr>
                <w:rStyle w:val="Domylnaczcionkaakapitu1"/>
                <w:color w:val="000000" w:themeColor="text1"/>
                <w:lang w:eastAsia="pl-PL"/>
              </w:rPr>
              <w:t>albo inaczej 3D</w:t>
            </w:r>
            <w:r w:rsidRPr="5DA4011F">
              <w:rPr>
                <w:rStyle w:val="Domylnaczcionkaakapitu1"/>
                <w:color w:val="000000" w:themeColor="text1"/>
                <w:lang w:eastAsia="pl-PL"/>
              </w:rPr>
              <w:t xml:space="preserve"> - Technologia modułowa 3D oznacza elementy przestrzenne w postaci zespolonych przegród pionowych i poziomych wytwarzane w kontrolowanych warunkach w wytwórni (poza </w:t>
            </w:r>
            <w:r w:rsidR="2726D436" w:rsidRPr="5DA4011F">
              <w:rPr>
                <w:rStyle w:val="Domylnaczcionkaakapitu1"/>
                <w:color w:val="000000" w:themeColor="text1"/>
                <w:lang w:eastAsia="pl-PL"/>
              </w:rPr>
              <w:t xml:space="preserve">docelowym </w:t>
            </w:r>
            <w:r w:rsidRPr="5DA4011F">
              <w:rPr>
                <w:rStyle w:val="Domylnaczcionkaakapitu1"/>
                <w:color w:val="000000" w:themeColor="text1"/>
                <w:lang w:eastAsia="pl-PL"/>
              </w:rPr>
              <w:t xml:space="preserve">miejscem budowy) następnie transportowane i łączone na </w:t>
            </w:r>
            <w:r w:rsidR="2726D436" w:rsidRPr="5DA4011F">
              <w:rPr>
                <w:rStyle w:val="Domylnaczcionkaakapitu1"/>
                <w:color w:val="000000" w:themeColor="text1"/>
                <w:lang w:eastAsia="pl-PL"/>
              </w:rPr>
              <w:t>docelowym terenie budowy</w:t>
            </w:r>
            <w:r w:rsidRPr="5DA4011F">
              <w:rPr>
                <w:rStyle w:val="Domylnaczcionkaakapitu1"/>
                <w:color w:val="000000" w:themeColor="text1"/>
                <w:lang w:eastAsia="pl-PL"/>
              </w:rPr>
              <w:t xml:space="preserve">. Stolarka okienna i drzwiowa osadzona w elementach w wytwórni. Zespolenie wytworzonych w wytwórni elementów i uzupełnienie spoin pomiędzy elementami na </w:t>
            </w:r>
            <w:r w:rsidR="2726D436" w:rsidRPr="5DA4011F">
              <w:rPr>
                <w:rStyle w:val="Domylnaczcionkaakapitu1"/>
                <w:color w:val="000000" w:themeColor="text1"/>
                <w:lang w:eastAsia="pl-PL"/>
              </w:rPr>
              <w:t>docelowym terenie budowy</w:t>
            </w:r>
            <w:r w:rsidRPr="5DA4011F">
              <w:rPr>
                <w:rStyle w:val="Domylnaczcionkaakapitu1"/>
                <w:color w:val="000000" w:themeColor="text1"/>
                <w:lang w:eastAsia="pl-PL"/>
              </w:rPr>
              <w:t xml:space="preserve">. Dopuszcza się wykończenia zewnętrzne (np. poszycie dachu, powierzchnia elewacji) na </w:t>
            </w:r>
            <w:r w:rsidR="2726D436" w:rsidRPr="5DA4011F">
              <w:rPr>
                <w:rStyle w:val="Domylnaczcionkaakapitu1"/>
                <w:color w:val="000000" w:themeColor="text1"/>
                <w:lang w:eastAsia="pl-PL"/>
              </w:rPr>
              <w:t>docelowym terenie budowy</w:t>
            </w:r>
            <w:r w:rsidRPr="5DA4011F">
              <w:rPr>
                <w:rStyle w:val="Domylnaczcionkaakapitu1"/>
                <w:color w:val="000000" w:themeColor="text1"/>
                <w:lang w:eastAsia="pl-PL"/>
              </w:rPr>
              <w:t xml:space="preserve">. Wymagane wyposażenie modułów w wytwórni (poza </w:t>
            </w:r>
            <w:r w:rsidR="2726D436" w:rsidRPr="5DA4011F">
              <w:rPr>
                <w:rStyle w:val="Domylnaczcionkaakapitu1"/>
                <w:color w:val="000000" w:themeColor="text1"/>
                <w:lang w:eastAsia="pl-PL"/>
              </w:rPr>
              <w:t xml:space="preserve">docelowym </w:t>
            </w:r>
            <w:r w:rsidRPr="5DA4011F">
              <w:rPr>
                <w:rStyle w:val="Domylnaczcionkaakapitu1"/>
                <w:color w:val="000000" w:themeColor="text1"/>
                <w:lang w:eastAsia="pl-PL"/>
              </w:rPr>
              <w:t xml:space="preserve">miejscem budowy), w tym: wykończenie podłóg, ścian (malowanie ścian, glazura) i instalacji łazienki i kuchni typu armatura, WC oraz pozostałe elementy (np. kontakty). </w:t>
            </w:r>
            <w:r>
              <w:br/>
            </w:r>
            <w:r w:rsidRPr="5DA4011F">
              <w:rPr>
                <w:rStyle w:val="Domylnaczcionkaakapitu1"/>
                <w:color w:val="000000" w:themeColor="text1"/>
                <w:lang w:eastAsia="pl-PL"/>
              </w:rPr>
              <w:t xml:space="preserve">W przypadku technologii modułowej 3D cała konstrukcja (ściany nośne zewnętrzne, ściany nośne wewnętrzne, ściany działowe, elementy konstrukcji nośnej dachu) wykonana w wytwórni. Szachty i instalacje wykonane w konstrukcji modułu. Łączenie przewodów instalacji pomiędzy modułami wykonane na </w:t>
            </w:r>
            <w:r w:rsidR="2726D436" w:rsidRPr="5DA4011F">
              <w:rPr>
                <w:rStyle w:val="Domylnaczcionkaakapitu1"/>
                <w:color w:val="000000" w:themeColor="text1"/>
                <w:lang w:eastAsia="pl-PL"/>
              </w:rPr>
              <w:t>docelowym terenie budowy</w:t>
            </w:r>
            <w:r w:rsidRPr="5DA4011F">
              <w:rPr>
                <w:rStyle w:val="Domylnaczcionkaakapitu1"/>
                <w:color w:val="000000" w:themeColor="text1"/>
                <w:lang w:eastAsia="pl-PL"/>
              </w:rPr>
              <w:t xml:space="preserve">.  Nie jest wymagane wykonanie izolacji w wytwórni (poza </w:t>
            </w:r>
            <w:r w:rsidR="2726D436" w:rsidRPr="5DA4011F">
              <w:rPr>
                <w:rStyle w:val="Domylnaczcionkaakapitu1"/>
                <w:color w:val="000000" w:themeColor="text1"/>
                <w:lang w:eastAsia="pl-PL"/>
              </w:rPr>
              <w:t xml:space="preserve">docelowym </w:t>
            </w:r>
            <w:r w:rsidRPr="5DA4011F">
              <w:rPr>
                <w:rStyle w:val="Domylnaczcionkaakapitu1"/>
                <w:color w:val="000000" w:themeColor="text1"/>
                <w:lang w:eastAsia="pl-PL"/>
              </w:rPr>
              <w:t>miejscem budowy).</w:t>
            </w:r>
          </w:p>
          <w:p w14:paraId="7F0E8686" w14:textId="634BB7D6" w:rsidR="00834304" w:rsidRDefault="00834304" w:rsidP="009F1B7F">
            <w:pPr>
              <w:pStyle w:val="Normalny1"/>
              <w:spacing w:before="0" w:line="240" w:lineRule="auto"/>
              <w:jc w:val="left"/>
              <w:rPr>
                <w:color w:val="000000"/>
                <w:szCs w:val="20"/>
                <w:lang w:eastAsia="pl-PL"/>
              </w:rPr>
            </w:pPr>
            <w:r>
              <w:rPr>
                <w:color w:val="000000"/>
                <w:szCs w:val="20"/>
                <w:lang w:eastAsia="pl-PL"/>
              </w:rPr>
              <w:t>Wszelkie elementy wystające poza obrys ścian zewnętrznych – balkony, daszki – montować na łącznikach termoizolacyjnych eliminujących zjawisko mostków termicznych na połączeniu elementu z przegrodą.</w:t>
            </w:r>
          </w:p>
        </w:tc>
      </w:tr>
      <w:tr w:rsidR="00037270" w:rsidRPr="00BF3A92" w14:paraId="3DBC4986" w14:textId="77777777" w:rsidTr="77C23D06">
        <w:trPr>
          <w:trHeight w:val="340"/>
        </w:trPr>
        <w:tc>
          <w:tcPr>
            <w:tcW w:w="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37FAAE4D" w14:textId="77777777" w:rsidR="00834304" w:rsidRDefault="00834304" w:rsidP="00F504E7">
            <w:pPr>
              <w:pStyle w:val="Akapitzlist1"/>
              <w:numPr>
                <w:ilvl w:val="0"/>
                <w:numId w:val="12"/>
              </w:numPr>
              <w:spacing w:before="0" w:line="240" w:lineRule="auto"/>
              <w:ind w:left="0" w:firstLine="0"/>
              <w:jc w:val="left"/>
              <w:rPr>
                <w:b/>
                <w:color w:val="000000"/>
                <w:szCs w:val="20"/>
                <w:lang w:eastAsia="pl-PL"/>
              </w:rPr>
            </w:pPr>
          </w:p>
        </w:tc>
        <w:tc>
          <w:tcPr>
            <w:tcW w:w="17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6FDA162" w14:textId="77777777" w:rsidR="00834304" w:rsidRDefault="00834304" w:rsidP="00F504E7">
            <w:pPr>
              <w:pStyle w:val="Normalny1"/>
              <w:spacing w:before="0" w:line="240" w:lineRule="auto"/>
              <w:jc w:val="left"/>
              <w:rPr>
                <w:b/>
                <w:color w:val="000000"/>
                <w:szCs w:val="20"/>
                <w:lang w:eastAsia="pl-PL"/>
              </w:rPr>
            </w:pPr>
            <w:r>
              <w:rPr>
                <w:b/>
                <w:color w:val="000000"/>
                <w:szCs w:val="20"/>
                <w:lang w:eastAsia="pl-PL"/>
              </w:rPr>
              <w:t>Technologia</w:t>
            </w:r>
          </w:p>
        </w:tc>
        <w:tc>
          <w:tcPr>
            <w:tcW w:w="2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B24E52C" w14:textId="77777777" w:rsidR="00834304" w:rsidRDefault="00834304" w:rsidP="00F504E7">
            <w:pPr>
              <w:pStyle w:val="Normalny1"/>
              <w:spacing w:before="0" w:line="240" w:lineRule="auto"/>
              <w:jc w:val="left"/>
              <w:rPr>
                <w:color w:val="000000"/>
                <w:szCs w:val="20"/>
                <w:lang w:eastAsia="pl-PL"/>
              </w:rPr>
            </w:pPr>
            <w:r>
              <w:rPr>
                <w:color w:val="000000"/>
                <w:szCs w:val="20"/>
                <w:lang w:eastAsia="pl-PL"/>
              </w:rPr>
              <w:t>Czas budowy</w:t>
            </w:r>
          </w:p>
        </w:tc>
        <w:tc>
          <w:tcPr>
            <w:tcW w:w="88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178A826" w14:textId="30757505" w:rsidR="00834304" w:rsidRDefault="00834304" w:rsidP="00B306E4">
            <w:pPr>
              <w:pStyle w:val="Normalny1"/>
              <w:spacing w:before="0" w:line="240" w:lineRule="auto"/>
              <w:jc w:val="left"/>
            </w:pPr>
            <w:r w:rsidRPr="5DA4011F">
              <w:rPr>
                <w:rStyle w:val="Domylnaczcionkaakapitu1"/>
                <w:color w:val="000000" w:themeColor="text1"/>
                <w:lang w:eastAsia="pl-PL"/>
              </w:rPr>
              <w:t xml:space="preserve">Wymaga się realizacji wszelkich prac budowlanych dla budynku o wysokości do dwóch kondygnacji </w:t>
            </w:r>
            <w:r w:rsidR="7BC8E4E0" w:rsidRPr="5DA4011F">
              <w:rPr>
                <w:rStyle w:val="Domylnaczcionkaakapitu1"/>
                <w:color w:val="000000" w:themeColor="text1"/>
                <w:lang w:eastAsia="pl-PL"/>
              </w:rPr>
              <w:t>na docelowym terenie budowy w</w:t>
            </w:r>
            <w:r w:rsidRPr="5DA4011F">
              <w:rPr>
                <w:rStyle w:val="Domylnaczcionkaakapitu1"/>
                <w:color w:val="000000" w:themeColor="text1"/>
                <w:lang w:eastAsia="pl-PL"/>
              </w:rPr>
              <w:t xml:space="preserve"> terminie </w:t>
            </w:r>
            <w:r w:rsidR="0A827E7E" w:rsidRPr="5DA4011F">
              <w:rPr>
                <w:rStyle w:val="Domylnaczcionkaakapitu1"/>
                <w:color w:val="000000" w:themeColor="text1"/>
                <w:lang w:eastAsia="pl-PL"/>
              </w:rPr>
              <w:t>3</w:t>
            </w:r>
            <w:r w:rsidRPr="5DA4011F">
              <w:rPr>
                <w:rStyle w:val="Domylnaczcionkaakapitu1"/>
                <w:color w:val="000000" w:themeColor="text1"/>
                <w:lang w:eastAsia="pl-PL"/>
              </w:rPr>
              <w:t xml:space="preserve"> miesi</w:t>
            </w:r>
            <w:r w:rsidR="504B58A8" w:rsidRPr="5DA4011F">
              <w:rPr>
                <w:rStyle w:val="Domylnaczcionkaakapitu1"/>
                <w:color w:val="000000" w:themeColor="text1"/>
                <w:lang w:eastAsia="pl-PL"/>
              </w:rPr>
              <w:t>ące</w:t>
            </w:r>
            <w:r w:rsidR="14BB9BDC" w:rsidRPr="5DA4011F">
              <w:rPr>
                <w:rStyle w:val="Domylnaczcionkaakapitu1"/>
                <w:color w:val="000000" w:themeColor="text1"/>
                <w:lang w:eastAsia="pl-PL"/>
              </w:rPr>
              <w:t xml:space="preserve"> </w:t>
            </w:r>
            <w:r w:rsidRPr="5DA4011F">
              <w:rPr>
                <w:rStyle w:val="Domylnaczcionkaakapitu1"/>
                <w:color w:val="000000" w:themeColor="text1"/>
                <w:lang w:eastAsia="pl-PL"/>
              </w:rPr>
              <w:t xml:space="preserve">w technologii 2D oraz </w:t>
            </w:r>
            <w:r w:rsidR="6596982F" w:rsidRPr="5DA4011F">
              <w:rPr>
                <w:rStyle w:val="Domylnaczcionkaakapitu1"/>
                <w:color w:val="000000" w:themeColor="text1"/>
                <w:lang w:eastAsia="pl-PL"/>
              </w:rPr>
              <w:t>3</w:t>
            </w:r>
            <w:r w:rsidRPr="5DA4011F">
              <w:rPr>
                <w:rStyle w:val="Domylnaczcionkaakapitu1"/>
                <w:color w:val="000000" w:themeColor="text1"/>
                <w:lang w:eastAsia="pl-PL"/>
              </w:rPr>
              <w:t xml:space="preserve"> miesi</w:t>
            </w:r>
            <w:r w:rsidR="35B61F91" w:rsidRPr="5DA4011F">
              <w:rPr>
                <w:rStyle w:val="Domylnaczcionkaakapitu1"/>
                <w:color w:val="000000" w:themeColor="text1"/>
                <w:lang w:eastAsia="pl-PL"/>
              </w:rPr>
              <w:t>ą</w:t>
            </w:r>
            <w:r w:rsidRPr="5DA4011F">
              <w:rPr>
                <w:rStyle w:val="Domylnaczcionkaakapitu1"/>
                <w:color w:val="000000" w:themeColor="text1"/>
                <w:lang w:eastAsia="pl-PL"/>
              </w:rPr>
              <w:t>c</w:t>
            </w:r>
            <w:r w:rsidR="419055A4" w:rsidRPr="5DA4011F">
              <w:rPr>
                <w:rStyle w:val="Domylnaczcionkaakapitu1"/>
                <w:color w:val="000000" w:themeColor="text1"/>
                <w:lang w:eastAsia="pl-PL"/>
              </w:rPr>
              <w:t>e</w:t>
            </w:r>
            <w:r w:rsidRPr="5DA4011F">
              <w:rPr>
                <w:rStyle w:val="Domylnaczcionkaakapitu1"/>
                <w:color w:val="000000" w:themeColor="text1"/>
                <w:lang w:eastAsia="pl-PL"/>
              </w:rPr>
              <w:t xml:space="preserve"> w technologii 3D. Termin realizacji prac budowlanych liczy się od momentu rozpoczęcia wszelkich robót budowlanych (w tym przygotowania placu budowy, robót fundamentowych i budowy urządzeń budowlanych umożliwiających funkcjonowanie budynku zgodnie z przeznaczeniem - w szczególności takich jak przyłącza, zjazdy) do momentu wystąpienia do właściwego organu o wydanie decyzji zezwalającej na użytkowanie w pełni wykończonego obiektu z kompletnym wyposażeniem.</w:t>
            </w:r>
          </w:p>
        </w:tc>
      </w:tr>
      <w:tr w:rsidR="00037270" w:rsidRPr="00BF3A92" w14:paraId="32D7F837" w14:textId="77777777" w:rsidTr="77C23D06">
        <w:trPr>
          <w:trHeight w:val="340"/>
        </w:trPr>
        <w:tc>
          <w:tcPr>
            <w:tcW w:w="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B5D5F66" w14:textId="77777777" w:rsidR="00834304" w:rsidRDefault="00834304" w:rsidP="00F504E7">
            <w:pPr>
              <w:pStyle w:val="Akapitzlist1"/>
              <w:numPr>
                <w:ilvl w:val="0"/>
                <w:numId w:val="12"/>
              </w:numPr>
              <w:spacing w:before="0" w:line="240" w:lineRule="auto"/>
              <w:ind w:left="0" w:firstLine="0"/>
              <w:jc w:val="left"/>
              <w:rPr>
                <w:b/>
                <w:color w:val="000000"/>
                <w:szCs w:val="20"/>
                <w:lang w:eastAsia="pl-PL"/>
              </w:rPr>
            </w:pPr>
          </w:p>
        </w:tc>
        <w:tc>
          <w:tcPr>
            <w:tcW w:w="17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821B9C0" w14:textId="77777777" w:rsidR="00834304" w:rsidRDefault="00834304" w:rsidP="00F504E7">
            <w:pPr>
              <w:pStyle w:val="Normalny1"/>
              <w:spacing w:before="0" w:line="240" w:lineRule="auto"/>
              <w:jc w:val="left"/>
            </w:pPr>
            <w:r>
              <w:rPr>
                <w:b/>
                <w:szCs w:val="20"/>
                <w:lang w:eastAsia="pl-PL"/>
              </w:rPr>
              <w:t>Technologia</w:t>
            </w:r>
          </w:p>
        </w:tc>
        <w:tc>
          <w:tcPr>
            <w:tcW w:w="2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0DFD197" w14:textId="77777777" w:rsidR="00834304" w:rsidRDefault="00834304" w:rsidP="00F504E7">
            <w:pPr>
              <w:pStyle w:val="Normalny1"/>
              <w:spacing w:before="0" w:line="240" w:lineRule="auto"/>
              <w:jc w:val="left"/>
            </w:pPr>
            <w:r>
              <w:rPr>
                <w:bCs/>
                <w:szCs w:val="20"/>
                <w:lang w:eastAsia="pl-PL"/>
              </w:rPr>
              <w:t>Energooszczędność</w:t>
            </w:r>
          </w:p>
        </w:tc>
        <w:tc>
          <w:tcPr>
            <w:tcW w:w="88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A2E66CE" w14:textId="500A4A07" w:rsidR="00834304" w:rsidRDefault="1391E3F7" w:rsidP="00F504E7">
            <w:pPr>
              <w:pStyle w:val="Normalny1"/>
              <w:spacing w:before="0" w:line="240" w:lineRule="auto"/>
              <w:jc w:val="left"/>
            </w:pPr>
            <w:r>
              <w:t xml:space="preserve">Wymaga się, aby elementy budowlane i stolarka otworowa była montowana w sposób szczelny, eliminujący niekontrolowany napływ powietrza zewnętrznego do wnętrza budynku oraz eliminujący </w:t>
            </w:r>
            <w:r>
              <w:lastRenderedPageBreak/>
              <w:t>mostki termiczne zgodnie z wymaganiami temperaturowymi określonymi w Zał. B1 do Wymagań Konkursowych – Bilans energetyczny. Metodyka obliczeń.</w:t>
            </w:r>
          </w:p>
        </w:tc>
      </w:tr>
      <w:tr w:rsidR="00037270" w:rsidRPr="00BF3A92" w14:paraId="09DEE987" w14:textId="77777777" w:rsidTr="77C23D06">
        <w:trPr>
          <w:trHeight w:val="340"/>
        </w:trPr>
        <w:tc>
          <w:tcPr>
            <w:tcW w:w="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25A348B" w14:textId="77777777" w:rsidR="00834304" w:rsidRDefault="00834304" w:rsidP="002D4A32">
            <w:pPr>
              <w:pStyle w:val="Akapitzlist1"/>
              <w:numPr>
                <w:ilvl w:val="0"/>
                <w:numId w:val="12"/>
              </w:numPr>
              <w:spacing w:before="0" w:line="240" w:lineRule="auto"/>
              <w:ind w:left="0" w:firstLine="0"/>
              <w:jc w:val="left"/>
              <w:rPr>
                <w:b/>
                <w:color w:val="000000"/>
                <w:szCs w:val="20"/>
                <w:lang w:eastAsia="pl-PL"/>
              </w:rPr>
            </w:pPr>
          </w:p>
        </w:tc>
        <w:tc>
          <w:tcPr>
            <w:tcW w:w="17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99E74CF" w14:textId="77777777" w:rsidR="00834304" w:rsidRDefault="00834304" w:rsidP="002D4A32">
            <w:pPr>
              <w:pStyle w:val="Normalny1"/>
              <w:spacing w:before="0" w:line="240" w:lineRule="auto"/>
              <w:jc w:val="left"/>
              <w:rPr>
                <w:b/>
                <w:color w:val="000000"/>
                <w:szCs w:val="20"/>
                <w:lang w:eastAsia="pl-PL"/>
              </w:rPr>
            </w:pPr>
            <w:r>
              <w:rPr>
                <w:b/>
                <w:color w:val="000000"/>
                <w:szCs w:val="20"/>
                <w:lang w:eastAsia="pl-PL"/>
              </w:rPr>
              <w:t>Technologia</w:t>
            </w:r>
          </w:p>
        </w:tc>
        <w:tc>
          <w:tcPr>
            <w:tcW w:w="2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EF431DE" w14:textId="77777777" w:rsidR="00834304" w:rsidRDefault="00834304" w:rsidP="002D4A32">
            <w:pPr>
              <w:pStyle w:val="Normalny1"/>
              <w:spacing w:before="0" w:line="240" w:lineRule="auto"/>
              <w:jc w:val="left"/>
              <w:rPr>
                <w:color w:val="000000"/>
                <w:szCs w:val="20"/>
                <w:lang w:eastAsia="pl-PL"/>
              </w:rPr>
            </w:pPr>
            <w:r>
              <w:rPr>
                <w:color w:val="000000"/>
                <w:szCs w:val="20"/>
                <w:lang w:eastAsia="pl-PL"/>
              </w:rPr>
              <w:t>Skalowalność rozwiązań</w:t>
            </w:r>
          </w:p>
        </w:tc>
        <w:tc>
          <w:tcPr>
            <w:tcW w:w="88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929F77B" w14:textId="4BD1096B" w:rsidR="00834304" w:rsidRDefault="00834304" w:rsidP="00F83E27">
            <w:pPr>
              <w:pStyle w:val="Normalny1"/>
              <w:spacing w:before="0" w:line="240" w:lineRule="auto"/>
              <w:jc w:val="left"/>
            </w:pPr>
            <w:r>
              <w:t>Wymaga si</w:t>
            </w:r>
            <w:r w:rsidR="58ED3153">
              <w:t>ę</w:t>
            </w:r>
            <w:r>
              <w:t xml:space="preserve"> aby technologie i rozwiązania</w:t>
            </w:r>
            <w:r w:rsidR="00694D21">
              <w:t xml:space="preserve">, w tym wynikające z Rozwiązania, </w:t>
            </w:r>
            <w:r>
              <w:t xml:space="preserve"> zastosowane przez Wykonawcę w </w:t>
            </w:r>
            <w:r w:rsidR="00063488">
              <w:t>Demonstrator</w:t>
            </w:r>
            <w:r>
              <w:t xml:space="preserve">ze pozwalały osiągać wysokość 2 kondygnacji w technologii 2D i 3D w budynkach realizowanych z wykorzystaniem ww. technologii i rozwiązań. </w:t>
            </w:r>
          </w:p>
        </w:tc>
      </w:tr>
      <w:tr w:rsidR="00037270" w:rsidRPr="00BF3A92" w14:paraId="7E6D630C" w14:textId="77777777" w:rsidTr="77C23D06">
        <w:trPr>
          <w:trHeight w:val="340"/>
        </w:trPr>
        <w:tc>
          <w:tcPr>
            <w:tcW w:w="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61446ECD" w14:textId="77777777" w:rsidR="00834304" w:rsidRDefault="00834304" w:rsidP="007C7045">
            <w:pPr>
              <w:pStyle w:val="Akapitzlist1"/>
              <w:numPr>
                <w:ilvl w:val="0"/>
                <w:numId w:val="12"/>
              </w:numPr>
              <w:spacing w:before="0" w:line="240" w:lineRule="auto"/>
              <w:ind w:left="0" w:firstLine="0"/>
              <w:jc w:val="left"/>
              <w:rPr>
                <w:b/>
                <w:color w:val="000000"/>
                <w:szCs w:val="20"/>
                <w:lang w:eastAsia="pl-PL"/>
              </w:rPr>
            </w:pPr>
          </w:p>
        </w:tc>
        <w:tc>
          <w:tcPr>
            <w:tcW w:w="17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95B944E" w14:textId="2112CBED" w:rsidR="00834304" w:rsidRDefault="00834304" w:rsidP="007C7045">
            <w:pPr>
              <w:pStyle w:val="Normalny1"/>
              <w:spacing w:before="0" w:line="240" w:lineRule="auto"/>
              <w:jc w:val="left"/>
              <w:rPr>
                <w:b/>
                <w:color w:val="000000"/>
                <w:szCs w:val="20"/>
                <w:lang w:eastAsia="pl-PL"/>
              </w:rPr>
            </w:pPr>
            <w:r>
              <w:rPr>
                <w:b/>
                <w:color w:val="000000"/>
                <w:szCs w:val="20"/>
                <w:lang w:eastAsia="pl-PL"/>
              </w:rPr>
              <w:t>Demonstrator</w:t>
            </w:r>
          </w:p>
        </w:tc>
        <w:tc>
          <w:tcPr>
            <w:tcW w:w="2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955220A" w14:textId="6926028F" w:rsidR="00834304" w:rsidRDefault="00834304" w:rsidP="007C7045">
            <w:pPr>
              <w:pStyle w:val="Normalny1"/>
              <w:spacing w:before="0" w:line="240" w:lineRule="auto"/>
              <w:jc w:val="left"/>
              <w:rPr>
                <w:color w:val="000000"/>
                <w:szCs w:val="20"/>
                <w:lang w:eastAsia="pl-PL"/>
              </w:rPr>
            </w:pPr>
            <w:r>
              <w:rPr>
                <w:color w:val="000000"/>
                <w:szCs w:val="20"/>
                <w:lang w:eastAsia="pl-PL"/>
              </w:rPr>
              <w:t>Czas użytkowania</w:t>
            </w:r>
          </w:p>
        </w:tc>
        <w:tc>
          <w:tcPr>
            <w:tcW w:w="88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207D232" w14:textId="5C7A1FEB" w:rsidR="00834304" w:rsidRDefault="00834304" w:rsidP="007C7045">
            <w:pPr>
              <w:pStyle w:val="Normalny1"/>
              <w:spacing w:before="0" w:line="240" w:lineRule="auto"/>
              <w:jc w:val="left"/>
            </w:pPr>
            <w:r>
              <w:t>Wymaga si</w:t>
            </w:r>
            <w:r w:rsidR="1FF1CC93">
              <w:t>ę</w:t>
            </w:r>
            <w:r>
              <w:t xml:space="preserve"> aby czas użytkowania obiektu </w:t>
            </w:r>
            <w:r w:rsidR="19272559">
              <w:t>co najmniej wynosił 30 lat.</w:t>
            </w:r>
          </w:p>
        </w:tc>
      </w:tr>
      <w:tr w:rsidR="00037270" w:rsidRPr="00BF3A92" w14:paraId="1863F54E" w14:textId="77777777" w:rsidTr="77C23D06">
        <w:trPr>
          <w:trHeight w:val="340"/>
        </w:trPr>
        <w:tc>
          <w:tcPr>
            <w:tcW w:w="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47B19D7C" w14:textId="77777777" w:rsidR="00834304" w:rsidRDefault="00834304" w:rsidP="002D4A32">
            <w:pPr>
              <w:pStyle w:val="Akapitzlist1"/>
              <w:numPr>
                <w:ilvl w:val="0"/>
                <w:numId w:val="12"/>
              </w:numPr>
              <w:spacing w:before="0" w:line="240" w:lineRule="auto"/>
              <w:ind w:left="0" w:firstLine="0"/>
              <w:jc w:val="left"/>
              <w:rPr>
                <w:rFonts w:cs="Calibri"/>
                <w:b/>
                <w:bCs/>
                <w:color w:val="000000"/>
                <w:szCs w:val="20"/>
              </w:rPr>
            </w:pPr>
          </w:p>
        </w:tc>
        <w:tc>
          <w:tcPr>
            <w:tcW w:w="17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3F375CB" w14:textId="77777777" w:rsidR="00834304" w:rsidRDefault="00834304" w:rsidP="002D4A32">
            <w:pPr>
              <w:pStyle w:val="Normalny1"/>
              <w:spacing w:before="0" w:line="240" w:lineRule="auto"/>
              <w:jc w:val="left"/>
              <w:rPr>
                <w:b/>
                <w:color w:val="000000"/>
                <w:szCs w:val="20"/>
                <w:lang w:eastAsia="pl-PL"/>
              </w:rPr>
            </w:pPr>
            <w:r>
              <w:rPr>
                <w:b/>
                <w:color w:val="000000"/>
                <w:szCs w:val="20"/>
                <w:lang w:eastAsia="pl-PL"/>
              </w:rPr>
              <w:t>Demonstrator</w:t>
            </w:r>
          </w:p>
        </w:tc>
        <w:tc>
          <w:tcPr>
            <w:tcW w:w="2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DFA94C2" w14:textId="77777777" w:rsidR="00834304" w:rsidRDefault="00834304" w:rsidP="002D4A32">
            <w:pPr>
              <w:pStyle w:val="Normalny1"/>
              <w:spacing w:before="0" w:line="240" w:lineRule="auto"/>
              <w:jc w:val="left"/>
              <w:rPr>
                <w:color w:val="000000"/>
                <w:szCs w:val="20"/>
                <w:lang w:eastAsia="pl-PL"/>
              </w:rPr>
            </w:pPr>
            <w:r>
              <w:rPr>
                <w:color w:val="000000"/>
                <w:szCs w:val="20"/>
                <w:lang w:eastAsia="pl-PL"/>
              </w:rPr>
              <w:t>Forma</w:t>
            </w:r>
          </w:p>
        </w:tc>
        <w:tc>
          <w:tcPr>
            <w:tcW w:w="88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129B02B" w14:textId="77777777" w:rsidR="00834304" w:rsidRDefault="00834304" w:rsidP="002D4A32">
            <w:pPr>
              <w:pStyle w:val="Normalny1"/>
              <w:tabs>
                <w:tab w:val="left" w:pos="720"/>
              </w:tabs>
              <w:spacing w:before="0" w:line="240" w:lineRule="auto"/>
            </w:pPr>
            <w:r>
              <w:rPr>
                <w:rStyle w:val="Domylnaczcionkaakapitu1"/>
                <w:color w:val="000000"/>
                <w:szCs w:val="20"/>
                <w:lang w:eastAsia="pl-PL"/>
              </w:rPr>
              <w:t>Wymaga się osiągnięcia współczynnika kształtu budynku A/V = max 1,25 [m</w:t>
            </w:r>
            <w:r>
              <w:rPr>
                <w:rStyle w:val="Domylnaczcionkaakapitu1"/>
                <w:color w:val="000000"/>
                <w:szCs w:val="20"/>
                <w:vertAlign w:val="superscript"/>
                <w:lang w:eastAsia="pl-PL"/>
              </w:rPr>
              <w:t>-1</w:t>
            </w:r>
            <w:r>
              <w:rPr>
                <w:rStyle w:val="Domylnaczcionkaakapitu1"/>
                <w:color w:val="000000"/>
                <w:szCs w:val="20"/>
                <w:lang w:eastAsia="pl-PL"/>
              </w:rPr>
              <w:t>],</w:t>
            </w:r>
          </w:p>
          <w:p w14:paraId="3758255B" w14:textId="4D193495" w:rsidR="00834304" w:rsidRDefault="00834304" w:rsidP="1F87B4CA">
            <w:pPr>
              <w:pStyle w:val="Normalny1"/>
              <w:tabs>
                <w:tab w:val="left" w:pos="720"/>
              </w:tabs>
              <w:spacing w:before="0" w:line="240" w:lineRule="auto"/>
              <w:rPr>
                <w:color w:val="000000"/>
                <w:lang w:eastAsia="pl-PL"/>
              </w:rPr>
            </w:pPr>
            <w:r w:rsidRPr="5DA4011F">
              <w:rPr>
                <w:color w:val="000000" w:themeColor="text1"/>
                <w:lang w:eastAsia="pl-PL"/>
              </w:rPr>
              <w:t>gdzie: A - pole powierzchni wszystkich przegród, oddzielających część ogrzewaną budynku od powietrza zewnętrznego, gruntu i przyległych pomieszczeń nie ogrzewanych, liczone po obrysie zewnętrznym [</w:t>
            </w:r>
            <w:r w:rsidR="00C37C54" w:rsidRPr="5DA4011F">
              <w:rPr>
                <w:color w:val="000000" w:themeColor="text1"/>
                <w:lang w:eastAsia="pl-PL"/>
              </w:rPr>
              <w:t>m</w:t>
            </w:r>
            <w:r w:rsidR="00C37C54" w:rsidRPr="5DA4011F">
              <w:rPr>
                <w:color w:val="000000" w:themeColor="text1"/>
                <w:vertAlign w:val="superscript"/>
                <w:lang w:eastAsia="pl-PL"/>
              </w:rPr>
              <w:t>2</w:t>
            </w:r>
            <w:r w:rsidRPr="5DA4011F">
              <w:rPr>
                <w:color w:val="000000" w:themeColor="text1"/>
                <w:lang w:eastAsia="pl-PL"/>
              </w:rPr>
              <w:t>],</w:t>
            </w:r>
          </w:p>
          <w:p w14:paraId="4B9DF5B1" w14:textId="21202082" w:rsidR="00834304" w:rsidRDefault="00834304" w:rsidP="002D4A32">
            <w:pPr>
              <w:pStyle w:val="Normalny1"/>
              <w:tabs>
                <w:tab w:val="left" w:pos="720"/>
              </w:tabs>
              <w:spacing w:before="0" w:line="240" w:lineRule="auto"/>
            </w:pPr>
            <w:r>
              <w:rPr>
                <w:rStyle w:val="Domylnaczcionkaakapitu1"/>
                <w:color w:val="000000"/>
                <w:szCs w:val="20"/>
                <w:lang w:eastAsia="pl-PL"/>
              </w:rPr>
              <w:t>V – kubatura ogrzewanej części budynku, pomniejszona o podcienie, balkony, loggie, galerie itp. liczona po obrysie przegród zewnętrznych ogrzewanej części budynku [</w:t>
            </w:r>
            <w:r w:rsidR="00C37C54" w:rsidRPr="00C37C54">
              <w:rPr>
                <w:rStyle w:val="Domylnaczcionkaakapitu1"/>
                <w:color w:val="000000"/>
                <w:szCs w:val="20"/>
                <w:lang w:eastAsia="pl-PL"/>
              </w:rPr>
              <w:t>m</w:t>
            </w:r>
            <w:r w:rsidR="00C37C54" w:rsidRPr="00C37C54">
              <w:rPr>
                <w:rStyle w:val="Domylnaczcionkaakapitu1"/>
                <w:color w:val="000000"/>
                <w:szCs w:val="20"/>
                <w:vertAlign w:val="superscript"/>
                <w:lang w:eastAsia="pl-PL"/>
              </w:rPr>
              <w:t>3</w:t>
            </w:r>
            <w:r>
              <w:rPr>
                <w:rStyle w:val="Domylnaczcionkaakapitu1"/>
                <w:color w:val="000000"/>
                <w:szCs w:val="20"/>
                <w:lang w:eastAsia="pl-PL"/>
              </w:rPr>
              <w:t>]</w:t>
            </w:r>
          </w:p>
        </w:tc>
      </w:tr>
      <w:tr w:rsidR="00037270" w:rsidRPr="00BF3A92" w14:paraId="0E292649" w14:textId="77777777" w:rsidTr="77C23D06">
        <w:trPr>
          <w:trHeight w:val="340"/>
        </w:trPr>
        <w:tc>
          <w:tcPr>
            <w:tcW w:w="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4DC66F73" w14:textId="77777777" w:rsidR="00834304" w:rsidRDefault="00834304" w:rsidP="002D4A32">
            <w:pPr>
              <w:pStyle w:val="Akapitzlist1"/>
              <w:numPr>
                <w:ilvl w:val="0"/>
                <w:numId w:val="12"/>
              </w:numPr>
              <w:spacing w:before="0" w:line="240" w:lineRule="auto"/>
              <w:ind w:left="0" w:firstLine="0"/>
              <w:jc w:val="left"/>
              <w:rPr>
                <w:b/>
                <w:color w:val="000000"/>
                <w:szCs w:val="20"/>
                <w:lang w:eastAsia="pl-PL"/>
              </w:rPr>
            </w:pPr>
          </w:p>
        </w:tc>
        <w:tc>
          <w:tcPr>
            <w:tcW w:w="17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0AE7EDF" w14:textId="77777777" w:rsidR="00834304" w:rsidRDefault="00834304" w:rsidP="002D4A32">
            <w:pPr>
              <w:pStyle w:val="Normalny1"/>
              <w:spacing w:before="0" w:line="240" w:lineRule="auto"/>
              <w:jc w:val="left"/>
              <w:rPr>
                <w:b/>
                <w:color w:val="000000"/>
                <w:szCs w:val="20"/>
                <w:lang w:eastAsia="pl-PL"/>
              </w:rPr>
            </w:pPr>
            <w:r>
              <w:rPr>
                <w:b/>
                <w:color w:val="000000"/>
                <w:szCs w:val="20"/>
                <w:lang w:eastAsia="pl-PL"/>
              </w:rPr>
              <w:t>Demonstrator</w:t>
            </w:r>
          </w:p>
        </w:tc>
        <w:tc>
          <w:tcPr>
            <w:tcW w:w="2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14600A9" w14:textId="77777777" w:rsidR="00834304" w:rsidRDefault="00834304" w:rsidP="002D4A32">
            <w:pPr>
              <w:pStyle w:val="Normalny1"/>
              <w:spacing w:before="0" w:line="240" w:lineRule="auto"/>
              <w:jc w:val="left"/>
              <w:rPr>
                <w:color w:val="000000"/>
                <w:szCs w:val="20"/>
                <w:lang w:eastAsia="pl-PL"/>
              </w:rPr>
            </w:pPr>
            <w:r>
              <w:rPr>
                <w:color w:val="000000"/>
                <w:szCs w:val="20"/>
                <w:lang w:eastAsia="pl-PL"/>
              </w:rPr>
              <w:t>Powierzchnia budynku</w:t>
            </w:r>
          </w:p>
        </w:tc>
        <w:tc>
          <w:tcPr>
            <w:tcW w:w="88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5943076" w14:textId="10C75663" w:rsidR="00834304" w:rsidRDefault="00834304" w:rsidP="002D4A32">
            <w:pPr>
              <w:pStyle w:val="Normalny1"/>
              <w:spacing w:before="0" w:line="240" w:lineRule="auto"/>
              <w:jc w:val="left"/>
            </w:pPr>
            <w:r w:rsidRPr="5DA4011F">
              <w:rPr>
                <w:rStyle w:val="Domylnaczcionkaakapitu1"/>
                <w:color w:val="000000" w:themeColor="text1"/>
                <w:lang w:eastAsia="pl-PL"/>
              </w:rPr>
              <w:t xml:space="preserve">Wymaga się </w:t>
            </w:r>
            <w:r w:rsidRPr="5DA4011F">
              <w:rPr>
                <w:rStyle w:val="Domylnaczcionkaakapitu1"/>
              </w:rPr>
              <w:t>130</w:t>
            </w:r>
            <w:r w:rsidR="35F9D6DB" w:rsidRPr="5DA4011F">
              <w:rPr>
                <w:rStyle w:val="Domylnaczcionkaakapitu1"/>
              </w:rPr>
              <w:t xml:space="preserve"> </w:t>
            </w:r>
            <w:r w:rsidRPr="5DA4011F">
              <w:rPr>
                <w:rStyle w:val="Domylnaczcionkaakapitu1"/>
                <w:color w:val="000000" w:themeColor="text1"/>
                <w:lang w:eastAsia="pl-PL"/>
              </w:rPr>
              <w:t>m</w:t>
            </w:r>
            <w:r w:rsidRPr="5DA4011F">
              <w:rPr>
                <w:rStyle w:val="Domylnaczcionkaakapitu1"/>
                <w:color w:val="000000" w:themeColor="text1"/>
                <w:vertAlign w:val="superscript"/>
                <w:lang w:eastAsia="pl-PL"/>
              </w:rPr>
              <w:t xml:space="preserve">2 </w:t>
            </w:r>
            <w:r w:rsidRPr="5DA4011F">
              <w:rPr>
                <w:rStyle w:val="Domylnaczcionkaakapitu1"/>
                <w:color w:val="000000" w:themeColor="text1"/>
                <w:lang w:eastAsia="pl-PL"/>
              </w:rPr>
              <w:t xml:space="preserve">minimalnej powierzchni całkowitej budynku. Powierzchnie należy </w:t>
            </w:r>
            <w:r w:rsidRPr="5DA4011F">
              <w:rPr>
                <w:rStyle w:val="Domylnaczcionkaakapitu10000000"/>
                <w:color w:val="000000" w:themeColor="text1"/>
                <w:lang w:eastAsia="pl-PL"/>
              </w:rPr>
              <w:t xml:space="preserve">obliczać wg normy PN-ISO 9836:2015-12. </w:t>
            </w:r>
            <w:r w:rsidRPr="5DA4011F">
              <w:rPr>
                <w:rStyle w:val="Domylnaczcionkaakapitu1"/>
                <w:color w:val="000000" w:themeColor="text1"/>
                <w:lang w:eastAsia="pl-PL"/>
              </w:rPr>
              <w:t>Do powierzchni budynku nie jest wliczana powierzchnia wiat zewnętrznych.</w:t>
            </w:r>
          </w:p>
        </w:tc>
      </w:tr>
      <w:tr w:rsidR="00037270" w:rsidRPr="00BF3A92" w14:paraId="6A7EE054" w14:textId="77777777" w:rsidTr="77C23D06">
        <w:trPr>
          <w:trHeight w:val="340"/>
        </w:trPr>
        <w:tc>
          <w:tcPr>
            <w:tcW w:w="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47F33A00" w14:textId="77777777" w:rsidR="00834304" w:rsidRDefault="00834304" w:rsidP="002D4A32">
            <w:pPr>
              <w:pStyle w:val="Akapitzlist1"/>
              <w:numPr>
                <w:ilvl w:val="0"/>
                <w:numId w:val="12"/>
              </w:numPr>
              <w:spacing w:before="0" w:line="240" w:lineRule="auto"/>
              <w:ind w:left="0" w:firstLine="0"/>
              <w:jc w:val="left"/>
              <w:rPr>
                <w:b/>
                <w:color w:val="000000"/>
                <w:szCs w:val="20"/>
                <w:lang w:eastAsia="pl-PL"/>
              </w:rPr>
            </w:pPr>
          </w:p>
        </w:tc>
        <w:tc>
          <w:tcPr>
            <w:tcW w:w="17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904EC10" w14:textId="78017487" w:rsidR="00834304" w:rsidRDefault="00834304" w:rsidP="002D4A32">
            <w:pPr>
              <w:pStyle w:val="Normalny1"/>
              <w:spacing w:before="0" w:line="240" w:lineRule="auto"/>
              <w:jc w:val="left"/>
              <w:rPr>
                <w:b/>
                <w:color w:val="000000"/>
                <w:szCs w:val="20"/>
                <w:lang w:eastAsia="pl-PL"/>
              </w:rPr>
            </w:pPr>
            <w:r>
              <w:rPr>
                <w:b/>
                <w:color w:val="000000"/>
                <w:szCs w:val="20"/>
                <w:lang w:eastAsia="pl-PL"/>
              </w:rPr>
              <w:t>Demonstrator</w:t>
            </w:r>
          </w:p>
        </w:tc>
        <w:tc>
          <w:tcPr>
            <w:tcW w:w="2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CE10864" w14:textId="118A1238" w:rsidR="00834304" w:rsidRDefault="00834304" w:rsidP="002D4A32">
            <w:pPr>
              <w:pStyle w:val="Normalny1"/>
              <w:spacing w:before="0" w:line="240" w:lineRule="auto"/>
              <w:jc w:val="left"/>
              <w:rPr>
                <w:color w:val="000000"/>
                <w:szCs w:val="20"/>
                <w:lang w:eastAsia="pl-PL"/>
              </w:rPr>
            </w:pPr>
            <w:r>
              <w:rPr>
                <w:color w:val="000000"/>
                <w:szCs w:val="20"/>
                <w:lang w:eastAsia="pl-PL"/>
              </w:rPr>
              <w:t>U</w:t>
            </w:r>
            <w:r>
              <w:t>kład funkcjonalny</w:t>
            </w:r>
            <w:r>
              <w:rPr>
                <w:color w:val="000000"/>
                <w:szCs w:val="20"/>
                <w:lang w:eastAsia="pl-PL"/>
              </w:rPr>
              <w:t xml:space="preserve"> budynku</w:t>
            </w:r>
          </w:p>
        </w:tc>
        <w:tc>
          <w:tcPr>
            <w:tcW w:w="88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00BB15B" w14:textId="7489E6DD" w:rsidR="00834304" w:rsidRDefault="00834304" w:rsidP="00FA3063">
            <w:pPr>
              <w:pStyle w:val="Normalny1"/>
              <w:spacing w:before="0" w:line="240" w:lineRule="auto"/>
              <w:jc w:val="left"/>
              <w:rPr>
                <w:rStyle w:val="Domylnaczcionkaakapitu1"/>
                <w:color w:val="000000"/>
                <w:lang w:eastAsia="pl-PL"/>
              </w:rPr>
            </w:pPr>
            <w:r w:rsidRPr="5DA4011F">
              <w:rPr>
                <w:rStyle w:val="Domylnaczcionkaakapitu1"/>
                <w:color w:val="000000" w:themeColor="text1"/>
                <w:lang w:eastAsia="pl-PL"/>
              </w:rPr>
              <w:t>Wymaga się zaprojektowania budynku w taki sposób, aby układ funkcjonalny pozwalał na prowadzenie czteroosobowego gospodarstwa domowego (dwójka dorosłych, dwójka dzieci), w którym istnieje możliwość wydzielenia miejsca do pracy cichej dla dwóch osób (w szczególności wykonywania pracy w trybie zdalnym). Wymaga się wykonania przynajmniej: wydzielonego pomieszczenia higieniczno-sanitarnego wyposażonego w miskę ustępową, umywalkę, natrysk oraz w pralkę; pokoju dziennego o powierzchni min. 20</w:t>
            </w:r>
            <w:r w:rsidR="7031FE99" w:rsidRPr="5DA4011F">
              <w:rPr>
                <w:rStyle w:val="Domylnaczcionkaakapitu1"/>
                <w:color w:val="000000" w:themeColor="text1"/>
                <w:lang w:eastAsia="pl-PL"/>
              </w:rPr>
              <w:t xml:space="preserve"> </w:t>
            </w:r>
            <w:del w:id="54" w:author="Autor">
              <w:r w:rsidR="424FA04A" w:rsidRPr="5DA4011F" w:rsidDel="00FA3063">
                <w:rPr>
                  <w:rStyle w:val="Domylnaczcionkaakapitu1"/>
                  <w:color w:val="000000" w:themeColor="text1"/>
                  <w:lang w:eastAsia="pl-PL"/>
                </w:rPr>
                <w:delText>c</w:delText>
              </w:r>
            </w:del>
            <w:r w:rsidR="00C37C54" w:rsidRPr="5DA4011F">
              <w:rPr>
                <w:rStyle w:val="Domylnaczcionkaakapitu1"/>
                <w:color w:val="000000" w:themeColor="text1"/>
                <w:lang w:eastAsia="pl-PL"/>
              </w:rPr>
              <w:t>m</w:t>
            </w:r>
            <w:r w:rsidR="00C37C54" w:rsidRPr="5DA4011F">
              <w:rPr>
                <w:rStyle w:val="Domylnaczcionkaakapitu1"/>
                <w:color w:val="000000" w:themeColor="text1"/>
                <w:vertAlign w:val="superscript"/>
                <w:lang w:eastAsia="pl-PL"/>
              </w:rPr>
              <w:t>2</w:t>
            </w:r>
            <w:r w:rsidRPr="5DA4011F">
              <w:rPr>
                <w:rStyle w:val="Domylnaczcionkaakapitu1"/>
                <w:color w:val="000000" w:themeColor="text1"/>
                <w:lang w:eastAsia="pl-PL"/>
              </w:rPr>
              <w:t>; kuchni lub aneksu kuchennego z oknem, połączonego z pokojem dziennym; dwóch oddzielnych pokoi mieszkalnych jednoosobowych i jednego pokoju mieszkalnego dwuosobowego. W budynku należy wydzielić dodatkową toaletę.</w:t>
            </w:r>
          </w:p>
        </w:tc>
      </w:tr>
      <w:tr w:rsidR="00037270" w:rsidRPr="00BF3A92" w14:paraId="0BDC7078" w14:textId="77777777" w:rsidTr="77C23D06">
        <w:trPr>
          <w:trHeight w:val="340"/>
        </w:trPr>
        <w:tc>
          <w:tcPr>
            <w:tcW w:w="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5BAE767D" w14:textId="77777777" w:rsidR="00834304" w:rsidRDefault="00834304" w:rsidP="002D4A32">
            <w:pPr>
              <w:pStyle w:val="Akapitzlist1"/>
              <w:numPr>
                <w:ilvl w:val="0"/>
                <w:numId w:val="12"/>
              </w:numPr>
              <w:spacing w:before="0" w:line="240" w:lineRule="auto"/>
              <w:ind w:left="0" w:firstLine="0"/>
              <w:jc w:val="left"/>
              <w:rPr>
                <w:b/>
                <w:color w:val="000000"/>
                <w:szCs w:val="20"/>
                <w:lang w:eastAsia="pl-PL"/>
              </w:rPr>
            </w:pPr>
          </w:p>
        </w:tc>
        <w:tc>
          <w:tcPr>
            <w:tcW w:w="17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F048D8C" w14:textId="77777777" w:rsidR="00834304" w:rsidRDefault="00834304" w:rsidP="002D4A32">
            <w:pPr>
              <w:pStyle w:val="Normalny1"/>
              <w:spacing w:before="0" w:line="240" w:lineRule="auto"/>
              <w:jc w:val="left"/>
              <w:rPr>
                <w:b/>
                <w:color w:val="000000"/>
                <w:szCs w:val="20"/>
                <w:lang w:eastAsia="pl-PL"/>
              </w:rPr>
            </w:pPr>
            <w:r>
              <w:rPr>
                <w:b/>
                <w:color w:val="000000"/>
                <w:szCs w:val="20"/>
                <w:lang w:eastAsia="pl-PL"/>
              </w:rPr>
              <w:t>Demonstrator</w:t>
            </w:r>
          </w:p>
        </w:tc>
        <w:tc>
          <w:tcPr>
            <w:tcW w:w="2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CB72286" w14:textId="77777777" w:rsidR="00834304" w:rsidRDefault="00834304" w:rsidP="002D4A32">
            <w:pPr>
              <w:pStyle w:val="Normalny1"/>
              <w:spacing w:before="0" w:line="240" w:lineRule="auto"/>
              <w:jc w:val="left"/>
              <w:rPr>
                <w:color w:val="000000"/>
                <w:szCs w:val="20"/>
                <w:lang w:eastAsia="pl-PL"/>
              </w:rPr>
            </w:pPr>
            <w:r>
              <w:rPr>
                <w:color w:val="000000"/>
                <w:szCs w:val="20"/>
                <w:lang w:eastAsia="pl-PL"/>
              </w:rPr>
              <w:t>Kondygnacje</w:t>
            </w:r>
          </w:p>
        </w:tc>
        <w:tc>
          <w:tcPr>
            <w:tcW w:w="88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8B479C0" w14:textId="120AFE56" w:rsidR="00834304" w:rsidRDefault="00834304" w:rsidP="002D4A32">
            <w:pPr>
              <w:pStyle w:val="Normalny1"/>
              <w:spacing w:before="0" w:line="240" w:lineRule="auto"/>
              <w:jc w:val="left"/>
            </w:pPr>
            <w:r w:rsidRPr="5DA4011F">
              <w:rPr>
                <w:rStyle w:val="Domylnaczcionkaakapitu1"/>
                <w:lang w:eastAsia="pl-PL"/>
              </w:rPr>
              <w:t>Wymaga się nie mniej niż 1 kondygnacj</w:t>
            </w:r>
            <w:r w:rsidR="5367B3CC" w:rsidRPr="5DA4011F">
              <w:rPr>
                <w:rStyle w:val="Domylnaczcionkaakapitu1"/>
                <w:lang w:eastAsia="pl-PL"/>
              </w:rPr>
              <w:t xml:space="preserve">i </w:t>
            </w:r>
            <w:r w:rsidRPr="5DA4011F">
              <w:rPr>
                <w:rStyle w:val="Domylnaczcionkaakapitu1"/>
                <w:lang w:eastAsia="pl-PL"/>
              </w:rPr>
              <w:t>nadziemne</w:t>
            </w:r>
            <w:r w:rsidR="060FF0DB" w:rsidRPr="5DA4011F">
              <w:rPr>
                <w:rStyle w:val="Domylnaczcionkaakapitu1"/>
                <w:lang w:eastAsia="pl-PL"/>
              </w:rPr>
              <w:t>j</w:t>
            </w:r>
            <w:r w:rsidRPr="5DA4011F">
              <w:rPr>
                <w:rStyle w:val="Domylnaczcionkaakapitu1"/>
                <w:lang w:eastAsia="pl-PL"/>
              </w:rPr>
              <w:t xml:space="preserve">. </w:t>
            </w:r>
          </w:p>
        </w:tc>
      </w:tr>
      <w:tr w:rsidR="00037270" w:rsidRPr="00BF3A92" w14:paraId="6C4918FB" w14:textId="77777777" w:rsidTr="77C23D06">
        <w:trPr>
          <w:trHeight w:val="340"/>
        </w:trPr>
        <w:tc>
          <w:tcPr>
            <w:tcW w:w="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2D3636B" w14:textId="77777777" w:rsidR="00834304" w:rsidRDefault="00834304" w:rsidP="002D4A32">
            <w:pPr>
              <w:pStyle w:val="Akapitzlist1"/>
              <w:numPr>
                <w:ilvl w:val="0"/>
                <w:numId w:val="12"/>
              </w:numPr>
              <w:spacing w:before="0" w:line="240" w:lineRule="auto"/>
              <w:ind w:left="0" w:firstLine="0"/>
              <w:jc w:val="left"/>
              <w:rPr>
                <w:rFonts w:cs="Calibri"/>
                <w:b/>
                <w:bCs/>
                <w:color w:val="000000"/>
                <w:szCs w:val="20"/>
              </w:rPr>
            </w:pPr>
          </w:p>
        </w:tc>
        <w:tc>
          <w:tcPr>
            <w:tcW w:w="17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299BFB6" w14:textId="77777777" w:rsidR="00834304" w:rsidRDefault="00834304" w:rsidP="002D4A32">
            <w:pPr>
              <w:pStyle w:val="Normalny1"/>
              <w:spacing w:before="0" w:line="240" w:lineRule="auto"/>
              <w:jc w:val="left"/>
              <w:rPr>
                <w:b/>
                <w:color w:val="000000"/>
                <w:szCs w:val="20"/>
                <w:lang w:eastAsia="pl-PL"/>
              </w:rPr>
            </w:pPr>
            <w:r>
              <w:rPr>
                <w:b/>
                <w:color w:val="000000"/>
                <w:szCs w:val="20"/>
                <w:lang w:eastAsia="pl-PL"/>
              </w:rPr>
              <w:t>Demonstrator</w:t>
            </w:r>
          </w:p>
        </w:tc>
        <w:tc>
          <w:tcPr>
            <w:tcW w:w="2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F5C79A9" w14:textId="77777777" w:rsidR="00834304" w:rsidRDefault="00834304" w:rsidP="002D4A32">
            <w:pPr>
              <w:pStyle w:val="Normalny1"/>
              <w:spacing w:before="0" w:line="240" w:lineRule="auto"/>
              <w:jc w:val="left"/>
              <w:rPr>
                <w:color w:val="000000"/>
                <w:szCs w:val="20"/>
                <w:lang w:eastAsia="pl-PL"/>
              </w:rPr>
            </w:pPr>
            <w:r>
              <w:rPr>
                <w:color w:val="000000"/>
                <w:szCs w:val="20"/>
                <w:lang w:eastAsia="pl-PL"/>
              </w:rPr>
              <w:t>Wysokość kondygnacji</w:t>
            </w:r>
          </w:p>
        </w:tc>
        <w:tc>
          <w:tcPr>
            <w:tcW w:w="88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9B452B7" w14:textId="336F2C02" w:rsidR="00834304" w:rsidRDefault="00834304" w:rsidP="002D4A32">
            <w:pPr>
              <w:pStyle w:val="Normalny1"/>
              <w:spacing w:before="0" w:line="240" w:lineRule="auto"/>
              <w:jc w:val="left"/>
            </w:pPr>
            <w:r>
              <w:rPr>
                <w:rStyle w:val="Domylnaczcionkaakapitu1"/>
                <w:color w:val="000000"/>
                <w:szCs w:val="20"/>
                <w:lang w:eastAsia="pl-PL"/>
              </w:rPr>
              <w:t xml:space="preserve">Wymaga się w całym budynku minimalnej wysokości kondygnacji 260 cm mierzonej od poziomu wykończonej posadzki do poziomu wykończonego sufitu. </w:t>
            </w:r>
            <w:r>
              <w:t>Dopuszcza się obniżenie wysokości do min. 240 centymetrów w pomieszczeniach komunikacji, łazienkach itp. ze względu na urządzenia i przewody wentylacji.</w:t>
            </w:r>
          </w:p>
        </w:tc>
      </w:tr>
      <w:tr w:rsidR="00037270" w:rsidRPr="00BF3A92" w14:paraId="6F9EC470" w14:textId="77777777" w:rsidTr="77C23D06">
        <w:trPr>
          <w:trHeight w:val="340"/>
        </w:trPr>
        <w:tc>
          <w:tcPr>
            <w:tcW w:w="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4B504DBE" w14:textId="77777777" w:rsidR="00834304" w:rsidRDefault="00834304" w:rsidP="002D4A32">
            <w:pPr>
              <w:pStyle w:val="Akapitzlist1"/>
              <w:numPr>
                <w:ilvl w:val="0"/>
                <w:numId w:val="12"/>
              </w:numPr>
              <w:spacing w:before="0" w:line="240" w:lineRule="auto"/>
              <w:ind w:left="0" w:firstLine="0"/>
              <w:jc w:val="left"/>
              <w:rPr>
                <w:b/>
                <w:color w:val="000000"/>
                <w:szCs w:val="20"/>
                <w:lang w:eastAsia="pl-PL"/>
              </w:rPr>
            </w:pPr>
          </w:p>
        </w:tc>
        <w:tc>
          <w:tcPr>
            <w:tcW w:w="17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2C355E7" w14:textId="77777777" w:rsidR="00834304" w:rsidRDefault="00834304" w:rsidP="002D4A32">
            <w:pPr>
              <w:pStyle w:val="Normalny1"/>
              <w:spacing w:before="0" w:line="240" w:lineRule="auto"/>
              <w:jc w:val="left"/>
              <w:rPr>
                <w:b/>
                <w:color w:val="000000"/>
                <w:szCs w:val="20"/>
                <w:lang w:eastAsia="pl-PL"/>
              </w:rPr>
            </w:pPr>
            <w:r>
              <w:rPr>
                <w:b/>
                <w:color w:val="000000"/>
                <w:szCs w:val="20"/>
                <w:lang w:eastAsia="pl-PL"/>
              </w:rPr>
              <w:t>Demonstrator</w:t>
            </w:r>
          </w:p>
        </w:tc>
        <w:tc>
          <w:tcPr>
            <w:tcW w:w="2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AC35DA0" w14:textId="77777777" w:rsidR="00834304" w:rsidRDefault="00834304" w:rsidP="002D4A32">
            <w:pPr>
              <w:pStyle w:val="Normalny1"/>
              <w:spacing w:before="0" w:line="240" w:lineRule="auto"/>
              <w:jc w:val="left"/>
              <w:rPr>
                <w:color w:val="000000"/>
                <w:szCs w:val="20"/>
                <w:lang w:eastAsia="pl-PL"/>
              </w:rPr>
            </w:pPr>
            <w:r>
              <w:rPr>
                <w:color w:val="000000"/>
                <w:szCs w:val="20"/>
                <w:lang w:eastAsia="pl-PL"/>
              </w:rPr>
              <w:t>Ściany</w:t>
            </w:r>
          </w:p>
        </w:tc>
        <w:tc>
          <w:tcPr>
            <w:tcW w:w="88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3EBB3BE" w14:textId="77777777" w:rsidR="00834304" w:rsidRDefault="00834304" w:rsidP="002D4A32">
            <w:pPr>
              <w:pStyle w:val="Normalny1"/>
              <w:spacing w:before="0" w:line="240" w:lineRule="auto"/>
              <w:jc w:val="left"/>
              <w:rPr>
                <w:color w:val="000000"/>
                <w:szCs w:val="20"/>
                <w:lang w:eastAsia="pl-PL"/>
              </w:rPr>
            </w:pPr>
            <w:r>
              <w:rPr>
                <w:color w:val="000000"/>
                <w:szCs w:val="20"/>
                <w:lang w:eastAsia="pl-PL"/>
              </w:rPr>
              <w:t xml:space="preserve">Wymaga się wbudowania wszystkich przegród pionowych, w szczególności ścian działowych. </w:t>
            </w:r>
          </w:p>
        </w:tc>
      </w:tr>
      <w:tr w:rsidR="00037270" w:rsidRPr="00BF3A92" w14:paraId="09E2A458" w14:textId="77777777" w:rsidTr="77C23D06">
        <w:trPr>
          <w:trHeight w:val="340"/>
        </w:trPr>
        <w:tc>
          <w:tcPr>
            <w:tcW w:w="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38E2EC1B" w14:textId="77777777" w:rsidR="00834304" w:rsidRDefault="00834304" w:rsidP="002D4A32">
            <w:pPr>
              <w:pStyle w:val="Akapitzlist1"/>
              <w:numPr>
                <w:ilvl w:val="0"/>
                <w:numId w:val="12"/>
              </w:numPr>
              <w:spacing w:before="0" w:line="240" w:lineRule="auto"/>
              <w:ind w:left="0" w:firstLine="0"/>
              <w:jc w:val="left"/>
              <w:rPr>
                <w:b/>
                <w:color w:val="000000"/>
                <w:szCs w:val="20"/>
                <w:lang w:eastAsia="pl-PL"/>
              </w:rPr>
            </w:pPr>
          </w:p>
        </w:tc>
        <w:tc>
          <w:tcPr>
            <w:tcW w:w="17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488A58A" w14:textId="77777777" w:rsidR="00834304" w:rsidRDefault="00834304" w:rsidP="002D4A32">
            <w:pPr>
              <w:pStyle w:val="Normalny1"/>
              <w:spacing w:before="0" w:line="240" w:lineRule="auto"/>
              <w:jc w:val="left"/>
              <w:rPr>
                <w:b/>
                <w:color w:val="000000"/>
                <w:szCs w:val="20"/>
                <w:lang w:eastAsia="pl-PL"/>
              </w:rPr>
            </w:pPr>
            <w:r>
              <w:rPr>
                <w:b/>
                <w:color w:val="000000"/>
                <w:szCs w:val="20"/>
                <w:lang w:eastAsia="pl-PL"/>
              </w:rPr>
              <w:t>Demonstrator</w:t>
            </w:r>
          </w:p>
        </w:tc>
        <w:tc>
          <w:tcPr>
            <w:tcW w:w="2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943A841" w14:textId="77777777" w:rsidR="00834304" w:rsidRDefault="00834304" w:rsidP="002D4A32">
            <w:pPr>
              <w:pStyle w:val="Normalny1"/>
              <w:spacing w:before="0" w:line="240" w:lineRule="auto"/>
              <w:jc w:val="left"/>
              <w:rPr>
                <w:color w:val="000000"/>
                <w:szCs w:val="20"/>
                <w:lang w:eastAsia="pl-PL"/>
              </w:rPr>
            </w:pPr>
            <w:r>
              <w:rPr>
                <w:color w:val="000000"/>
                <w:szCs w:val="20"/>
                <w:lang w:eastAsia="pl-PL"/>
              </w:rPr>
              <w:t>Stropy</w:t>
            </w:r>
          </w:p>
        </w:tc>
        <w:tc>
          <w:tcPr>
            <w:tcW w:w="88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39A88AC" w14:textId="77777777" w:rsidR="00834304" w:rsidRDefault="00834304" w:rsidP="002D4A32">
            <w:pPr>
              <w:pStyle w:val="Normalny1"/>
              <w:spacing w:before="0" w:line="240" w:lineRule="auto"/>
              <w:jc w:val="left"/>
              <w:rPr>
                <w:color w:val="000000"/>
                <w:szCs w:val="20"/>
                <w:lang w:eastAsia="pl-PL"/>
              </w:rPr>
            </w:pPr>
            <w:r>
              <w:rPr>
                <w:color w:val="000000"/>
                <w:szCs w:val="20"/>
                <w:lang w:eastAsia="pl-PL"/>
              </w:rPr>
              <w:t xml:space="preserve">Wymaga się wbudowania wszystkich przegród poziomych. </w:t>
            </w:r>
          </w:p>
        </w:tc>
      </w:tr>
      <w:tr w:rsidR="00037270" w:rsidRPr="00BF3A92" w14:paraId="1BFF8A26" w14:textId="77777777" w:rsidTr="77C23D06">
        <w:trPr>
          <w:trHeight w:val="340"/>
        </w:trPr>
        <w:tc>
          <w:tcPr>
            <w:tcW w:w="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56C77AF7" w14:textId="77777777" w:rsidR="00834304" w:rsidRDefault="00834304" w:rsidP="002D4A32">
            <w:pPr>
              <w:pStyle w:val="Akapitzlist1"/>
              <w:numPr>
                <w:ilvl w:val="0"/>
                <w:numId w:val="12"/>
              </w:numPr>
              <w:spacing w:before="0" w:line="240" w:lineRule="auto"/>
              <w:ind w:left="0" w:firstLine="0"/>
              <w:jc w:val="left"/>
              <w:rPr>
                <w:b/>
                <w:color w:val="000000"/>
                <w:szCs w:val="20"/>
                <w:lang w:eastAsia="pl-PL"/>
              </w:rPr>
            </w:pPr>
          </w:p>
        </w:tc>
        <w:tc>
          <w:tcPr>
            <w:tcW w:w="17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DC53C02" w14:textId="77777777" w:rsidR="00834304" w:rsidRDefault="00834304" w:rsidP="002D4A32">
            <w:pPr>
              <w:pStyle w:val="Normalny1"/>
              <w:spacing w:before="0" w:line="240" w:lineRule="auto"/>
              <w:jc w:val="left"/>
              <w:rPr>
                <w:b/>
                <w:color w:val="000000"/>
                <w:szCs w:val="20"/>
                <w:lang w:eastAsia="pl-PL"/>
              </w:rPr>
            </w:pPr>
            <w:r>
              <w:rPr>
                <w:b/>
                <w:color w:val="000000"/>
                <w:szCs w:val="20"/>
                <w:lang w:eastAsia="pl-PL"/>
              </w:rPr>
              <w:t>Demonstrator</w:t>
            </w:r>
          </w:p>
        </w:tc>
        <w:tc>
          <w:tcPr>
            <w:tcW w:w="2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29BF03E" w14:textId="77777777" w:rsidR="00834304" w:rsidRDefault="00834304" w:rsidP="002D4A32">
            <w:pPr>
              <w:pStyle w:val="Normalny1"/>
              <w:spacing w:before="0" w:line="240" w:lineRule="auto"/>
              <w:jc w:val="left"/>
              <w:rPr>
                <w:color w:val="000000"/>
                <w:szCs w:val="20"/>
                <w:lang w:eastAsia="pl-PL"/>
              </w:rPr>
            </w:pPr>
            <w:r>
              <w:rPr>
                <w:color w:val="000000"/>
                <w:szCs w:val="20"/>
                <w:lang w:eastAsia="pl-PL"/>
              </w:rPr>
              <w:t>Dach</w:t>
            </w:r>
          </w:p>
        </w:tc>
        <w:tc>
          <w:tcPr>
            <w:tcW w:w="88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35C5A5B" w14:textId="5414E634" w:rsidR="00834304" w:rsidRDefault="00834304" w:rsidP="002D4A32">
            <w:pPr>
              <w:pStyle w:val="Normalny1"/>
              <w:spacing w:before="0" w:line="240" w:lineRule="auto"/>
              <w:jc w:val="left"/>
            </w:pPr>
            <w:r w:rsidRPr="5DA4011F">
              <w:rPr>
                <w:rStyle w:val="Domylnaczcionkaakapitu1"/>
                <w:color w:val="000000" w:themeColor="text1"/>
                <w:lang w:eastAsia="pl-PL"/>
              </w:rPr>
              <w:t xml:space="preserve">Wymaga się </w:t>
            </w:r>
            <w:r w:rsidR="00B47E0A" w:rsidRPr="5DA4011F">
              <w:rPr>
                <w:rStyle w:val="Domylnaczcionkaakapitu1"/>
                <w:color w:val="000000" w:themeColor="text1"/>
                <w:lang w:eastAsia="pl-PL"/>
              </w:rPr>
              <w:t>przykrycia</w:t>
            </w:r>
            <w:r w:rsidRPr="5DA4011F">
              <w:rPr>
                <w:rStyle w:val="Domylnaczcionkaakapitu1"/>
                <w:color w:val="000000" w:themeColor="text1"/>
                <w:lang w:eastAsia="pl-PL"/>
              </w:rPr>
              <w:t xml:space="preserve"> w postaci dachu o kształcie dwuspadowym lub płaskim, zgodnym z miejscowym planem zagospodarowania przestrzennego lub warunkami zabudowy, z nachyleniem połaci nie większym niż 45 stopni. Konstrukcja i wykończenie dachu powinny umożliwiać zamontowanie na nim paneli fotowoltaicznych </w:t>
            </w:r>
            <w:r w:rsidR="00A325E6" w:rsidRPr="5DA4011F">
              <w:rPr>
                <w:rStyle w:val="Domylnaczcionkaakapitu1"/>
                <w:color w:val="000000" w:themeColor="text1"/>
                <w:lang w:eastAsia="pl-PL"/>
              </w:rPr>
              <w:t>lub</w:t>
            </w:r>
            <w:r w:rsidRPr="5DA4011F">
              <w:rPr>
                <w:rStyle w:val="Domylnaczcionkaakapitu1"/>
                <w:color w:val="000000" w:themeColor="text1"/>
                <w:lang w:eastAsia="pl-PL"/>
              </w:rPr>
              <w:t xml:space="preserve"> kolektorów słonecznych, a pokrycie uwzględniać kwestie bezpieczeństwa pożarowego związanego z funkcjonowaniem paneli/kolektorów</w:t>
            </w:r>
          </w:p>
        </w:tc>
      </w:tr>
      <w:tr w:rsidR="00037270" w:rsidRPr="00BF3A92" w14:paraId="66A71ABD" w14:textId="77777777" w:rsidTr="77C23D06">
        <w:trPr>
          <w:trHeight w:val="340"/>
        </w:trPr>
        <w:tc>
          <w:tcPr>
            <w:tcW w:w="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356399A4" w14:textId="77777777" w:rsidR="00834304" w:rsidRDefault="00834304" w:rsidP="002D4A32">
            <w:pPr>
              <w:pStyle w:val="Akapitzlist1"/>
              <w:numPr>
                <w:ilvl w:val="0"/>
                <w:numId w:val="12"/>
              </w:numPr>
              <w:spacing w:before="0" w:line="240" w:lineRule="auto"/>
              <w:ind w:left="0" w:firstLine="0"/>
              <w:jc w:val="left"/>
              <w:rPr>
                <w:b/>
                <w:color w:val="000000"/>
                <w:szCs w:val="20"/>
                <w:lang w:eastAsia="pl-PL"/>
              </w:rPr>
            </w:pPr>
          </w:p>
        </w:tc>
        <w:tc>
          <w:tcPr>
            <w:tcW w:w="17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909E725" w14:textId="77777777" w:rsidR="00834304" w:rsidRDefault="00834304" w:rsidP="002D4A32">
            <w:pPr>
              <w:pStyle w:val="Normalny1"/>
              <w:spacing w:before="0" w:line="240" w:lineRule="auto"/>
              <w:jc w:val="left"/>
              <w:rPr>
                <w:b/>
                <w:color w:val="000000"/>
                <w:szCs w:val="20"/>
                <w:lang w:eastAsia="pl-PL"/>
              </w:rPr>
            </w:pPr>
            <w:r>
              <w:rPr>
                <w:b/>
                <w:color w:val="000000"/>
                <w:szCs w:val="20"/>
                <w:lang w:eastAsia="pl-PL"/>
              </w:rPr>
              <w:t>Demonstrator</w:t>
            </w:r>
          </w:p>
        </w:tc>
        <w:tc>
          <w:tcPr>
            <w:tcW w:w="2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BF5439F" w14:textId="77777777" w:rsidR="00834304" w:rsidRDefault="00834304" w:rsidP="002D4A32">
            <w:pPr>
              <w:pStyle w:val="Normalny1"/>
              <w:spacing w:before="0" w:line="240" w:lineRule="auto"/>
              <w:jc w:val="left"/>
              <w:rPr>
                <w:color w:val="000000"/>
                <w:szCs w:val="20"/>
                <w:lang w:eastAsia="pl-PL"/>
              </w:rPr>
            </w:pPr>
            <w:r>
              <w:rPr>
                <w:color w:val="000000"/>
                <w:szCs w:val="20"/>
                <w:lang w:eastAsia="pl-PL"/>
              </w:rPr>
              <w:t>Rynny i rury spustowe, obróbki blacharskie</w:t>
            </w:r>
          </w:p>
        </w:tc>
        <w:tc>
          <w:tcPr>
            <w:tcW w:w="88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B2FE1B0" w14:textId="77777777" w:rsidR="00834304" w:rsidRDefault="00834304" w:rsidP="002D4A32">
            <w:pPr>
              <w:pStyle w:val="Normalny1"/>
              <w:spacing w:before="0" w:line="240" w:lineRule="auto"/>
              <w:jc w:val="left"/>
            </w:pPr>
            <w:r>
              <w:rPr>
                <w:color w:val="000000"/>
                <w:szCs w:val="20"/>
                <w:lang w:eastAsia="pl-PL"/>
              </w:rPr>
              <w:t>Wymaga się kompletnego orynnowania w postaci rynien i rur spustowych oraz kompletu obróbek blacharskich zapewniających skuteczne odprowadzenie wód opadowych poza budynek. W przypadku podłączenia systemu do zbiornika retencyjnego wymaga się zamontowania koszy i rewizji umożliwiających odseparowanie liści od wody opadowej oraz łatwe czyszczenie rynien i rur spustowych.</w:t>
            </w:r>
          </w:p>
        </w:tc>
      </w:tr>
      <w:tr w:rsidR="00037270" w:rsidRPr="00BF3A92" w14:paraId="018F4BA4" w14:textId="77777777" w:rsidTr="77C23D06">
        <w:trPr>
          <w:trHeight w:val="340"/>
        </w:trPr>
        <w:tc>
          <w:tcPr>
            <w:tcW w:w="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33B9A41F" w14:textId="77777777" w:rsidR="00834304" w:rsidRDefault="00834304" w:rsidP="002D4A32">
            <w:pPr>
              <w:pStyle w:val="Akapitzlist1"/>
              <w:numPr>
                <w:ilvl w:val="0"/>
                <w:numId w:val="12"/>
              </w:numPr>
              <w:spacing w:before="0" w:line="240" w:lineRule="auto"/>
              <w:ind w:left="0" w:firstLine="0"/>
              <w:jc w:val="left"/>
              <w:rPr>
                <w:b/>
                <w:color w:val="000000"/>
                <w:szCs w:val="20"/>
                <w:lang w:eastAsia="pl-PL"/>
              </w:rPr>
            </w:pPr>
          </w:p>
        </w:tc>
        <w:tc>
          <w:tcPr>
            <w:tcW w:w="17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3D9FC78" w14:textId="77777777" w:rsidR="00834304" w:rsidRDefault="00834304" w:rsidP="002D4A32">
            <w:pPr>
              <w:pStyle w:val="Normalny1"/>
              <w:spacing w:before="0" w:line="240" w:lineRule="auto"/>
              <w:jc w:val="left"/>
              <w:rPr>
                <w:b/>
                <w:color w:val="000000"/>
                <w:szCs w:val="20"/>
                <w:lang w:eastAsia="pl-PL"/>
              </w:rPr>
            </w:pPr>
            <w:r>
              <w:rPr>
                <w:b/>
                <w:color w:val="000000"/>
                <w:szCs w:val="20"/>
                <w:lang w:eastAsia="pl-PL"/>
              </w:rPr>
              <w:t>Demonstrator</w:t>
            </w:r>
          </w:p>
        </w:tc>
        <w:tc>
          <w:tcPr>
            <w:tcW w:w="2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0CB7852D" w14:textId="6B774C2B" w:rsidR="00834304" w:rsidRDefault="00834304" w:rsidP="002D4A32">
            <w:pPr>
              <w:pStyle w:val="Normalny1"/>
              <w:spacing w:before="0" w:line="240" w:lineRule="auto"/>
              <w:jc w:val="left"/>
              <w:rPr>
                <w:color w:val="000000"/>
                <w:szCs w:val="20"/>
                <w:lang w:eastAsia="pl-PL"/>
              </w:rPr>
            </w:pPr>
            <w:r>
              <w:rPr>
                <w:color w:val="000000"/>
                <w:szCs w:val="20"/>
                <w:lang w:eastAsia="pl-PL"/>
              </w:rPr>
              <w:t>Taras na gruncie</w:t>
            </w:r>
          </w:p>
        </w:tc>
        <w:tc>
          <w:tcPr>
            <w:tcW w:w="88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8DACBDC" w14:textId="4CEDE927" w:rsidR="00834304" w:rsidRDefault="00834304" w:rsidP="1F87B4CA">
            <w:pPr>
              <w:pStyle w:val="Normalny1"/>
              <w:spacing w:before="0" w:line="240" w:lineRule="auto"/>
              <w:jc w:val="left"/>
              <w:rPr>
                <w:color w:val="000000"/>
                <w:lang w:eastAsia="pl-PL"/>
              </w:rPr>
            </w:pPr>
            <w:r w:rsidRPr="5DA4011F">
              <w:rPr>
                <w:color w:val="000000" w:themeColor="text1"/>
                <w:lang w:eastAsia="pl-PL"/>
              </w:rPr>
              <w:t xml:space="preserve">Wymaga się 6 </w:t>
            </w:r>
            <w:r w:rsidR="00C37C54" w:rsidRPr="5DA4011F">
              <w:rPr>
                <w:color w:val="000000" w:themeColor="text1"/>
                <w:lang w:eastAsia="pl-PL"/>
              </w:rPr>
              <w:t>m</w:t>
            </w:r>
            <w:r w:rsidR="00C37C54" w:rsidRPr="5DA4011F">
              <w:rPr>
                <w:color w:val="000000" w:themeColor="text1"/>
                <w:vertAlign w:val="superscript"/>
                <w:lang w:eastAsia="pl-PL"/>
              </w:rPr>
              <w:t>2</w:t>
            </w:r>
            <w:r w:rsidRPr="5DA4011F">
              <w:rPr>
                <w:color w:val="000000" w:themeColor="text1"/>
                <w:lang w:eastAsia="pl-PL"/>
              </w:rPr>
              <w:t xml:space="preserve"> minimalnej powierzchni tarasu na gruncie o minimalnej szerokości 200</w:t>
            </w:r>
            <w:r w:rsidR="758AFE20" w:rsidRPr="5DA4011F">
              <w:rPr>
                <w:color w:val="000000" w:themeColor="text1"/>
                <w:lang w:eastAsia="pl-PL"/>
              </w:rPr>
              <w:t xml:space="preserve"> </w:t>
            </w:r>
            <w:r w:rsidRPr="5DA4011F">
              <w:rPr>
                <w:color w:val="000000" w:themeColor="text1"/>
                <w:lang w:eastAsia="pl-PL"/>
              </w:rPr>
              <w:t>cm. Wymagane jest zapewnienie wyjścia z budynku na balkon/loggię/taras niezależnie od wejścia głównego.</w:t>
            </w:r>
          </w:p>
          <w:p w14:paraId="777CD34E" w14:textId="22C32D98" w:rsidR="00834304" w:rsidRDefault="00834304" w:rsidP="002D4A32">
            <w:pPr>
              <w:pStyle w:val="Normalny1"/>
              <w:spacing w:before="0" w:line="240" w:lineRule="auto"/>
              <w:jc w:val="left"/>
              <w:rPr>
                <w:color w:val="000000"/>
                <w:szCs w:val="20"/>
                <w:lang w:eastAsia="pl-PL"/>
              </w:rPr>
            </w:pPr>
            <w:r>
              <w:rPr>
                <w:rStyle w:val="Domylnaczcionkaakapitu1"/>
                <w:color w:val="000000"/>
                <w:lang w:eastAsia="pl-PL"/>
              </w:rPr>
              <w:t>Należy zapewnić oświetlenie zapewniające bezpieczne użytkowanie tej przestrzeni.</w:t>
            </w:r>
          </w:p>
        </w:tc>
      </w:tr>
      <w:tr w:rsidR="00037270" w:rsidRPr="00BF3A92" w14:paraId="73B84845" w14:textId="77777777" w:rsidTr="77C23D06">
        <w:trPr>
          <w:trHeight w:val="340"/>
        </w:trPr>
        <w:tc>
          <w:tcPr>
            <w:tcW w:w="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1558E12" w14:textId="77777777" w:rsidR="00834304" w:rsidRDefault="00834304" w:rsidP="002D4A32">
            <w:pPr>
              <w:pStyle w:val="Akapitzlist1"/>
              <w:numPr>
                <w:ilvl w:val="0"/>
                <w:numId w:val="12"/>
              </w:numPr>
              <w:spacing w:before="0" w:line="240" w:lineRule="auto"/>
              <w:ind w:left="0" w:firstLine="0"/>
              <w:jc w:val="left"/>
              <w:rPr>
                <w:b/>
                <w:color w:val="000000"/>
                <w:szCs w:val="20"/>
                <w:lang w:eastAsia="pl-PL"/>
              </w:rPr>
            </w:pPr>
          </w:p>
        </w:tc>
        <w:tc>
          <w:tcPr>
            <w:tcW w:w="17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A382AEB" w14:textId="77777777" w:rsidR="00834304" w:rsidRDefault="00834304" w:rsidP="002D4A32">
            <w:pPr>
              <w:pStyle w:val="Normalny1"/>
              <w:spacing w:before="0" w:line="240" w:lineRule="auto"/>
              <w:jc w:val="left"/>
              <w:rPr>
                <w:b/>
                <w:color w:val="000000"/>
                <w:szCs w:val="20"/>
                <w:lang w:eastAsia="pl-PL"/>
              </w:rPr>
            </w:pPr>
            <w:r>
              <w:rPr>
                <w:b/>
                <w:color w:val="000000"/>
                <w:szCs w:val="20"/>
                <w:lang w:eastAsia="pl-PL"/>
              </w:rPr>
              <w:t>Demonstrator</w:t>
            </w:r>
          </w:p>
        </w:tc>
        <w:tc>
          <w:tcPr>
            <w:tcW w:w="2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57D371C8" w14:textId="77777777" w:rsidR="00834304" w:rsidRDefault="00834304" w:rsidP="002D4A32">
            <w:pPr>
              <w:pStyle w:val="Normalny1"/>
              <w:spacing w:before="0" w:line="240" w:lineRule="auto"/>
              <w:jc w:val="left"/>
              <w:rPr>
                <w:color w:val="000000"/>
                <w:szCs w:val="20"/>
                <w:lang w:eastAsia="pl-PL"/>
              </w:rPr>
            </w:pPr>
            <w:r>
              <w:rPr>
                <w:color w:val="000000"/>
                <w:szCs w:val="20"/>
                <w:lang w:eastAsia="pl-PL"/>
              </w:rPr>
              <w:t>Drzwi wejściowe do budynku</w:t>
            </w:r>
          </w:p>
        </w:tc>
        <w:tc>
          <w:tcPr>
            <w:tcW w:w="88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5C0DB99" w14:textId="68D35E17" w:rsidR="00834304" w:rsidRDefault="00834304" w:rsidP="002D4A32">
            <w:pPr>
              <w:pStyle w:val="Normalny1"/>
              <w:spacing w:before="0" w:line="240" w:lineRule="auto"/>
              <w:jc w:val="left"/>
              <w:rPr>
                <w:color w:val="000000"/>
                <w:szCs w:val="20"/>
                <w:lang w:eastAsia="pl-PL"/>
              </w:rPr>
            </w:pPr>
            <w:r>
              <w:rPr>
                <w:color w:val="000000"/>
                <w:szCs w:val="20"/>
                <w:lang w:eastAsia="pl-PL"/>
              </w:rPr>
              <w:t xml:space="preserve">Wymaga się drzwi wejściowe do budynku </w:t>
            </w:r>
            <w:r>
              <w:rPr>
                <w:color w:val="000000"/>
                <w:szCs w:val="20"/>
                <w:lang w:eastAsia="pl-PL"/>
              </w:rPr>
              <w:br/>
              <w:t>Drzwi jednoskrzydłowe; drzwi w 3 klasie odporności na włamanie (PN-EN 1627:2012P; wizjer szerokokątny, zamek atestowany</w:t>
            </w:r>
            <w:r>
              <w:rPr>
                <w:color w:val="000000"/>
                <w:szCs w:val="20"/>
                <w:lang w:eastAsia="pl-PL"/>
              </w:rPr>
              <w:br/>
              <w:t>Wymaga się możliwości zdalnego otwarcia zamka + powiadomienie o próbie otwarcia drzwi (sms)</w:t>
            </w:r>
            <w:r>
              <w:rPr>
                <w:color w:val="000000"/>
                <w:szCs w:val="20"/>
                <w:lang w:eastAsia="pl-PL"/>
              </w:rPr>
              <w:br/>
              <w:t>oraz Ud= &lt; 1,3 W/(</w:t>
            </w:r>
            <w:r w:rsidR="00C37C54" w:rsidRPr="00C37C54">
              <w:rPr>
                <w:color w:val="000000"/>
                <w:szCs w:val="20"/>
                <w:lang w:eastAsia="pl-PL"/>
              </w:rPr>
              <w:t>m</w:t>
            </w:r>
            <w:r w:rsidR="00C37C54" w:rsidRPr="00C37C54">
              <w:rPr>
                <w:color w:val="000000"/>
                <w:szCs w:val="20"/>
                <w:vertAlign w:val="superscript"/>
                <w:lang w:eastAsia="pl-PL"/>
              </w:rPr>
              <w:t>2</w:t>
            </w:r>
            <w:r>
              <w:rPr>
                <w:color w:val="000000"/>
                <w:szCs w:val="20"/>
                <w:lang w:eastAsia="pl-PL"/>
              </w:rPr>
              <w:t xml:space="preserve">*K) </w:t>
            </w:r>
            <w:r>
              <w:rPr>
                <w:color w:val="000000"/>
                <w:szCs w:val="20"/>
                <w:lang w:eastAsia="pl-PL"/>
              </w:rPr>
              <w:br/>
              <w:t>Rw = &gt; 30 dB</w:t>
            </w:r>
            <w:r>
              <w:rPr>
                <w:color w:val="000000"/>
                <w:szCs w:val="20"/>
                <w:lang w:eastAsia="pl-PL"/>
              </w:rPr>
              <w:br/>
              <w:t>Wymaga się drzwi zgodnie z warunkami użytkowania z normą: PN-EN 1192: 2001 tj:</w:t>
            </w:r>
            <w:r>
              <w:rPr>
                <w:color w:val="000000"/>
                <w:szCs w:val="20"/>
                <w:lang w:eastAsia="pl-PL"/>
              </w:rPr>
              <w:br/>
              <w:t>Klasa 5 lub wyższa (100 000 cykli).</w:t>
            </w:r>
          </w:p>
        </w:tc>
      </w:tr>
      <w:tr w:rsidR="00037270" w:rsidRPr="00BF3A92" w14:paraId="4D7F1E03" w14:textId="77777777" w:rsidTr="77C23D06">
        <w:trPr>
          <w:trHeight w:val="340"/>
        </w:trPr>
        <w:tc>
          <w:tcPr>
            <w:tcW w:w="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FB98688" w14:textId="77777777" w:rsidR="00834304" w:rsidRDefault="00834304" w:rsidP="002D4A32">
            <w:pPr>
              <w:pStyle w:val="Akapitzlist1"/>
              <w:numPr>
                <w:ilvl w:val="0"/>
                <w:numId w:val="12"/>
              </w:numPr>
              <w:spacing w:before="0" w:line="240" w:lineRule="auto"/>
              <w:ind w:left="0" w:firstLine="0"/>
              <w:jc w:val="left"/>
              <w:rPr>
                <w:b/>
                <w:color w:val="000000"/>
                <w:szCs w:val="20"/>
                <w:lang w:eastAsia="pl-PL"/>
              </w:rPr>
            </w:pPr>
          </w:p>
        </w:tc>
        <w:tc>
          <w:tcPr>
            <w:tcW w:w="17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B6B1F32" w14:textId="77777777" w:rsidR="00834304" w:rsidRDefault="00834304" w:rsidP="002D4A32">
            <w:pPr>
              <w:pStyle w:val="Normalny1"/>
              <w:spacing w:before="0" w:line="240" w:lineRule="auto"/>
              <w:jc w:val="left"/>
              <w:rPr>
                <w:b/>
                <w:color w:val="000000"/>
                <w:szCs w:val="20"/>
                <w:lang w:eastAsia="pl-PL"/>
              </w:rPr>
            </w:pPr>
            <w:r>
              <w:rPr>
                <w:b/>
                <w:color w:val="000000"/>
                <w:szCs w:val="20"/>
                <w:lang w:eastAsia="pl-PL"/>
              </w:rPr>
              <w:t>Demonstrator</w:t>
            </w:r>
          </w:p>
        </w:tc>
        <w:tc>
          <w:tcPr>
            <w:tcW w:w="2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27988A85" w14:textId="5230F2D7" w:rsidR="00834304" w:rsidRDefault="00834304" w:rsidP="002D4A32">
            <w:pPr>
              <w:pStyle w:val="Normalny1"/>
              <w:spacing w:before="0" w:line="240" w:lineRule="auto"/>
              <w:jc w:val="left"/>
              <w:rPr>
                <w:color w:val="000000"/>
                <w:szCs w:val="20"/>
                <w:lang w:eastAsia="pl-PL"/>
              </w:rPr>
            </w:pPr>
            <w:r>
              <w:rPr>
                <w:color w:val="000000"/>
                <w:szCs w:val="20"/>
                <w:lang w:eastAsia="pl-PL"/>
              </w:rPr>
              <w:t>Drzwi wewnętrzne</w:t>
            </w:r>
          </w:p>
        </w:tc>
        <w:tc>
          <w:tcPr>
            <w:tcW w:w="88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206E37D" w14:textId="2EAA3282" w:rsidR="00834304" w:rsidRDefault="00834304" w:rsidP="00F76430">
            <w:pPr>
              <w:pStyle w:val="Normalny1"/>
              <w:spacing w:before="0" w:line="240" w:lineRule="auto"/>
              <w:jc w:val="left"/>
              <w:rPr>
                <w:color w:val="000000"/>
                <w:szCs w:val="20"/>
                <w:lang w:eastAsia="pl-PL"/>
              </w:rPr>
            </w:pPr>
            <w:r>
              <w:rPr>
                <w:color w:val="000000"/>
                <w:szCs w:val="20"/>
                <w:lang w:eastAsia="pl-PL"/>
              </w:rPr>
              <w:t>Wymaga się drzwi wewnętrznych jako umożliwiających dostęp do poszczególnych stref budynku</w:t>
            </w:r>
            <w:ins w:id="55" w:author="Autor">
              <w:r w:rsidR="00F76430">
                <w:rPr>
                  <w:color w:val="000000"/>
                  <w:szCs w:val="20"/>
                  <w:lang w:eastAsia="pl-PL"/>
                </w:rPr>
                <w:t>.</w:t>
              </w:r>
            </w:ins>
            <w:r>
              <w:rPr>
                <w:color w:val="000000"/>
                <w:szCs w:val="20"/>
                <w:lang w:eastAsia="pl-PL"/>
              </w:rPr>
              <w:t xml:space="preserve"> </w:t>
            </w:r>
            <w:r>
              <w:rPr>
                <w:color w:val="000000"/>
                <w:szCs w:val="20"/>
                <w:lang w:eastAsia="pl-PL"/>
              </w:rPr>
              <w:br/>
            </w:r>
            <w:del w:id="56" w:author="Autor">
              <w:r w:rsidDel="00F76430">
                <w:rPr>
                  <w:color w:val="000000"/>
                  <w:szCs w:val="20"/>
                  <w:lang w:eastAsia="pl-PL"/>
                </w:rPr>
                <w:delText>Rw = &gt; 30 dB</w:delText>
              </w:r>
            </w:del>
            <w:r>
              <w:rPr>
                <w:color w:val="000000"/>
                <w:szCs w:val="20"/>
                <w:lang w:eastAsia="pl-PL"/>
              </w:rPr>
              <w:br/>
              <w:t>Warunki użytkowania zgodnie z normą: PN-EN 1192: 2001 tj:</w:t>
            </w:r>
            <w:r>
              <w:rPr>
                <w:color w:val="000000"/>
                <w:szCs w:val="20"/>
                <w:lang w:eastAsia="pl-PL"/>
              </w:rPr>
              <w:br/>
              <w:t>Klasa 4 lub wyższa (50 000 cykli).</w:t>
            </w:r>
          </w:p>
        </w:tc>
      </w:tr>
      <w:tr w:rsidR="00037270" w:rsidRPr="00BF3A92" w14:paraId="5FD84D76" w14:textId="77777777" w:rsidTr="77C23D06">
        <w:trPr>
          <w:trHeight w:val="340"/>
        </w:trPr>
        <w:tc>
          <w:tcPr>
            <w:tcW w:w="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0AF2C56" w14:textId="77777777" w:rsidR="00834304" w:rsidRDefault="00834304" w:rsidP="002D4A32">
            <w:pPr>
              <w:pStyle w:val="Akapitzlist1"/>
              <w:numPr>
                <w:ilvl w:val="0"/>
                <w:numId w:val="12"/>
              </w:numPr>
              <w:spacing w:before="0" w:line="240" w:lineRule="auto"/>
              <w:ind w:left="0" w:firstLine="0"/>
              <w:jc w:val="left"/>
              <w:rPr>
                <w:b/>
                <w:color w:val="000000"/>
                <w:szCs w:val="20"/>
                <w:lang w:eastAsia="pl-PL"/>
              </w:rPr>
            </w:pPr>
          </w:p>
        </w:tc>
        <w:tc>
          <w:tcPr>
            <w:tcW w:w="17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B44B183" w14:textId="77777777" w:rsidR="00834304" w:rsidRDefault="00834304" w:rsidP="002D4A32">
            <w:pPr>
              <w:pStyle w:val="Normalny1"/>
              <w:spacing w:before="0" w:line="240" w:lineRule="auto"/>
              <w:jc w:val="left"/>
              <w:rPr>
                <w:b/>
                <w:color w:val="000000"/>
                <w:szCs w:val="20"/>
                <w:lang w:eastAsia="pl-PL"/>
              </w:rPr>
            </w:pPr>
            <w:r>
              <w:rPr>
                <w:b/>
                <w:color w:val="000000"/>
                <w:szCs w:val="20"/>
                <w:lang w:eastAsia="pl-PL"/>
              </w:rPr>
              <w:t>Demonstrator</w:t>
            </w:r>
          </w:p>
        </w:tc>
        <w:tc>
          <w:tcPr>
            <w:tcW w:w="2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155AD95E" w14:textId="77777777" w:rsidR="00834304" w:rsidRDefault="00834304" w:rsidP="002D4A32">
            <w:pPr>
              <w:pStyle w:val="Normalny1"/>
              <w:spacing w:before="0" w:line="240" w:lineRule="auto"/>
              <w:jc w:val="left"/>
              <w:rPr>
                <w:color w:val="000000"/>
                <w:szCs w:val="20"/>
                <w:lang w:eastAsia="pl-PL"/>
              </w:rPr>
            </w:pPr>
            <w:r>
              <w:rPr>
                <w:color w:val="000000"/>
                <w:szCs w:val="20"/>
                <w:lang w:eastAsia="pl-PL"/>
              </w:rPr>
              <w:t>Okna i drzwi balkonowe</w:t>
            </w:r>
          </w:p>
        </w:tc>
        <w:tc>
          <w:tcPr>
            <w:tcW w:w="88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951987B" w14:textId="07CEEF27" w:rsidR="00834304" w:rsidRDefault="00834304" w:rsidP="1F87B4CA">
            <w:pPr>
              <w:pStyle w:val="Normalny1"/>
              <w:spacing w:before="0" w:line="240" w:lineRule="auto"/>
              <w:jc w:val="left"/>
              <w:rPr>
                <w:color w:val="000000"/>
                <w:lang w:eastAsia="pl-PL"/>
              </w:rPr>
            </w:pPr>
            <w:r w:rsidRPr="5DA4011F">
              <w:rPr>
                <w:color w:val="000000" w:themeColor="text1"/>
                <w:lang w:eastAsia="pl-PL"/>
              </w:rPr>
              <w:t>Wymaga się kompletnej stolarki drzwiowej i okiennej z wyposażeniem.</w:t>
            </w:r>
            <w:r>
              <w:br/>
            </w:r>
            <w:r w:rsidRPr="5DA4011F">
              <w:rPr>
                <w:color w:val="000000" w:themeColor="text1"/>
                <w:lang w:eastAsia="pl-PL"/>
              </w:rPr>
              <w:t>Uw ≤ 0,9 W/(</w:t>
            </w:r>
            <w:r w:rsidR="00C37C54" w:rsidRPr="5DA4011F">
              <w:rPr>
                <w:color w:val="000000" w:themeColor="text1"/>
                <w:lang w:eastAsia="pl-PL"/>
              </w:rPr>
              <w:t>m</w:t>
            </w:r>
            <w:r w:rsidR="00C37C54" w:rsidRPr="5DA4011F">
              <w:rPr>
                <w:color w:val="000000" w:themeColor="text1"/>
                <w:vertAlign w:val="superscript"/>
                <w:lang w:eastAsia="pl-PL"/>
              </w:rPr>
              <w:t>2</w:t>
            </w:r>
            <w:r w:rsidRPr="5DA4011F">
              <w:rPr>
                <w:color w:val="000000" w:themeColor="text1"/>
                <w:lang w:eastAsia="pl-PL"/>
              </w:rPr>
              <w:t xml:space="preserve">·K) z uwgl. mostków montażu, g ≥ 50%. </w:t>
            </w:r>
            <w:r>
              <w:br/>
            </w:r>
            <w:r w:rsidRPr="5DA4011F">
              <w:rPr>
                <w:color w:val="000000" w:themeColor="text1"/>
                <w:lang w:eastAsia="pl-PL"/>
              </w:rPr>
              <w:t>Rw = &gt; 30 dB.</w:t>
            </w:r>
          </w:p>
        </w:tc>
      </w:tr>
      <w:tr w:rsidR="00037270" w:rsidRPr="00BF3A92" w14:paraId="3014EBA1" w14:textId="77777777" w:rsidTr="77C23D06">
        <w:trPr>
          <w:trHeight w:val="340"/>
        </w:trPr>
        <w:tc>
          <w:tcPr>
            <w:tcW w:w="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820A41A" w14:textId="77777777" w:rsidR="00834304" w:rsidRDefault="00834304" w:rsidP="002D4A32">
            <w:pPr>
              <w:pStyle w:val="Akapitzlist1"/>
              <w:numPr>
                <w:ilvl w:val="0"/>
                <w:numId w:val="12"/>
              </w:numPr>
              <w:spacing w:before="0" w:line="240" w:lineRule="auto"/>
              <w:ind w:left="0" w:firstLine="0"/>
              <w:jc w:val="left"/>
              <w:rPr>
                <w:b/>
                <w:color w:val="000000"/>
                <w:szCs w:val="20"/>
                <w:lang w:eastAsia="pl-PL"/>
              </w:rPr>
            </w:pPr>
          </w:p>
        </w:tc>
        <w:tc>
          <w:tcPr>
            <w:tcW w:w="17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7443310" w14:textId="77777777" w:rsidR="00834304" w:rsidRDefault="00834304" w:rsidP="002D4A32">
            <w:pPr>
              <w:pStyle w:val="Normalny1"/>
              <w:spacing w:before="0" w:line="240" w:lineRule="auto"/>
              <w:jc w:val="left"/>
              <w:rPr>
                <w:b/>
                <w:color w:val="000000"/>
                <w:szCs w:val="20"/>
                <w:lang w:eastAsia="pl-PL"/>
              </w:rPr>
            </w:pPr>
            <w:r>
              <w:rPr>
                <w:b/>
                <w:color w:val="000000"/>
                <w:szCs w:val="20"/>
                <w:lang w:eastAsia="pl-PL"/>
              </w:rPr>
              <w:t>Demonstrator</w:t>
            </w:r>
          </w:p>
        </w:tc>
        <w:tc>
          <w:tcPr>
            <w:tcW w:w="2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3E67E0CD" w14:textId="77777777" w:rsidR="00834304" w:rsidRDefault="00834304" w:rsidP="002D4A32">
            <w:pPr>
              <w:pStyle w:val="Normalny1"/>
              <w:spacing w:before="0" w:line="240" w:lineRule="auto"/>
              <w:jc w:val="left"/>
              <w:rPr>
                <w:color w:val="000000"/>
                <w:szCs w:val="20"/>
                <w:lang w:eastAsia="pl-PL"/>
              </w:rPr>
            </w:pPr>
            <w:r>
              <w:rPr>
                <w:color w:val="000000"/>
                <w:szCs w:val="20"/>
                <w:lang w:eastAsia="pl-PL"/>
              </w:rPr>
              <w:t>Parapety</w:t>
            </w:r>
          </w:p>
        </w:tc>
        <w:tc>
          <w:tcPr>
            <w:tcW w:w="88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227F935" w14:textId="7CD42A93" w:rsidR="00834304" w:rsidRDefault="00834304" w:rsidP="002D4A32">
            <w:pPr>
              <w:pStyle w:val="Normalny1"/>
              <w:spacing w:before="0" w:line="240" w:lineRule="auto"/>
              <w:jc w:val="left"/>
            </w:pPr>
            <w:r>
              <w:rPr>
                <w:rStyle w:val="Domylnaczcionkaakapitu1"/>
                <w:color w:val="000000"/>
                <w:szCs w:val="20"/>
                <w:lang w:eastAsia="pl-PL"/>
              </w:rPr>
              <w:t>Wymaga się w całym budynku zamontowanych parapetów wewnętrznych w otworach okiennych oraz parapetów zewnętrznych. Parapety zewnętrzne z blachy zabezpieczonej przed korozją i malowanej proszkowo na kolor z palety RAL, odpowiednio kantowanej, wysięg parapetu przed lico elewacji min. 3cm</w:t>
            </w:r>
            <w:r>
              <w:rPr>
                <w:rStyle w:val="Domylnaczcionkaakapitu1"/>
                <w:color w:val="000000"/>
              </w:rPr>
              <w:t>.</w:t>
            </w:r>
          </w:p>
        </w:tc>
      </w:tr>
      <w:tr w:rsidR="00037270" w:rsidRPr="00BF3A92" w14:paraId="395D11EB" w14:textId="77777777" w:rsidTr="77C23D06">
        <w:trPr>
          <w:trHeight w:val="340"/>
        </w:trPr>
        <w:tc>
          <w:tcPr>
            <w:tcW w:w="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DA049D2" w14:textId="77777777" w:rsidR="00834304" w:rsidRDefault="00834304" w:rsidP="002D4A32">
            <w:pPr>
              <w:pStyle w:val="Akapitzlist1"/>
              <w:numPr>
                <w:ilvl w:val="0"/>
                <w:numId w:val="12"/>
              </w:numPr>
              <w:spacing w:before="0" w:line="240" w:lineRule="auto"/>
              <w:ind w:left="0" w:firstLine="0"/>
              <w:jc w:val="left"/>
              <w:rPr>
                <w:b/>
                <w:color w:val="000000"/>
                <w:szCs w:val="20"/>
                <w:lang w:eastAsia="pl-PL"/>
              </w:rPr>
            </w:pPr>
          </w:p>
        </w:tc>
        <w:tc>
          <w:tcPr>
            <w:tcW w:w="17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93CB7F4" w14:textId="77777777" w:rsidR="00834304" w:rsidRDefault="00834304" w:rsidP="002D4A32">
            <w:pPr>
              <w:pStyle w:val="Normalny1"/>
              <w:spacing w:before="0" w:line="240" w:lineRule="auto"/>
              <w:jc w:val="left"/>
              <w:rPr>
                <w:b/>
                <w:color w:val="000000"/>
                <w:szCs w:val="20"/>
                <w:lang w:eastAsia="pl-PL"/>
              </w:rPr>
            </w:pPr>
            <w:r>
              <w:rPr>
                <w:b/>
                <w:color w:val="000000"/>
                <w:szCs w:val="20"/>
                <w:lang w:eastAsia="pl-PL"/>
              </w:rPr>
              <w:t>Demonstrator</w:t>
            </w:r>
          </w:p>
        </w:tc>
        <w:tc>
          <w:tcPr>
            <w:tcW w:w="2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296A1476" w14:textId="77777777" w:rsidR="00834304" w:rsidRDefault="00834304" w:rsidP="002D4A32">
            <w:pPr>
              <w:pStyle w:val="Normalny1"/>
              <w:spacing w:before="0" w:line="240" w:lineRule="auto"/>
              <w:jc w:val="left"/>
              <w:rPr>
                <w:color w:val="000000"/>
                <w:szCs w:val="20"/>
                <w:lang w:eastAsia="pl-PL"/>
              </w:rPr>
            </w:pPr>
            <w:r>
              <w:rPr>
                <w:color w:val="000000"/>
                <w:szCs w:val="20"/>
                <w:lang w:eastAsia="pl-PL"/>
              </w:rPr>
              <w:t>Klamki</w:t>
            </w:r>
          </w:p>
        </w:tc>
        <w:tc>
          <w:tcPr>
            <w:tcW w:w="88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59FC06A" w14:textId="77777777" w:rsidR="00834304" w:rsidRDefault="00834304" w:rsidP="002D4A32">
            <w:pPr>
              <w:pStyle w:val="Normalny1"/>
              <w:spacing w:before="0" w:line="240" w:lineRule="auto"/>
              <w:jc w:val="left"/>
              <w:rPr>
                <w:szCs w:val="20"/>
                <w:lang w:eastAsia="pl-PL"/>
              </w:rPr>
            </w:pPr>
            <w:r>
              <w:rPr>
                <w:szCs w:val="20"/>
                <w:lang w:eastAsia="pl-PL"/>
              </w:rPr>
              <w:t>Wymaga się w całym budynku zamontowanych klamek w drzwiach wraz z tarczami i okuciami spełniającymi aktualną normę określającą wymagania i metody badań okuć budowlanych</w:t>
            </w:r>
            <w:r>
              <w:rPr>
                <w:szCs w:val="20"/>
                <w:lang w:eastAsia="pl-PL"/>
              </w:rPr>
              <w:br/>
              <w:t>Kategoria użytkowania: 2 lub wyższa.</w:t>
            </w:r>
            <w:r>
              <w:rPr>
                <w:szCs w:val="20"/>
                <w:lang w:eastAsia="pl-PL"/>
              </w:rPr>
              <w:br/>
              <w:t>Trwałość: 6 lub wyższa.</w:t>
            </w:r>
            <w:r>
              <w:rPr>
                <w:szCs w:val="20"/>
                <w:lang w:eastAsia="pl-PL"/>
              </w:rPr>
              <w:br/>
              <w:t>Odporność na korozję: 3 lub wyższa.</w:t>
            </w:r>
            <w:r>
              <w:rPr>
                <w:szCs w:val="20"/>
                <w:lang w:eastAsia="pl-PL"/>
              </w:rPr>
              <w:br/>
              <w:t>Okucie obciążone sprężyną. W łazienkach klamki z zamkiem/blokadą.</w:t>
            </w:r>
          </w:p>
        </w:tc>
      </w:tr>
      <w:tr w:rsidR="00037270" w:rsidRPr="00BF3A92" w14:paraId="26AD1A6B" w14:textId="77777777" w:rsidTr="77C23D06">
        <w:trPr>
          <w:trHeight w:val="340"/>
        </w:trPr>
        <w:tc>
          <w:tcPr>
            <w:tcW w:w="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428541E2" w14:textId="77777777" w:rsidR="00834304" w:rsidRDefault="00834304" w:rsidP="002D4A32">
            <w:pPr>
              <w:pStyle w:val="Akapitzlist1"/>
              <w:numPr>
                <w:ilvl w:val="0"/>
                <w:numId w:val="12"/>
              </w:numPr>
              <w:spacing w:before="0" w:line="240" w:lineRule="auto"/>
              <w:ind w:left="0" w:firstLine="0"/>
              <w:jc w:val="left"/>
              <w:rPr>
                <w:b/>
                <w:color w:val="000000"/>
                <w:szCs w:val="20"/>
                <w:lang w:eastAsia="pl-PL"/>
              </w:rPr>
            </w:pPr>
          </w:p>
        </w:tc>
        <w:tc>
          <w:tcPr>
            <w:tcW w:w="17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D3D48F5" w14:textId="77777777" w:rsidR="00834304" w:rsidRDefault="00834304" w:rsidP="002D4A32">
            <w:pPr>
              <w:pStyle w:val="Normalny1"/>
              <w:spacing w:before="0" w:line="240" w:lineRule="auto"/>
              <w:jc w:val="left"/>
              <w:rPr>
                <w:b/>
                <w:color w:val="000000"/>
                <w:szCs w:val="20"/>
                <w:lang w:eastAsia="pl-PL"/>
              </w:rPr>
            </w:pPr>
            <w:r>
              <w:rPr>
                <w:b/>
                <w:color w:val="000000"/>
                <w:szCs w:val="20"/>
                <w:lang w:eastAsia="pl-PL"/>
              </w:rPr>
              <w:t>Demonstrator</w:t>
            </w:r>
          </w:p>
        </w:tc>
        <w:tc>
          <w:tcPr>
            <w:tcW w:w="2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32487EB" w14:textId="77777777" w:rsidR="00834304" w:rsidRDefault="00834304" w:rsidP="002D4A32">
            <w:pPr>
              <w:pStyle w:val="Normalny1"/>
              <w:spacing w:before="0" w:line="240" w:lineRule="auto"/>
              <w:jc w:val="left"/>
              <w:rPr>
                <w:color w:val="000000"/>
                <w:szCs w:val="20"/>
                <w:lang w:eastAsia="pl-PL"/>
              </w:rPr>
            </w:pPr>
            <w:r>
              <w:rPr>
                <w:color w:val="000000"/>
                <w:szCs w:val="20"/>
                <w:lang w:eastAsia="pl-PL"/>
              </w:rPr>
              <w:t>Standard wykończenia</w:t>
            </w:r>
          </w:p>
        </w:tc>
        <w:tc>
          <w:tcPr>
            <w:tcW w:w="88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B7EFC98" w14:textId="0321F928" w:rsidR="00834304" w:rsidRDefault="00834304" w:rsidP="002D4A32">
            <w:pPr>
              <w:pStyle w:val="Normalny1"/>
              <w:spacing w:before="0" w:line="240" w:lineRule="auto"/>
              <w:jc w:val="left"/>
              <w:rPr>
                <w:color w:val="000000"/>
                <w:szCs w:val="20"/>
                <w:lang w:eastAsia="pl-PL"/>
              </w:rPr>
            </w:pPr>
            <w:r>
              <w:rPr>
                <w:color w:val="000000"/>
                <w:szCs w:val="20"/>
                <w:lang w:eastAsia="pl-PL"/>
              </w:rPr>
              <w:t>Wymaga się wykonania wszystkich pomieszczeń w budynku z wykończoną podłogą, pomalowanymi powierzchniami ścian i sufitów, kompletną stolarką lub ślusarką drzwiową i okienną, kompletnymi instalacjami wewnętrznymi oraz urządzeniami budowlanymi zapewniającymi możliwość funkcjonowania budynku zgodnie z przeznaczeniem, a także docelowym zagospodarowaniem terenu.</w:t>
            </w:r>
          </w:p>
        </w:tc>
      </w:tr>
      <w:tr w:rsidR="00037270" w:rsidRPr="00BF3A92" w14:paraId="525472EF" w14:textId="77777777" w:rsidTr="77C23D06">
        <w:trPr>
          <w:trHeight w:val="340"/>
        </w:trPr>
        <w:tc>
          <w:tcPr>
            <w:tcW w:w="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59DB3B62" w14:textId="77777777" w:rsidR="00834304" w:rsidRDefault="00834304" w:rsidP="002D4A32">
            <w:pPr>
              <w:pStyle w:val="Akapitzlist1"/>
              <w:numPr>
                <w:ilvl w:val="0"/>
                <w:numId w:val="12"/>
              </w:numPr>
              <w:spacing w:before="0" w:line="240" w:lineRule="auto"/>
              <w:ind w:left="0" w:firstLine="0"/>
              <w:jc w:val="left"/>
              <w:rPr>
                <w:b/>
                <w:color w:val="000000"/>
                <w:szCs w:val="20"/>
                <w:lang w:eastAsia="pl-PL"/>
              </w:rPr>
            </w:pPr>
          </w:p>
        </w:tc>
        <w:tc>
          <w:tcPr>
            <w:tcW w:w="17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A820780" w14:textId="77777777" w:rsidR="00834304" w:rsidRDefault="00834304" w:rsidP="002D4A32">
            <w:pPr>
              <w:pStyle w:val="Normalny1"/>
              <w:spacing w:before="0" w:line="240" w:lineRule="auto"/>
              <w:jc w:val="left"/>
              <w:rPr>
                <w:b/>
                <w:color w:val="000000"/>
                <w:szCs w:val="20"/>
                <w:lang w:eastAsia="pl-PL"/>
              </w:rPr>
            </w:pPr>
            <w:r>
              <w:rPr>
                <w:b/>
                <w:color w:val="000000"/>
                <w:szCs w:val="20"/>
                <w:lang w:eastAsia="pl-PL"/>
              </w:rPr>
              <w:t>Demonstrator</w:t>
            </w:r>
          </w:p>
        </w:tc>
        <w:tc>
          <w:tcPr>
            <w:tcW w:w="2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79669EBA" w14:textId="77777777" w:rsidR="00834304" w:rsidRDefault="00834304" w:rsidP="002D4A32">
            <w:pPr>
              <w:pStyle w:val="Normalny1"/>
              <w:spacing w:before="0" w:line="240" w:lineRule="auto"/>
              <w:jc w:val="left"/>
              <w:rPr>
                <w:color w:val="000000"/>
                <w:szCs w:val="20"/>
                <w:lang w:eastAsia="pl-PL"/>
              </w:rPr>
            </w:pPr>
            <w:r>
              <w:rPr>
                <w:color w:val="000000"/>
                <w:szCs w:val="20"/>
                <w:lang w:eastAsia="pl-PL"/>
              </w:rPr>
              <w:t>Wykończenie ścian i sufitów</w:t>
            </w:r>
          </w:p>
        </w:tc>
        <w:tc>
          <w:tcPr>
            <w:tcW w:w="88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0E42E9E" w14:textId="77777777" w:rsidR="00834304" w:rsidRDefault="00834304" w:rsidP="002D4A32">
            <w:pPr>
              <w:pStyle w:val="Normalny1"/>
              <w:spacing w:before="0" w:line="240" w:lineRule="auto"/>
              <w:jc w:val="left"/>
            </w:pPr>
            <w:r>
              <w:rPr>
                <w:szCs w:val="20"/>
                <w:lang w:eastAsia="pl-PL"/>
              </w:rPr>
              <w:t xml:space="preserve">Wymaga się wykończenia powierzchni ścian i sufitów w sposób, który umożliwi mycie i usuwanie zabrudzeń - farba: niskoemisyjna z zerową zawartością LZO, pigment do barwieni również z niską zawartością LZO, wysoka odporność na ścieranie i szorowanie na mokro - I klasa wg PN-EN ISO 13300:2003. </w:t>
            </w:r>
            <w:r>
              <w:rPr>
                <w:rStyle w:val="Domylnaczcionkaakapitu1"/>
                <w:szCs w:val="20"/>
                <w:lang w:eastAsia="pl-PL"/>
              </w:rPr>
              <w:t xml:space="preserve">Posadzki i sufity mają być </w:t>
            </w:r>
            <w:r>
              <w:rPr>
                <w:rStyle w:val="Domylnaczcionkaakapitu1"/>
                <w:color w:val="000000"/>
                <w:szCs w:val="20"/>
                <w:lang w:eastAsia="pl-PL"/>
              </w:rPr>
              <w:t>równe i gładkie, zgodnie z aktualnymi normami technicznymi dotyczącymi dopuszczalnych odchyłek wymiarowych.</w:t>
            </w:r>
          </w:p>
        </w:tc>
      </w:tr>
      <w:tr w:rsidR="00037270" w:rsidRPr="00BF3A92" w14:paraId="35C8B354" w14:textId="77777777" w:rsidTr="77C23D06">
        <w:trPr>
          <w:trHeight w:val="340"/>
        </w:trPr>
        <w:tc>
          <w:tcPr>
            <w:tcW w:w="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CCA2D8B" w14:textId="77777777" w:rsidR="00834304" w:rsidRDefault="00834304" w:rsidP="002D4A32">
            <w:pPr>
              <w:pStyle w:val="Akapitzlist1"/>
              <w:numPr>
                <w:ilvl w:val="0"/>
                <w:numId w:val="12"/>
              </w:numPr>
              <w:spacing w:before="0" w:line="240" w:lineRule="auto"/>
              <w:ind w:left="0" w:firstLine="0"/>
              <w:jc w:val="left"/>
              <w:rPr>
                <w:b/>
                <w:color w:val="000000"/>
                <w:szCs w:val="20"/>
                <w:lang w:eastAsia="pl-PL"/>
              </w:rPr>
            </w:pPr>
          </w:p>
        </w:tc>
        <w:tc>
          <w:tcPr>
            <w:tcW w:w="17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341E47E" w14:textId="77777777" w:rsidR="00834304" w:rsidRDefault="00834304" w:rsidP="002D4A32">
            <w:pPr>
              <w:pStyle w:val="Normalny1"/>
              <w:spacing w:before="0" w:line="240" w:lineRule="auto"/>
              <w:jc w:val="left"/>
              <w:rPr>
                <w:b/>
                <w:color w:val="000000"/>
                <w:szCs w:val="20"/>
                <w:lang w:eastAsia="pl-PL"/>
              </w:rPr>
            </w:pPr>
            <w:r>
              <w:rPr>
                <w:b/>
                <w:color w:val="000000"/>
                <w:szCs w:val="20"/>
                <w:lang w:eastAsia="pl-PL"/>
              </w:rPr>
              <w:t>Demonstrator</w:t>
            </w:r>
          </w:p>
        </w:tc>
        <w:tc>
          <w:tcPr>
            <w:tcW w:w="2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51E79C0D" w14:textId="77777777" w:rsidR="00834304" w:rsidRDefault="00834304" w:rsidP="002D4A32">
            <w:pPr>
              <w:pStyle w:val="Normalny1"/>
              <w:spacing w:before="0" w:line="240" w:lineRule="auto"/>
              <w:jc w:val="left"/>
              <w:rPr>
                <w:color w:val="000000"/>
                <w:szCs w:val="20"/>
                <w:lang w:eastAsia="pl-PL"/>
              </w:rPr>
            </w:pPr>
            <w:r>
              <w:rPr>
                <w:color w:val="000000"/>
                <w:szCs w:val="20"/>
                <w:lang w:eastAsia="pl-PL"/>
              </w:rPr>
              <w:t>Wykończenie podłóg</w:t>
            </w:r>
          </w:p>
        </w:tc>
        <w:tc>
          <w:tcPr>
            <w:tcW w:w="88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D5A763D" w14:textId="459BF813" w:rsidR="00834304" w:rsidRPr="00E750B9" w:rsidRDefault="00834304" w:rsidP="000F42AB">
            <w:pPr>
              <w:pStyle w:val="Normalny1"/>
              <w:spacing w:before="0" w:line="240" w:lineRule="auto"/>
              <w:jc w:val="left"/>
              <w:rPr>
                <w:color w:val="000000"/>
                <w:szCs w:val="20"/>
                <w:lang w:eastAsia="pl-PL"/>
              </w:rPr>
            </w:pPr>
            <w:r>
              <w:rPr>
                <w:rStyle w:val="Domylnaczcionkaakapitu1"/>
                <w:color w:val="000000"/>
                <w:szCs w:val="20"/>
                <w:lang w:eastAsia="pl-PL"/>
              </w:rPr>
              <w:t xml:space="preserve">Wymaga się wykończenia wszystkich posadzek wraz z listwami przypodłogowymi, dylatacyjnymi i progami. </w:t>
            </w:r>
            <w:r>
              <w:rPr>
                <w:rStyle w:val="Domylnaczcionkaakapitu1"/>
                <w:color w:val="000000"/>
                <w:lang w:eastAsia="pl-PL"/>
              </w:rPr>
              <w:t xml:space="preserve">Posadzka musi być równa i gładka, zgodnie z aktualnymi normami technicznymi dotyczącymi dopuszczalnych odchyłek wymiarowych. W salonie i sypialniach wymagana </w:t>
            </w:r>
            <w:r>
              <w:t xml:space="preserve">klepka/deska podłogowa lita </w:t>
            </w:r>
            <w:r>
              <w:lastRenderedPageBreak/>
              <w:t>lub warstwowa z wierzchnią warstwa drewna min 4 mm,</w:t>
            </w:r>
            <w:r>
              <w:rPr>
                <w:rStyle w:val="Domylnaczcionkaakapitu1"/>
                <w:color w:val="000000"/>
                <w:lang w:eastAsia="pl-PL"/>
              </w:rPr>
              <w:t xml:space="preserve"> </w:t>
            </w:r>
            <w:r>
              <w:rPr>
                <w:rStyle w:val="Domylnaczcionkaakapitu1"/>
                <w:color w:val="000000"/>
                <w:szCs w:val="20"/>
                <w:lang w:eastAsia="pl-PL"/>
              </w:rPr>
              <w:t>w WC i łazience wymagana posadzka ceramiczna, antypoślizgowa min. R11, w kuchni lub aneksach kuchennych posadzka ceramiczna, antypoślizgowa min. R10.</w:t>
            </w:r>
            <w:ins w:id="57" w:author="Autor">
              <w:r w:rsidR="000F42AB">
                <w:t xml:space="preserve"> </w:t>
              </w:r>
              <w:r w:rsidR="000F42AB">
                <w:rPr>
                  <w:rStyle w:val="Domylnaczcionkaakapitu1"/>
                  <w:color w:val="000000"/>
                  <w:szCs w:val="20"/>
                  <w:lang w:eastAsia="pl-PL"/>
                </w:rPr>
                <w:t>Zamiast posadzek ceramicznych można zastosować wylew</w:t>
              </w:r>
              <w:r w:rsidR="000F42AB" w:rsidRPr="000F42AB">
                <w:rPr>
                  <w:rStyle w:val="Domylnaczcionkaakapitu1"/>
                  <w:color w:val="000000"/>
                  <w:szCs w:val="20"/>
                  <w:lang w:eastAsia="pl-PL"/>
                </w:rPr>
                <w:t>k</w:t>
              </w:r>
              <w:r w:rsidR="000F42AB">
                <w:rPr>
                  <w:rStyle w:val="Domylnaczcionkaakapitu1"/>
                  <w:color w:val="000000"/>
                  <w:szCs w:val="20"/>
                  <w:lang w:eastAsia="pl-PL"/>
                </w:rPr>
                <w:t>i jednorodne.</w:t>
              </w:r>
            </w:ins>
          </w:p>
        </w:tc>
      </w:tr>
      <w:tr w:rsidR="00037270" w:rsidRPr="00BF3A92" w14:paraId="407A4341" w14:textId="77777777" w:rsidTr="77C23D06">
        <w:trPr>
          <w:trHeight w:val="340"/>
        </w:trPr>
        <w:tc>
          <w:tcPr>
            <w:tcW w:w="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6F946020" w14:textId="77777777" w:rsidR="00834304" w:rsidRDefault="00834304" w:rsidP="002D4A32">
            <w:pPr>
              <w:pStyle w:val="Akapitzlist1"/>
              <w:numPr>
                <w:ilvl w:val="0"/>
                <w:numId w:val="12"/>
              </w:numPr>
              <w:spacing w:before="0" w:line="240" w:lineRule="auto"/>
              <w:ind w:left="0" w:firstLine="0"/>
              <w:jc w:val="left"/>
              <w:rPr>
                <w:b/>
                <w:color w:val="000000"/>
                <w:szCs w:val="20"/>
                <w:lang w:eastAsia="pl-PL"/>
              </w:rPr>
            </w:pPr>
          </w:p>
        </w:tc>
        <w:tc>
          <w:tcPr>
            <w:tcW w:w="17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A3897D3" w14:textId="77777777" w:rsidR="00834304" w:rsidRDefault="00834304" w:rsidP="002D4A32">
            <w:pPr>
              <w:pStyle w:val="Normalny1"/>
              <w:spacing w:before="0" w:line="240" w:lineRule="auto"/>
              <w:jc w:val="left"/>
              <w:rPr>
                <w:b/>
                <w:color w:val="000000"/>
                <w:szCs w:val="20"/>
                <w:lang w:eastAsia="pl-PL"/>
              </w:rPr>
            </w:pPr>
            <w:r>
              <w:rPr>
                <w:b/>
                <w:color w:val="000000"/>
                <w:szCs w:val="20"/>
                <w:lang w:eastAsia="pl-PL"/>
              </w:rPr>
              <w:t>Demonstrator</w:t>
            </w:r>
          </w:p>
        </w:tc>
        <w:tc>
          <w:tcPr>
            <w:tcW w:w="2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8253837" w14:textId="490BEDC2" w:rsidR="00834304" w:rsidRDefault="00834304" w:rsidP="5DA4011F">
            <w:pPr>
              <w:pStyle w:val="Normalny1"/>
              <w:spacing w:before="0" w:line="240" w:lineRule="auto"/>
              <w:jc w:val="left"/>
              <w:rPr>
                <w:color w:val="000000"/>
                <w:lang w:eastAsia="pl-PL"/>
              </w:rPr>
            </w:pPr>
            <w:r w:rsidRPr="5DA4011F">
              <w:rPr>
                <w:color w:val="000000" w:themeColor="text1"/>
                <w:lang w:eastAsia="pl-PL"/>
              </w:rPr>
              <w:t xml:space="preserve">Usytuowanie </w:t>
            </w:r>
            <w:r w:rsidR="00063488" w:rsidRPr="5DA4011F">
              <w:rPr>
                <w:color w:val="000000" w:themeColor="text1"/>
                <w:lang w:eastAsia="pl-PL"/>
              </w:rPr>
              <w:t>Demonstrator</w:t>
            </w:r>
            <w:r w:rsidRPr="5DA4011F">
              <w:rPr>
                <w:color w:val="000000" w:themeColor="text1"/>
                <w:lang w:eastAsia="pl-PL"/>
              </w:rPr>
              <w:t>a</w:t>
            </w:r>
          </w:p>
        </w:tc>
        <w:tc>
          <w:tcPr>
            <w:tcW w:w="88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6EA8986" w14:textId="15C25676" w:rsidR="00834304" w:rsidRDefault="00051B57" w:rsidP="002D4A32">
            <w:pPr>
              <w:pStyle w:val="Normalny1"/>
              <w:spacing w:before="0" w:line="240" w:lineRule="auto"/>
              <w:jc w:val="left"/>
              <w:rPr>
                <w:color w:val="000000"/>
                <w:szCs w:val="20"/>
                <w:lang w:eastAsia="pl-PL"/>
              </w:rPr>
            </w:pPr>
            <w:ins w:id="58" w:author="Autor">
              <w:r w:rsidRPr="00051B57">
                <w:rPr>
                  <w:color w:val="000000"/>
                  <w:szCs w:val="20"/>
                  <w:lang w:eastAsia="pl-PL"/>
                </w:rPr>
                <w:t>Wymagane usytuowanie okien w sposób optymalizujący uzyski energii słonecznej w okresie październik - maj oraz zabezpieczające przed nadmiarem energii słonecznej w okresie czerwiec-wrzesień. Dodatkową ochronę zapobiegającą przegrzewaniu pomieszczeń w okresie letnim należy realizować za pomocą na przykład zewnętrznych rolet, odpowiednio kształtowanych zadaszeń</w:t>
              </w:r>
              <w:r>
                <w:rPr>
                  <w:color w:val="000000"/>
                  <w:szCs w:val="20"/>
                  <w:lang w:eastAsia="pl-PL"/>
                </w:rPr>
                <w:t xml:space="preserve">. </w:t>
              </w:r>
            </w:ins>
            <w:del w:id="59" w:author="Autor">
              <w:r w:rsidR="00834304" w:rsidDel="00051B57">
                <w:rPr>
                  <w:color w:val="000000"/>
                  <w:szCs w:val="20"/>
                  <w:lang w:eastAsia="pl-PL"/>
                </w:rPr>
                <w:delText>Wymagane usytuowanie okien w</w:delText>
              </w:r>
              <w:r w:rsidR="00834304" w:rsidDel="00051B57">
                <w:delText xml:space="preserve"> sposób optymalizujący </w:delText>
              </w:r>
              <w:r w:rsidR="00834304" w:rsidDel="00051B57">
                <w:rPr>
                  <w:color w:val="000000"/>
                  <w:szCs w:val="20"/>
                  <w:lang w:eastAsia="pl-PL"/>
                </w:rPr>
                <w:delText xml:space="preserve">uzyski energii słonecznej w okresie październik-maj oraz zabezpieczające przed nadmiarem energii słonecznej w okresie czerwiec-wrzesień. Dodatkową ochronę zapobiegającą przegrzewaniu pomieszczeń w okresie letnim należy realizować </w:delText>
              </w:r>
              <w:r w:rsidR="00834304" w:rsidDel="00051B57">
                <w:rPr>
                  <w:rStyle w:val="Domylnaczcionkaakapitu1"/>
                  <w:color w:val="000000"/>
                  <w:szCs w:val="20"/>
                  <w:lang w:eastAsia="pl-PL"/>
                </w:rPr>
                <w:delText>za pomocą na przykład zewnętrznych rolet, odpowiednio kształtowanych zadaszeń albo poprzez odpowiedni dobór parametrów szkła.</w:delText>
              </w:r>
            </w:del>
          </w:p>
        </w:tc>
      </w:tr>
      <w:tr w:rsidR="00037270" w:rsidRPr="00BF3A92" w14:paraId="284E2C27" w14:textId="77777777" w:rsidTr="77C23D06">
        <w:trPr>
          <w:trHeight w:val="340"/>
        </w:trPr>
        <w:tc>
          <w:tcPr>
            <w:tcW w:w="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D72F041" w14:textId="77777777" w:rsidR="00834304" w:rsidRDefault="00834304" w:rsidP="002D4A32">
            <w:pPr>
              <w:pStyle w:val="Akapitzlist1"/>
              <w:numPr>
                <w:ilvl w:val="0"/>
                <w:numId w:val="12"/>
              </w:numPr>
              <w:spacing w:before="0" w:line="240" w:lineRule="auto"/>
              <w:ind w:left="0" w:firstLine="0"/>
              <w:jc w:val="left"/>
              <w:rPr>
                <w:rFonts w:cs="Calibri"/>
                <w:b/>
                <w:bCs/>
                <w:color w:val="000000"/>
                <w:szCs w:val="20"/>
              </w:rPr>
            </w:pPr>
          </w:p>
        </w:tc>
        <w:tc>
          <w:tcPr>
            <w:tcW w:w="17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D77A6B6" w14:textId="77777777" w:rsidR="00834304" w:rsidRDefault="00834304" w:rsidP="002D4A32">
            <w:pPr>
              <w:pStyle w:val="Normalny1"/>
              <w:spacing w:before="0" w:line="240" w:lineRule="auto"/>
              <w:jc w:val="left"/>
              <w:rPr>
                <w:b/>
                <w:color w:val="000000"/>
                <w:szCs w:val="20"/>
                <w:lang w:eastAsia="pl-PL"/>
              </w:rPr>
            </w:pPr>
            <w:r>
              <w:rPr>
                <w:b/>
                <w:color w:val="000000"/>
                <w:szCs w:val="20"/>
                <w:lang w:eastAsia="pl-PL"/>
              </w:rPr>
              <w:t>Demonstrator</w:t>
            </w:r>
          </w:p>
        </w:tc>
        <w:tc>
          <w:tcPr>
            <w:tcW w:w="2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2435753" w14:textId="77777777" w:rsidR="00834304" w:rsidRDefault="00834304" w:rsidP="002D4A32">
            <w:pPr>
              <w:pStyle w:val="Normalny1"/>
              <w:spacing w:before="0" w:line="240" w:lineRule="auto"/>
              <w:jc w:val="left"/>
            </w:pPr>
            <w:r>
              <w:rPr>
                <w:rStyle w:val="Domylnaczcionkaakapitu1"/>
                <w:color w:val="000000"/>
                <w:lang w:eastAsia="pl-PL"/>
              </w:rPr>
              <w:t>Zgodność z ustawą Prawo budowlane oraz Warunkami Technicznymi</w:t>
            </w:r>
          </w:p>
        </w:tc>
        <w:tc>
          <w:tcPr>
            <w:tcW w:w="88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C7A08BB" w14:textId="5C4AAD7F" w:rsidR="00834304" w:rsidRDefault="00834304" w:rsidP="002D4A32">
            <w:pPr>
              <w:pStyle w:val="Normalny1"/>
              <w:spacing w:before="0" w:line="240" w:lineRule="auto"/>
              <w:jc w:val="left"/>
            </w:pPr>
            <w:r w:rsidRPr="5DA4011F">
              <w:rPr>
                <w:rStyle w:val="Domylnaczcionkaakapitu1"/>
                <w:color w:val="000000" w:themeColor="text1"/>
                <w:lang w:eastAsia="pl-PL"/>
              </w:rPr>
              <w:t xml:space="preserve">Wymagane jest zaprojektowanie i wykonanie </w:t>
            </w:r>
            <w:r w:rsidR="00063488" w:rsidRPr="5DA4011F">
              <w:rPr>
                <w:rStyle w:val="Domylnaczcionkaakapitu1"/>
                <w:color w:val="000000" w:themeColor="text1"/>
                <w:lang w:eastAsia="pl-PL"/>
              </w:rPr>
              <w:t>Demonstrator</w:t>
            </w:r>
            <w:r w:rsidRPr="5DA4011F">
              <w:rPr>
                <w:rStyle w:val="Domylnaczcionkaakapitu1"/>
                <w:color w:val="000000" w:themeColor="text1"/>
                <w:lang w:eastAsia="pl-PL"/>
              </w:rPr>
              <w:t xml:space="preserve">a oraz zagospodarowanie działki zgodnie z obowiązującymi przepisami </w:t>
            </w:r>
            <w:hyperlink r:id="rId10">
              <w:r>
                <w:t xml:space="preserve">ustawy z dnia 7 lipca 1994 r. Prawo budowlane (z późn. zm.) oraz rozporządzenia z dnia 12 kwietnia 2002 r. Ministra Infrastruktury w sprawie warunków technicznych, jakim powinny odpowiadać budynki i ich usytuowanie (z późn. zm., dalej: Warunki Techniczne). Należy zakładać wymagania dotyczące oszczędności energii obowiązujące od stycznia 2021 roku. Wyżej wymienione przepisy są nadrzędne w przypadku rozbieżności z zapisami wymagań określonych w niniejszym </w:t>
              </w:r>
              <w:r w:rsidR="00A50AC1">
                <w:t>Załącznik</w:t>
              </w:r>
              <w:r>
                <w:t>u.</w:t>
              </w:r>
            </w:hyperlink>
          </w:p>
        </w:tc>
      </w:tr>
      <w:tr w:rsidR="00037270" w:rsidRPr="00BF3A92" w14:paraId="5B1B40C5" w14:textId="77777777" w:rsidTr="77C23D06">
        <w:trPr>
          <w:trHeight w:val="340"/>
        </w:trPr>
        <w:tc>
          <w:tcPr>
            <w:tcW w:w="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5A009548" w14:textId="77777777" w:rsidR="00834304" w:rsidRDefault="00834304" w:rsidP="002D4A32">
            <w:pPr>
              <w:pStyle w:val="Akapitzlist1"/>
              <w:numPr>
                <w:ilvl w:val="0"/>
                <w:numId w:val="12"/>
              </w:numPr>
              <w:spacing w:before="0" w:line="240" w:lineRule="auto"/>
              <w:ind w:left="0" w:firstLine="0"/>
              <w:jc w:val="left"/>
              <w:rPr>
                <w:b/>
                <w:color w:val="000000"/>
                <w:szCs w:val="20"/>
                <w:lang w:eastAsia="pl-PL"/>
              </w:rPr>
            </w:pPr>
          </w:p>
        </w:tc>
        <w:tc>
          <w:tcPr>
            <w:tcW w:w="17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36BCA93" w14:textId="77777777" w:rsidR="00834304" w:rsidRDefault="00834304" w:rsidP="002D4A32">
            <w:pPr>
              <w:pStyle w:val="Normalny1"/>
              <w:spacing w:before="0" w:line="240" w:lineRule="auto"/>
              <w:jc w:val="left"/>
              <w:rPr>
                <w:b/>
                <w:color w:val="000000"/>
                <w:szCs w:val="20"/>
                <w:lang w:eastAsia="pl-PL"/>
              </w:rPr>
            </w:pPr>
            <w:r>
              <w:rPr>
                <w:b/>
                <w:color w:val="000000"/>
                <w:szCs w:val="20"/>
                <w:lang w:eastAsia="pl-PL"/>
              </w:rPr>
              <w:t>Instalacje</w:t>
            </w:r>
          </w:p>
        </w:tc>
        <w:tc>
          <w:tcPr>
            <w:tcW w:w="2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394762A3" w14:textId="77777777" w:rsidR="00834304" w:rsidRDefault="00834304" w:rsidP="002D4A32">
            <w:pPr>
              <w:pStyle w:val="Normalny1"/>
              <w:spacing w:before="0" w:line="240" w:lineRule="auto"/>
              <w:jc w:val="left"/>
              <w:rPr>
                <w:color w:val="000000"/>
                <w:szCs w:val="20"/>
                <w:lang w:eastAsia="pl-PL"/>
              </w:rPr>
            </w:pPr>
            <w:r>
              <w:rPr>
                <w:color w:val="000000"/>
                <w:szCs w:val="20"/>
                <w:lang w:eastAsia="pl-PL"/>
              </w:rPr>
              <w:t>Instalacja grzewcza</w:t>
            </w:r>
          </w:p>
        </w:tc>
        <w:tc>
          <w:tcPr>
            <w:tcW w:w="88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29FDD03" w14:textId="343E0686" w:rsidR="00834304" w:rsidRDefault="00834304" w:rsidP="007439D2">
            <w:pPr>
              <w:pStyle w:val="Normalny1"/>
              <w:spacing w:before="0" w:line="240" w:lineRule="auto"/>
              <w:jc w:val="left"/>
            </w:pPr>
            <w:r w:rsidRPr="5DA4011F">
              <w:rPr>
                <w:rStyle w:val="Domylnaczcionkaakapitu1"/>
                <w:lang w:eastAsia="pl-PL"/>
              </w:rPr>
              <w:t xml:space="preserve">Wymaga się urządzeń grzewczych w budynku zapewniających temperatury pomieszczeń zgodnie z rozporządzeniem </w:t>
            </w:r>
            <w:r w:rsidR="1A4E8851" w:rsidRPr="5DA4011F">
              <w:rPr>
                <w:rStyle w:val="Domylnaczcionkaakapitu1"/>
                <w:lang w:eastAsia="pl-PL"/>
              </w:rPr>
              <w:t>M</w:t>
            </w:r>
            <w:r w:rsidRPr="5DA4011F">
              <w:rPr>
                <w:rStyle w:val="Domylnaczcionkaakapitu1"/>
                <w:lang w:eastAsia="pl-PL"/>
              </w:rPr>
              <w:t xml:space="preserve">inistra </w:t>
            </w:r>
            <w:r w:rsidR="4385FCC0" w:rsidRPr="5DA4011F">
              <w:rPr>
                <w:rStyle w:val="Domylnaczcionkaakapitu1"/>
                <w:lang w:eastAsia="pl-PL"/>
              </w:rPr>
              <w:t>I</w:t>
            </w:r>
            <w:r w:rsidRPr="5DA4011F">
              <w:rPr>
                <w:rStyle w:val="Domylnaczcionkaakapitu1"/>
                <w:lang w:eastAsia="pl-PL"/>
              </w:rPr>
              <w:t xml:space="preserve">nfrastruktury i </w:t>
            </w:r>
            <w:r w:rsidR="5390D01F" w:rsidRPr="5DA4011F">
              <w:rPr>
                <w:rStyle w:val="Domylnaczcionkaakapitu1"/>
                <w:lang w:eastAsia="pl-PL"/>
              </w:rPr>
              <w:t>B</w:t>
            </w:r>
            <w:r w:rsidRPr="5DA4011F">
              <w:rPr>
                <w:rStyle w:val="Domylnaczcionkaakapitu1"/>
                <w:lang w:eastAsia="pl-PL"/>
              </w:rPr>
              <w:t>udownictwa z dnia 14 listopada 2017 r. w sprawie warunków technicznych, jakim powinny odpowiadać budynki i ich usytuowanie z późn. Zmianami.</w:t>
            </w:r>
            <w:r w:rsidR="41C33206" w:rsidRPr="5DA4011F">
              <w:rPr>
                <w:rStyle w:val="Domylnaczcionkaakapitu1"/>
                <w:lang w:eastAsia="pl-PL"/>
              </w:rPr>
              <w:t xml:space="preserve"> </w:t>
            </w:r>
            <w:r w:rsidR="41C33206" w:rsidRPr="5DA4011F">
              <w:rPr>
                <w:lang w:eastAsia="pl-PL"/>
              </w:rPr>
              <w:t xml:space="preserve">Wymaga się </w:t>
            </w:r>
            <w:r w:rsidR="41C33206" w:rsidRPr="5DA4011F">
              <w:rPr>
                <w:rStyle w:val="Domylnaczcionkaakapitu10000000"/>
                <w:color w:val="000000" w:themeColor="text1"/>
              </w:rPr>
              <w:t xml:space="preserve">systemu regulacji i nastawy temperatury niezależnego dla wszystkich pomieszczeń w budynku  </w:t>
            </w:r>
            <w:r w:rsidR="41C33206" w:rsidRPr="5DA4011F">
              <w:rPr>
                <w:rStyle w:val="Domylnaczcionkaakapitu10000000"/>
              </w:rPr>
              <w:t>połączonego z systemem zarządzania budynkiem umożliwiającym pomiar temperatury oraz zbieranie danych na temat rozkładu temperatury w ciągu dnia w roku</w:t>
            </w:r>
            <w:r w:rsidR="41C33206" w:rsidRPr="5DA4011F">
              <w:rPr>
                <w:rStyle w:val="Domylnaczcionkaakapitu10000000"/>
                <w:color w:val="000000" w:themeColor="text1"/>
              </w:rPr>
              <w:t xml:space="preserve">, z możliwością </w:t>
            </w:r>
            <w:r w:rsidR="5F9E426E" w:rsidRPr="5DA4011F">
              <w:rPr>
                <w:rStyle w:val="Domylnaczcionkaakapitu10000000"/>
                <w:color w:val="000000" w:themeColor="text1"/>
              </w:rPr>
              <w:t>i aplikacji nasterowania zdalnego przez smartfona (aplikacja w systemie Android/ iOS na zasadach licencji ustalonych z producentem).</w:t>
            </w:r>
          </w:p>
        </w:tc>
      </w:tr>
      <w:tr w:rsidR="00037270" w:rsidRPr="00BF3A92" w14:paraId="1962E16D" w14:textId="77777777" w:rsidTr="77C23D06">
        <w:trPr>
          <w:trHeight w:val="340"/>
        </w:trPr>
        <w:tc>
          <w:tcPr>
            <w:tcW w:w="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3F90BCED" w14:textId="77777777" w:rsidR="00834304" w:rsidRDefault="00834304" w:rsidP="002D4A32">
            <w:pPr>
              <w:pStyle w:val="Akapitzlist1"/>
              <w:numPr>
                <w:ilvl w:val="0"/>
                <w:numId w:val="12"/>
              </w:numPr>
              <w:spacing w:before="0" w:line="240" w:lineRule="auto"/>
              <w:ind w:left="0" w:firstLine="0"/>
              <w:jc w:val="left"/>
              <w:rPr>
                <w:b/>
                <w:color w:val="000000"/>
                <w:szCs w:val="20"/>
                <w:lang w:eastAsia="pl-PL"/>
              </w:rPr>
            </w:pPr>
          </w:p>
        </w:tc>
        <w:tc>
          <w:tcPr>
            <w:tcW w:w="17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EACB780" w14:textId="77777777" w:rsidR="00834304" w:rsidRDefault="00834304" w:rsidP="002D4A32">
            <w:pPr>
              <w:pStyle w:val="Normalny1"/>
              <w:spacing w:before="0" w:line="240" w:lineRule="auto"/>
              <w:jc w:val="left"/>
              <w:rPr>
                <w:b/>
                <w:color w:val="000000"/>
                <w:szCs w:val="20"/>
                <w:lang w:eastAsia="pl-PL"/>
              </w:rPr>
            </w:pPr>
            <w:r>
              <w:rPr>
                <w:b/>
                <w:color w:val="000000"/>
                <w:szCs w:val="20"/>
                <w:lang w:eastAsia="pl-PL"/>
              </w:rPr>
              <w:t>Instalacje</w:t>
            </w:r>
          </w:p>
        </w:tc>
        <w:tc>
          <w:tcPr>
            <w:tcW w:w="2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33087674" w14:textId="77777777" w:rsidR="00834304" w:rsidRDefault="00834304" w:rsidP="002D4A32">
            <w:pPr>
              <w:pStyle w:val="Normalny1"/>
              <w:spacing w:before="0" w:line="240" w:lineRule="auto"/>
              <w:jc w:val="left"/>
              <w:rPr>
                <w:color w:val="000000"/>
                <w:szCs w:val="20"/>
                <w:lang w:eastAsia="pl-PL"/>
              </w:rPr>
            </w:pPr>
            <w:r>
              <w:rPr>
                <w:color w:val="000000"/>
                <w:szCs w:val="20"/>
                <w:lang w:eastAsia="pl-PL"/>
              </w:rPr>
              <w:t>Instalacja elektryczna</w:t>
            </w:r>
          </w:p>
        </w:tc>
        <w:tc>
          <w:tcPr>
            <w:tcW w:w="88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6B50885" w14:textId="7BA877BE" w:rsidR="00834304" w:rsidRDefault="00834304" w:rsidP="00290FAE">
            <w:pPr>
              <w:pStyle w:val="Normalny1"/>
              <w:spacing w:before="0" w:line="240" w:lineRule="auto"/>
              <w:jc w:val="left"/>
            </w:pPr>
            <w:r>
              <w:rPr>
                <w:color w:val="000000"/>
                <w:szCs w:val="20"/>
                <w:lang w:eastAsia="pl-PL"/>
              </w:rPr>
              <w:t xml:space="preserve">Wymaga się kompletnej instalacji elektrycznej w budynku </w:t>
            </w:r>
            <w:r>
              <w:t>wraz z zamontowaniem osprzętu we wszystkich pomieszczeniach w budynku. Dobór osprzętu zgodnie z obowiązującymi normami</w:t>
            </w:r>
            <w:r>
              <w:rPr>
                <w:color w:val="000000"/>
                <w:szCs w:val="20"/>
                <w:lang w:eastAsia="pl-PL"/>
              </w:rPr>
              <w:t>.</w:t>
            </w:r>
          </w:p>
        </w:tc>
      </w:tr>
      <w:tr w:rsidR="00037270" w:rsidRPr="00BF3A92" w14:paraId="275A3D89" w14:textId="77777777" w:rsidTr="77C23D06">
        <w:trPr>
          <w:trHeight w:val="340"/>
        </w:trPr>
        <w:tc>
          <w:tcPr>
            <w:tcW w:w="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16ED643" w14:textId="77777777" w:rsidR="00834304" w:rsidRDefault="00834304" w:rsidP="002D4A32">
            <w:pPr>
              <w:pStyle w:val="Akapitzlist1"/>
              <w:numPr>
                <w:ilvl w:val="0"/>
                <w:numId w:val="12"/>
              </w:numPr>
              <w:spacing w:before="0" w:line="240" w:lineRule="auto"/>
              <w:ind w:left="0" w:firstLine="0"/>
              <w:jc w:val="left"/>
              <w:rPr>
                <w:b/>
                <w:color w:val="000000"/>
                <w:szCs w:val="20"/>
                <w:lang w:eastAsia="pl-PL"/>
              </w:rPr>
            </w:pPr>
          </w:p>
        </w:tc>
        <w:tc>
          <w:tcPr>
            <w:tcW w:w="17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41E7CA5" w14:textId="77777777" w:rsidR="00834304" w:rsidRDefault="00834304" w:rsidP="002D4A32">
            <w:pPr>
              <w:pStyle w:val="Normalny1"/>
              <w:spacing w:before="0" w:line="240" w:lineRule="auto"/>
              <w:jc w:val="left"/>
              <w:rPr>
                <w:b/>
                <w:color w:val="000000"/>
                <w:szCs w:val="20"/>
                <w:lang w:eastAsia="pl-PL"/>
              </w:rPr>
            </w:pPr>
            <w:r>
              <w:rPr>
                <w:b/>
                <w:color w:val="000000"/>
                <w:szCs w:val="20"/>
                <w:lang w:eastAsia="pl-PL"/>
              </w:rPr>
              <w:t>Instalacje</w:t>
            </w:r>
          </w:p>
        </w:tc>
        <w:tc>
          <w:tcPr>
            <w:tcW w:w="2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70A0712C" w14:textId="77777777" w:rsidR="00834304" w:rsidRDefault="00834304" w:rsidP="002D4A32">
            <w:pPr>
              <w:pStyle w:val="Normalny1"/>
              <w:spacing w:before="0" w:line="240" w:lineRule="auto"/>
              <w:jc w:val="left"/>
              <w:rPr>
                <w:color w:val="000000"/>
                <w:szCs w:val="20"/>
                <w:lang w:eastAsia="pl-PL"/>
              </w:rPr>
            </w:pPr>
            <w:r>
              <w:rPr>
                <w:color w:val="000000"/>
                <w:szCs w:val="20"/>
                <w:lang w:eastAsia="pl-PL"/>
              </w:rPr>
              <w:t>System zarządzania budynkiem</w:t>
            </w:r>
          </w:p>
        </w:tc>
        <w:tc>
          <w:tcPr>
            <w:tcW w:w="88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21A834F" w14:textId="6B70F384" w:rsidR="00834304" w:rsidRDefault="00834304" w:rsidP="00925CA9">
            <w:pPr>
              <w:pStyle w:val="Normalny1"/>
              <w:spacing w:before="0" w:line="240" w:lineRule="auto"/>
              <w:jc w:val="left"/>
            </w:pPr>
            <w:r w:rsidRPr="5DA4011F">
              <w:rPr>
                <w:rStyle w:val="Domylnaczcionkaakapitu1"/>
                <w:color w:val="000000" w:themeColor="text1"/>
                <w:lang w:eastAsia="pl-PL"/>
              </w:rPr>
              <w:t>Wymaga się zapewnienia zintegrowanego systemu pozwalającego zarządzać energią elektryczną, energią cieplną, wentylacją, klimatyzacją</w:t>
            </w:r>
            <w:r w:rsidR="2BDA467A" w:rsidRPr="5DA4011F">
              <w:rPr>
                <w:rStyle w:val="Domylnaczcionkaakapitu1"/>
                <w:color w:val="000000" w:themeColor="text1"/>
                <w:lang w:eastAsia="pl-PL"/>
              </w:rPr>
              <w:t xml:space="preserve"> </w:t>
            </w:r>
            <w:r w:rsidR="4B776F79" w:rsidRPr="5DA4011F">
              <w:rPr>
                <w:rStyle w:val="Domylnaczcionkaakapitu1"/>
                <w:color w:val="000000" w:themeColor="text1"/>
                <w:lang w:eastAsia="pl-PL"/>
              </w:rPr>
              <w:t xml:space="preserve">(jeśli występuje zgodnie z wymaganiem opcjonalnym </w:t>
            </w:r>
            <w:r w:rsidR="2BDA467A" w:rsidRPr="5DA4011F">
              <w:rPr>
                <w:rStyle w:val="Domylnaczcionkaakapitu1"/>
                <w:color w:val="000000" w:themeColor="text1"/>
                <w:lang w:eastAsia="pl-PL"/>
              </w:rPr>
              <w:t>JED 2.9)</w:t>
            </w:r>
            <w:r w:rsidRPr="5DA4011F">
              <w:rPr>
                <w:rStyle w:val="Domylnaczcionkaakapitu1"/>
                <w:color w:val="000000" w:themeColor="text1"/>
                <w:lang w:eastAsia="pl-PL"/>
              </w:rPr>
              <w:t xml:space="preserve">, wodą i ściekami (System zarządzania budynkiem - Building Management System (BMS)) </w:t>
            </w:r>
            <w:r w:rsidRPr="5DA4011F">
              <w:rPr>
                <w:color w:val="000000" w:themeColor="text1"/>
                <w:lang w:eastAsia="pl-PL"/>
              </w:rPr>
              <w:t>- kontrola systemu przez użytkownika budynku/administratora budynku. Zarządzanie systemem z c</w:t>
            </w:r>
            <w:r w:rsidRPr="5DA4011F">
              <w:rPr>
                <w:color w:val="000000" w:themeColor="text1"/>
              </w:rPr>
              <w:t>entrali</w:t>
            </w:r>
            <w:r w:rsidRPr="5DA4011F">
              <w:rPr>
                <w:color w:val="000000" w:themeColor="text1"/>
                <w:lang w:eastAsia="pl-PL"/>
              </w:rPr>
              <w:t xml:space="preserve"> z</w:t>
            </w:r>
            <w:r w:rsidRPr="5DA4011F">
              <w:rPr>
                <w:color w:val="000000" w:themeColor="text1"/>
              </w:rPr>
              <w:t>lokalizowanej w obrębie budynku</w:t>
            </w:r>
            <w:r w:rsidRPr="5DA4011F">
              <w:rPr>
                <w:color w:val="000000" w:themeColor="text1"/>
                <w:lang w:eastAsia="pl-PL"/>
              </w:rPr>
              <w:t>, dodatkowo w p</w:t>
            </w:r>
            <w:r w:rsidRPr="5DA4011F">
              <w:rPr>
                <w:color w:val="000000" w:themeColor="text1"/>
              </w:rPr>
              <w:t xml:space="preserve">oszczególnych </w:t>
            </w:r>
            <w:r w:rsidRPr="5DA4011F">
              <w:rPr>
                <w:color w:val="000000" w:themeColor="text1"/>
                <w:lang w:eastAsia="pl-PL"/>
              </w:rPr>
              <w:t xml:space="preserve">pomieszczeniach panele z funkcjonalnością ograniczoną do danego pomieszczenia, </w:t>
            </w:r>
            <w:r>
              <w:br/>
            </w:r>
            <w:r w:rsidR="35ECE5F4">
              <w:t>obsługa przy użyciu smartfona(aplikacja w systemie Android/ iOS na zasadach licencji ustalonych z producentem) oraz możliwość generowania raportów odnośnie zużycia.￼</w:t>
            </w:r>
            <w:r>
              <w:br/>
            </w:r>
            <w:r w:rsidRPr="5DA4011F">
              <w:rPr>
                <w:rStyle w:val="Domylnaczcionkaakapitu1"/>
                <w:color w:val="000000" w:themeColor="text1"/>
                <w:lang w:eastAsia="pl-PL"/>
              </w:rPr>
              <w:t>Wymaga się:</w:t>
            </w:r>
            <w:r>
              <w:br/>
            </w:r>
            <w:r w:rsidRPr="5DA4011F">
              <w:rPr>
                <w:rStyle w:val="Domylnaczcionkaakapitu1"/>
                <w:color w:val="000000" w:themeColor="text1"/>
                <w:lang w:eastAsia="pl-PL"/>
              </w:rPr>
              <w:t xml:space="preserve">1. </w:t>
            </w:r>
            <w:r w:rsidRPr="5DA4011F">
              <w:rPr>
                <w:color w:val="000000" w:themeColor="text1"/>
                <w:lang w:eastAsia="pl-PL"/>
              </w:rPr>
              <w:t>p</w:t>
            </w:r>
            <w:r w:rsidRPr="5DA4011F">
              <w:rPr>
                <w:color w:val="000000" w:themeColor="text1"/>
              </w:rPr>
              <w:t>anelu</w:t>
            </w:r>
            <w:r w:rsidRPr="5DA4011F">
              <w:rPr>
                <w:color w:val="000000" w:themeColor="text1"/>
                <w:lang w:eastAsia="pl-PL"/>
              </w:rPr>
              <w:t xml:space="preserve"> z</w:t>
            </w:r>
            <w:r w:rsidRPr="5DA4011F">
              <w:rPr>
                <w:color w:val="000000" w:themeColor="text1"/>
              </w:rPr>
              <w:t xml:space="preserve">amontowanego w łatwo dostępnym miejscu, </w:t>
            </w:r>
            <w:r w:rsidRPr="5DA4011F">
              <w:rPr>
                <w:color w:val="000000" w:themeColor="text1"/>
                <w:lang w:eastAsia="pl-PL"/>
              </w:rPr>
              <w:t>umożliwiającego monitorowanie parametrów urządzeń HVAC, liczników energii elektrycznej, zużycia wody, zużycia ciepła,</w:t>
            </w:r>
            <w:r>
              <w:br/>
            </w:r>
            <w:r w:rsidRPr="5DA4011F">
              <w:rPr>
                <w:rStyle w:val="Domylnaczcionkaakapitu1"/>
                <w:color w:val="000000" w:themeColor="text1"/>
                <w:lang w:eastAsia="pl-PL"/>
              </w:rPr>
              <w:t xml:space="preserve">2. </w:t>
            </w:r>
            <w:r w:rsidR="364C975B" w:rsidRPr="5DA4011F">
              <w:rPr>
                <w:rStyle w:val="Domylnaczcionkaakapitu1"/>
                <w:color w:val="000000" w:themeColor="text1"/>
                <w:lang w:eastAsia="pl-PL"/>
              </w:rPr>
              <w:t xml:space="preserve">funkcji rejestracji i archiwizowania parametrów przez 5 lat z możliwością eksportu danych do formatu </w:t>
            </w:r>
            <w:r w:rsidR="6FE9113E" w:rsidRPr="5DA4011F">
              <w:rPr>
                <w:rStyle w:val="Domylnaczcionkaakapitu1"/>
                <w:color w:val="000000" w:themeColor="text1"/>
                <w:lang w:eastAsia="pl-PL"/>
              </w:rPr>
              <w:t xml:space="preserve">skoroszytu Programu Excel </w:t>
            </w:r>
            <w:r w:rsidR="399D5B05" w:rsidRPr="5DA4011F">
              <w:rPr>
                <w:rStyle w:val="Domylnaczcionkaakapitu1"/>
                <w:color w:val="000000" w:themeColor="text1"/>
                <w:lang w:eastAsia="pl-PL"/>
              </w:rPr>
              <w:t>(d</w:t>
            </w:r>
            <w:r w:rsidR="399D5B05" w:rsidRPr="5DA4011F">
              <w:rPr>
                <w:rFonts w:ascii="Segoe UI" w:eastAsia="Segoe UI" w:hAnsi="Segoe UI" w:cs="Segoe UI"/>
                <w:color w:val="333333"/>
                <w:sz w:val="18"/>
                <w:szCs w:val="18"/>
              </w:rPr>
              <w:t>opuszcza się archiwizowanie w chmurze)</w:t>
            </w:r>
            <w:r w:rsidR="399D5B05" w:rsidRPr="5DA4011F">
              <w:rPr>
                <w:rStyle w:val="Domylnaczcionkaakapitu1"/>
                <w:color w:val="000000" w:themeColor="text1"/>
                <w:lang w:eastAsia="pl-PL"/>
              </w:rPr>
              <w:t xml:space="preserve"> </w:t>
            </w:r>
            <w:r w:rsidR="364C975B" w:rsidRPr="5DA4011F">
              <w:rPr>
                <w:rStyle w:val="Domylnaczcionkaakapitu1"/>
                <w:color w:val="000000" w:themeColor="text1"/>
                <w:lang w:eastAsia="pl-PL"/>
              </w:rPr>
              <w:t xml:space="preserve">oraz zdalnej instalacji oprogramowania, </w:t>
            </w:r>
            <w:r>
              <w:br/>
            </w:r>
            <w:r w:rsidRPr="5DA4011F">
              <w:rPr>
                <w:rStyle w:val="Domylnaczcionkaakapitu1"/>
                <w:color w:val="000000" w:themeColor="text1"/>
                <w:lang w:eastAsia="pl-PL"/>
              </w:rPr>
              <w:t>3. niezbędnego opisu oprogramowania z instrukcjami obsługi dla użytkowników BMS,</w:t>
            </w:r>
            <w:r>
              <w:br/>
            </w:r>
            <w:r w:rsidRPr="5DA4011F">
              <w:rPr>
                <w:rStyle w:val="Domylnaczcionkaakapitu1"/>
                <w:color w:val="000000" w:themeColor="text1"/>
                <w:lang w:eastAsia="pl-PL"/>
              </w:rPr>
              <w:t>4. funkcji monitorowania zwyczajów użytkowników i sugestie działań korekcyjnych na panelach użytkownika budynku.</w:t>
            </w:r>
          </w:p>
          <w:p w14:paraId="0AC49D1A" w14:textId="3D4D504C" w:rsidR="00834304" w:rsidRDefault="00834304" w:rsidP="1391E3F7">
            <w:pPr>
              <w:pStyle w:val="Normalny1"/>
              <w:spacing w:before="0" w:line="240" w:lineRule="auto"/>
              <w:jc w:val="left"/>
              <w:rPr>
                <w:color w:val="000000"/>
                <w:lang w:eastAsia="pl-PL"/>
              </w:rPr>
            </w:pPr>
            <w:r w:rsidRPr="5DA4011F">
              <w:rPr>
                <w:color w:val="000000" w:themeColor="text1"/>
                <w:lang w:eastAsia="pl-PL"/>
              </w:rPr>
              <w:t xml:space="preserve">5. wymaga się opracowania instrukcji użytkowania </w:t>
            </w:r>
            <w:r w:rsidR="1CFE01A3" w:rsidRPr="5DA4011F">
              <w:rPr>
                <w:color w:val="000000" w:themeColor="text1"/>
                <w:lang w:eastAsia="pl-PL"/>
              </w:rPr>
              <w:t>i aplikacji na smartfona (aplikacja w systemie Android/ iOS na zasadach licencji ustalonych z producentem)</w:t>
            </w:r>
            <w:r w:rsidRPr="5DA4011F">
              <w:rPr>
                <w:color w:val="000000" w:themeColor="text1"/>
                <w:lang w:eastAsia="pl-PL"/>
              </w:rPr>
              <w:t xml:space="preserve"> dla użytkowników w zakresie funkcjonalności zamontowanych systemów i zasad korzystania z infrastruktury w budynku (ograniczenie zużycia wody, zasady wietrzenia pomieszczeń, segregacja odpadów, etc.)</w:t>
            </w:r>
          </w:p>
        </w:tc>
      </w:tr>
      <w:tr w:rsidR="00037270" w:rsidRPr="00BF3A92" w14:paraId="4733CBB4" w14:textId="77777777" w:rsidTr="77C23D06">
        <w:trPr>
          <w:trHeight w:val="340"/>
        </w:trPr>
        <w:tc>
          <w:tcPr>
            <w:tcW w:w="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4BF77C99" w14:textId="77777777" w:rsidR="00834304" w:rsidRDefault="00834304" w:rsidP="002D4A32">
            <w:pPr>
              <w:pStyle w:val="Akapitzlist1"/>
              <w:numPr>
                <w:ilvl w:val="0"/>
                <w:numId w:val="12"/>
              </w:numPr>
              <w:spacing w:before="0" w:line="240" w:lineRule="auto"/>
              <w:ind w:left="0" w:firstLine="0"/>
              <w:jc w:val="left"/>
              <w:rPr>
                <w:b/>
                <w:color w:val="000000"/>
                <w:szCs w:val="20"/>
                <w:lang w:eastAsia="pl-PL"/>
              </w:rPr>
            </w:pPr>
          </w:p>
        </w:tc>
        <w:tc>
          <w:tcPr>
            <w:tcW w:w="17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073CC86" w14:textId="77777777" w:rsidR="00834304" w:rsidRDefault="00834304" w:rsidP="002D4A32">
            <w:pPr>
              <w:pStyle w:val="Normalny1"/>
              <w:spacing w:before="0" w:line="240" w:lineRule="auto"/>
              <w:jc w:val="left"/>
              <w:rPr>
                <w:b/>
                <w:color w:val="000000"/>
                <w:szCs w:val="20"/>
                <w:lang w:eastAsia="pl-PL"/>
              </w:rPr>
            </w:pPr>
            <w:r>
              <w:rPr>
                <w:b/>
                <w:color w:val="000000"/>
                <w:szCs w:val="20"/>
                <w:lang w:eastAsia="pl-PL"/>
              </w:rPr>
              <w:t>Instalacje</w:t>
            </w:r>
          </w:p>
        </w:tc>
        <w:tc>
          <w:tcPr>
            <w:tcW w:w="2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257A33CE" w14:textId="77777777" w:rsidR="00834304" w:rsidRDefault="00834304" w:rsidP="002D4A32">
            <w:pPr>
              <w:pStyle w:val="Normalny1"/>
              <w:spacing w:before="0" w:line="240" w:lineRule="auto"/>
              <w:jc w:val="left"/>
              <w:rPr>
                <w:color w:val="000000"/>
                <w:szCs w:val="20"/>
                <w:lang w:eastAsia="pl-PL"/>
              </w:rPr>
            </w:pPr>
            <w:r>
              <w:rPr>
                <w:color w:val="000000"/>
                <w:szCs w:val="20"/>
                <w:lang w:eastAsia="pl-PL"/>
              </w:rPr>
              <w:t>Jakość powietrza</w:t>
            </w:r>
          </w:p>
        </w:tc>
        <w:tc>
          <w:tcPr>
            <w:tcW w:w="88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1F30D73" w14:textId="246FFAD9" w:rsidR="007439D2" w:rsidRDefault="007439D2" w:rsidP="007439D2">
            <w:pPr>
              <w:rPr>
                <w:rStyle w:val="Domylnaczcionkaakapitu10000000"/>
                <w:szCs w:val="20"/>
              </w:rPr>
            </w:pPr>
            <w:r>
              <w:rPr>
                <w:rStyle w:val="Domylnaczcionkaakapitu10000000"/>
                <w:color w:val="000000"/>
                <w:szCs w:val="20"/>
                <w:lang w:eastAsia="pl-PL"/>
              </w:rPr>
              <w:t>Wymaga się uzyskania jakości powietrza w budynku o następujących parametrach:</w:t>
            </w:r>
          </w:p>
          <w:p w14:paraId="7457C446" w14:textId="77777777" w:rsidR="007439D2" w:rsidRDefault="41C33206" w:rsidP="00B47E0A">
            <w:pPr>
              <w:pStyle w:val="Akapitzlist"/>
              <w:numPr>
                <w:ilvl w:val="0"/>
                <w:numId w:val="39"/>
              </w:numPr>
              <w:ind w:left="327" w:hanging="284"/>
              <w:textAlignment w:val="auto"/>
            </w:pPr>
            <w:r>
              <w:t>Zawartość CO2 w powietrzu wewnętrznym nie większa niż 800 ppm.</w:t>
            </w:r>
          </w:p>
          <w:p w14:paraId="6611A6EA" w14:textId="50DF4320" w:rsidR="007439D2" w:rsidRDefault="41C33206" w:rsidP="00B47E0A">
            <w:pPr>
              <w:pStyle w:val="Akapitzlist"/>
              <w:numPr>
                <w:ilvl w:val="0"/>
                <w:numId w:val="39"/>
              </w:numPr>
              <w:ind w:left="327" w:hanging="284"/>
              <w:textAlignment w:val="auto"/>
            </w:pPr>
            <w:r>
              <w:t>Zawartość pyłów zawieszonych w powietrzu wewnętrznym nie większa niż 50 µg/</w:t>
            </w:r>
            <w:r w:rsidR="7F9A73E9">
              <w:t>m</w:t>
            </w:r>
            <w:r w:rsidR="7F9A73E9" w:rsidRPr="5DA4011F">
              <w:rPr>
                <w:vertAlign w:val="superscript"/>
              </w:rPr>
              <w:t>3</w:t>
            </w:r>
            <w:r>
              <w:t xml:space="preserve"> dla koncentracji PM10 oraz 20 µg/</w:t>
            </w:r>
            <w:r w:rsidR="7F9A73E9">
              <w:t>m</w:t>
            </w:r>
            <w:r w:rsidR="7F9A73E9" w:rsidRPr="5DA4011F">
              <w:rPr>
                <w:vertAlign w:val="superscript"/>
              </w:rPr>
              <w:t>3</w:t>
            </w:r>
            <w:r>
              <w:t xml:space="preserve"> dla PM2.5.</w:t>
            </w:r>
          </w:p>
          <w:p w14:paraId="5C223AE1" w14:textId="2BC46F4B" w:rsidR="00834304" w:rsidRDefault="41C33206" w:rsidP="007439D2">
            <w:pPr>
              <w:pStyle w:val="Normalny1"/>
              <w:spacing w:before="0" w:line="240" w:lineRule="auto"/>
              <w:jc w:val="left"/>
            </w:pPr>
            <w:r w:rsidRPr="5DA4011F">
              <w:rPr>
                <w:rStyle w:val="Domylnaczcionkaakapitu10000000"/>
                <w:color w:val="000000" w:themeColor="text1"/>
                <w:lang w:eastAsia="pl-PL"/>
              </w:rPr>
              <w:t xml:space="preserve">Wymaga się zamontowanie czujników z pomiarem zawartości PM10, PM2.5 </w:t>
            </w:r>
            <w:r w:rsidR="2FEEAA6D" w:rsidRPr="5DA4011F">
              <w:rPr>
                <w:rStyle w:val="Domylnaczcionkaakapitu10000000"/>
                <w:color w:val="000000" w:themeColor="text1"/>
                <w:lang w:eastAsia="pl-PL"/>
              </w:rPr>
              <w:t>w budynku oraz czujników z p</w:t>
            </w:r>
            <w:r w:rsidR="6B3DAA5E" w:rsidRPr="5DA4011F">
              <w:rPr>
                <w:rStyle w:val="Domylnaczcionkaakapitu10000000"/>
                <w:color w:val="000000" w:themeColor="text1"/>
                <w:lang w:eastAsia="pl-PL"/>
              </w:rPr>
              <w:t>o</w:t>
            </w:r>
            <w:r w:rsidR="2FEEAA6D" w:rsidRPr="5DA4011F">
              <w:rPr>
                <w:rStyle w:val="Domylnaczcionkaakapitu10000000"/>
                <w:color w:val="000000" w:themeColor="text1"/>
                <w:lang w:eastAsia="pl-PL"/>
              </w:rPr>
              <w:t>miarem</w:t>
            </w:r>
            <w:r w:rsidRPr="5DA4011F">
              <w:rPr>
                <w:rStyle w:val="Domylnaczcionkaakapitu10000000"/>
                <w:color w:val="000000" w:themeColor="text1"/>
                <w:lang w:eastAsia="pl-PL"/>
              </w:rPr>
              <w:t xml:space="preserve"> stężenia CO</w:t>
            </w:r>
            <w:r w:rsidRPr="5DA4011F">
              <w:rPr>
                <w:rStyle w:val="Domylnaczcionkaakapitu10000000"/>
                <w:color w:val="000000" w:themeColor="text1"/>
                <w:vertAlign w:val="subscript"/>
                <w:lang w:eastAsia="pl-PL"/>
              </w:rPr>
              <w:t>2</w:t>
            </w:r>
            <w:r w:rsidRPr="5DA4011F">
              <w:rPr>
                <w:rStyle w:val="Domylnaczcionkaakapitu10000000"/>
                <w:color w:val="000000" w:themeColor="text1"/>
                <w:lang w:eastAsia="pl-PL"/>
              </w:rPr>
              <w:t xml:space="preserve"> </w:t>
            </w:r>
            <w:r w:rsidRPr="5DA4011F">
              <w:rPr>
                <w:rStyle w:val="Domylnaczcionkaakapitu10000000"/>
                <w:lang w:eastAsia="pl-PL"/>
              </w:rPr>
              <w:t xml:space="preserve">w każdym pomieszczeniu mieszkalnym </w:t>
            </w:r>
            <w:r w:rsidRPr="5DA4011F">
              <w:rPr>
                <w:rStyle w:val="Domylnaczcionkaakapitu10000000"/>
                <w:color w:val="000000" w:themeColor="text1"/>
                <w:lang w:eastAsia="pl-PL"/>
              </w:rPr>
              <w:t xml:space="preserve">niezależnie od zastosowanego rodzaju wentylacji (centralny, zdecentralizowany) i połączenia </w:t>
            </w:r>
            <w:r w:rsidRPr="5DA4011F">
              <w:rPr>
                <w:rStyle w:val="Domylnaczcionkaakapitu10000000"/>
                <w:lang w:eastAsia="pl-PL"/>
              </w:rPr>
              <w:t>ich z systemem BMS w sposób umożliwiający sterowanie systemem wentylacji oraz rejestracje poszczególnych parametrów.</w:t>
            </w:r>
          </w:p>
        </w:tc>
      </w:tr>
      <w:tr w:rsidR="00037270" w:rsidRPr="00BF3A92" w14:paraId="20CA08D1" w14:textId="77777777" w:rsidTr="77C23D06">
        <w:trPr>
          <w:trHeight w:val="340"/>
        </w:trPr>
        <w:tc>
          <w:tcPr>
            <w:tcW w:w="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91A9501" w14:textId="77777777" w:rsidR="00834304" w:rsidRDefault="00834304" w:rsidP="002D4A32">
            <w:pPr>
              <w:pStyle w:val="Akapitzlist1"/>
              <w:numPr>
                <w:ilvl w:val="0"/>
                <w:numId w:val="12"/>
              </w:numPr>
              <w:spacing w:before="0" w:line="240" w:lineRule="auto"/>
              <w:ind w:left="0" w:firstLine="0"/>
              <w:jc w:val="left"/>
              <w:rPr>
                <w:b/>
                <w:color w:val="000000"/>
                <w:szCs w:val="20"/>
                <w:lang w:eastAsia="pl-PL"/>
              </w:rPr>
            </w:pPr>
          </w:p>
        </w:tc>
        <w:tc>
          <w:tcPr>
            <w:tcW w:w="17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BD30E51" w14:textId="77777777" w:rsidR="00834304" w:rsidRDefault="00834304" w:rsidP="002D4A32">
            <w:pPr>
              <w:pStyle w:val="Normalny1"/>
              <w:spacing w:before="0" w:line="240" w:lineRule="auto"/>
              <w:jc w:val="left"/>
              <w:rPr>
                <w:b/>
                <w:color w:val="000000"/>
                <w:szCs w:val="20"/>
                <w:lang w:eastAsia="pl-PL"/>
              </w:rPr>
            </w:pPr>
            <w:r>
              <w:rPr>
                <w:b/>
                <w:color w:val="000000"/>
                <w:szCs w:val="20"/>
                <w:lang w:eastAsia="pl-PL"/>
              </w:rPr>
              <w:t>Instalacje</w:t>
            </w:r>
          </w:p>
        </w:tc>
        <w:tc>
          <w:tcPr>
            <w:tcW w:w="2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AD93A26" w14:textId="77777777" w:rsidR="00834304" w:rsidRDefault="00834304" w:rsidP="002D4A32">
            <w:pPr>
              <w:pStyle w:val="Normalny1"/>
              <w:spacing w:before="0" w:line="240" w:lineRule="auto"/>
              <w:jc w:val="left"/>
              <w:rPr>
                <w:color w:val="000000"/>
                <w:szCs w:val="20"/>
                <w:lang w:eastAsia="pl-PL"/>
              </w:rPr>
            </w:pPr>
            <w:r>
              <w:rPr>
                <w:color w:val="000000"/>
                <w:szCs w:val="20"/>
                <w:lang w:eastAsia="pl-PL"/>
              </w:rPr>
              <w:t>Punkty ładowania pojazdów elektrycznych</w:t>
            </w:r>
          </w:p>
        </w:tc>
        <w:tc>
          <w:tcPr>
            <w:tcW w:w="88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A98C668" w14:textId="0757FB6D" w:rsidR="00834304" w:rsidRDefault="00834304" w:rsidP="00236AB3">
            <w:pPr>
              <w:pStyle w:val="Normalny1"/>
              <w:spacing w:before="0" w:line="240" w:lineRule="auto"/>
              <w:jc w:val="left"/>
              <w:rPr>
                <w:color w:val="000000"/>
                <w:szCs w:val="20"/>
                <w:lang w:eastAsia="pl-PL"/>
              </w:rPr>
            </w:pPr>
            <w:r>
              <w:rPr>
                <w:color w:val="000000"/>
                <w:szCs w:val="20"/>
                <w:lang w:eastAsia="pl-PL"/>
              </w:rPr>
              <w:t xml:space="preserve">Wymaga się 1 szt. stacji ładowania samochodów elektrycznych z 2 punktami o mocy </w:t>
            </w:r>
            <w:ins w:id="60" w:author="Autor">
              <w:r w:rsidR="00236AB3">
                <w:rPr>
                  <w:color w:val="000000"/>
                  <w:szCs w:val="20"/>
                  <w:lang w:eastAsia="pl-PL"/>
                </w:rPr>
                <w:t xml:space="preserve">po </w:t>
              </w:r>
            </w:ins>
            <w:r w:rsidR="009F1B7F">
              <w:rPr>
                <w:color w:val="000000"/>
                <w:szCs w:val="20"/>
                <w:lang w:eastAsia="pl-PL"/>
              </w:rPr>
              <w:t>co najmniej 7,0 kW</w:t>
            </w:r>
            <w:del w:id="61" w:author="Autor">
              <w:r w:rsidR="009F1B7F" w:rsidDel="00236AB3">
                <w:rPr>
                  <w:color w:val="000000"/>
                  <w:szCs w:val="20"/>
                  <w:lang w:eastAsia="pl-PL"/>
                </w:rPr>
                <w:delText xml:space="preserve"> każdy punkt</w:delText>
              </w:r>
            </w:del>
            <w:r w:rsidR="009F1B7F">
              <w:rPr>
                <w:color w:val="000000"/>
                <w:szCs w:val="20"/>
                <w:lang w:eastAsia="pl-PL"/>
              </w:rPr>
              <w:t>.</w:t>
            </w:r>
          </w:p>
        </w:tc>
      </w:tr>
      <w:tr w:rsidR="00037270" w:rsidRPr="00BF3A92" w14:paraId="154F1C92" w14:textId="77777777" w:rsidTr="77C23D06">
        <w:trPr>
          <w:trHeight w:val="340"/>
        </w:trPr>
        <w:tc>
          <w:tcPr>
            <w:tcW w:w="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1C11006" w14:textId="77777777" w:rsidR="00834304" w:rsidRDefault="00834304" w:rsidP="002D4A32">
            <w:pPr>
              <w:pStyle w:val="Akapitzlist1"/>
              <w:numPr>
                <w:ilvl w:val="0"/>
                <w:numId w:val="12"/>
              </w:numPr>
              <w:spacing w:before="0" w:line="240" w:lineRule="auto"/>
              <w:ind w:left="0" w:firstLine="0"/>
              <w:jc w:val="left"/>
              <w:rPr>
                <w:b/>
                <w:color w:val="000000"/>
                <w:szCs w:val="20"/>
                <w:lang w:eastAsia="pl-PL"/>
              </w:rPr>
            </w:pPr>
          </w:p>
        </w:tc>
        <w:tc>
          <w:tcPr>
            <w:tcW w:w="17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6905E57" w14:textId="77777777" w:rsidR="00834304" w:rsidRDefault="00834304" w:rsidP="002D4A32">
            <w:pPr>
              <w:pStyle w:val="Normalny1"/>
              <w:spacing w:before="0" w:line="240" w:lineRule="auto"/>
              <w:jc w:val="left"/>
              <w:rPr>
                <w:b/>
                <w:color w:val="000000"/>
                <w:szCs w:val="20"/>
                <w:lang w:eastAsia="pl-PL"/>
              </w:rPr>
            </w:pPr>
            <w:r>
              <w:rPr>
                <w:b/>
                <w:color w:val="000000"/>
                <w:szCs w:val="20"/>
                <w:lang w:eastAsia="pl-PL"/>
              </w:rPr>
              <w:t>Instalacje</w:t>
            </w:r>
          </w:p>
        </w:tc>
        <w:tc>
          <w:tcPr>
            <w:tcW w:w="2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B80173C" w14:textId="77777777" w:rsidR="00834304" w:rsidRDefault="00834304" w:rsidP="002D4A32">
            <w:pPr>
              <w:pStyle w:val="Normalny1"/>
              <w:spacing w:before="0" w:line="240" w:lineRule="auto"/>
              <w:jc w:val="left"/>
              <w:rPr>
                <w:color w:val="000000"/>
                <w:szCs w:val="20"/>
                <w:lang w:eastAsia="pl-PL"/>
              </w:rPr>
            </w:pPr>
            <w:r>
              <w:rPr>
                <w:color w:val="000000"/>
                <w:szCs w:val="20"/>
                <w:lang w:eastAsia="pl-PL"/>
              </w:rPr>
              <w:t>Kanalizacja sanitarna</w:t>
            </w:r>
          </w:p>
        </w:tc>
        <w:tc>
          <w:tcPr>
            <w:tcW w:w="88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C082B4C" w14:textId="1860ACDF" w:rsidR="00834304" w:rsidRDefault="7F72AC79" w:rsidP="009F1B7F">
            <w:pPr>
              <w:pStyle w:val="Normalny1"/>
              <w:spacing w:before="0" w:line="240" w:lineRule="auto"/>
              <w:jc w:val="left"/>
              <w:rPr>
                <w:rStyle w:val="Domylnaczcionkaakapitu1"/>
                <w:color w:val="000000" w:themeColor="text1"/>
                <w:lang w:eastAsia="pl-PL"/>
              </w:rPr>
            </w:pPr>
            <w:r w:rsidRPr="5DA4011F">
              <w:rPr>
                <w:rStyle w:val="Domylnaczcionkaakapitu1"/>
                <w:color w:val="000000" w:themeColor="text1"/>
                <w:lang w:eastAsia="pl-PL"/>
              </w:rPr>
              <w:t xml:space="preserve">Wymaga się podłączenia do kanalizacji sanitarnej zgodnie z ustaleniami miejscowego planu zagospodarowania przestrzennego lub decyzji o warunkach zabudowy i zagospodarowania terenu (dalej: WZ) oraz zastosowania rozłącznego systemu zasilania w wodę (woda pitna, woda szara) oraz rozłącznego systemu odprowadzania wody (woda szara i woda czarna). </w:t>
            </w:r>
          </w:p>
        </w:tc>
      </w:tr>
      <w:tr w:rsidR="00037270" w:rsidRPr="00BF3A92" w14:paraId="6E072CBF" w14:textId="77777777" w:rsidTr="77C23D06">
        <w:trPr>
          <w:trHeight w:val="340"/>
        </w:trPr>
        <w:tc>
          <w:tcPr>
            <w:tcW w:w="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1707DCEA" w14:textId="77777777" w:rsidR="00834304" w:rsidRDefault="00834304" w:rsidP="002D4A32">
            <w:pPr>
              <w:pStyle w:val="Akapitzlist1"/>
              <w:numPr>
                <w:ilvl w:val="0"/>
                <w:numId w:val="12"/>
              </w:numPr>
              <w:spacing w:before="0" w:line="240" w:lineRule="auto"/>
              <w:ind w:left="0" w:firstLine="0"/>
              <w:jc w:val="left"/>
              <w:rPr>
                <w:b/>
                <w:color w:val="000000"/>
                <w:szCs w:val="20"/>
                <w:lang w:eastAsia="pl-PL"/>
              </w:rPr>
            </w:pPr>
          </w:p>
        </w:tc>
        <w:tc>
          <w:tcPr>
            <w:tcW w:w="17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3B2C89D" w14:textId="77777777" w:rsidR="00834304" w:rsidRDefault="00834304" w:rsidP="002D4A32">
            <w:pPr>
              <w:pStyle w:val="Normalny1"/>
              <w:spacing w:before="0" w:line="240" w:lineRule="auto"/>
              <w:jc w:val="left"/>
              <w:rPr>
                <w:b/>
                <w:color w:val="000000"/>
                <w:szCs w:val="20"/>
                <w:lang w:eastAsia="pl-PL"/>
              </w:rPr>
            </w:pPr>
            <w:r>
              <w:rPr>
                <w:b/>
                <w:color w:val="000000"/>
                <w:szCs w:val="20"/>
                <w:lang w:eastAsia="pl-PL"/>
              </w:rPr>
              <w:t>Instalacje</w:t>
            </w:r>
          </w:p>
        </w:tc>
        <w:tc>
          <w:tcPr>
            <w:tcW w:w="2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CC6ED14" w14:textId="77777777" w:rsidR="00834304" w:rsidRDefault="00834304" w:rsidP="002D4A32">
            <w:pPr>
              <w:pStyle w:val="Normalny1"/>
              <w:spacing w:before="0" w:line="240" w:lineRule="auto"/>
              <w:jc w:val="left"/>
              <w:rPr>
                <w:color w:val="000000"/>
                <w:szCs w:val="20"/>
                <w:lang w:eastAsia="pl-PL"/>
              </w:rPr>
            </w:pPr>
            <w:r>
              <w:rPr>
                <w:color w:val="000000"/>
                <w:szCs w:val="20"/>
                <w:lang w:eastAsia="pl-PL"/>
              </w:rPr>
              <w:t>Kanalizacja deszczowa</w:t>
            </w:r>
          </w:p>
        </w:tc>
        <w:tc>
          <w:tcPr>
            <w:tcW w:w="88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681DB08" w14:textId="78A62EBB" w:rsidR="00834304" w:rsidRDefault="00834304" w:rsidP="002D4A32">
            <w:pPr>
              <w:pStyle w:val="Normalny1"/>
              <w:spacing w:before="0" w:line="240" w:lineRule="auto"/>
              <w:jc w:val="left"/>
            </w:pPr>
            <w:r w:rsidRPr="5DA4011F">
              <w:rPr>
                <w:rStyle w:val="Domylnaczcionkaakapitu1"/>
                <w:color w:val="000000" w:themeColor="text1"/>
                <w:lang w:eastAsia="pl-PL"/>
              </w:rPr>
              <w:t xml:space="preserve">Wymaga się </w:t>
            </w:r>
            <w:r w:rsidR="3EA34543" w:rsidRPr="5DA4011F">
              <w:rPr>
                <w:rStyle w:val="Domylnaczcionkaakapitu1"/>
                <w:color w:val="000000" w:themeColor="text1"/>
                <w:lang w:eastAsia="pl-PL"/>
              </w:rPr>
              <w:t>rozłącznej instalacji wodnej na wodę kanalizacyjną</w:t>
            </w:r>
            <w:r w:rsidRPr="5DA4011F">
              <w:rPr>
                <w:rStyle w:val="Domylnaczcionkaakapitu1"/>
                <w:color w:val="000000" w:themeColor="text1"/>
                <w:lang w:eastAsia="pl-PL"/>
              </w:rPr>
              <w:t xml:space="preserve"> i deszczową oraz </w:t>
            </w:r>
            <w:r w:rsidRPr="5DA4011F">
              <w:rPr>
                <w:rStyle w:val="Domylnaczcionkaakapitu1"/>
              </w:rPr>
              <w:t xml:space="preserve">zagospodarowania wód opadowych na działce własnej z wykorzystaniem systemów małej retencji (zbiornik retencyjny wód opadowych, ogrody deszczowe, etc.). W przypadku konieczności zrzutu nadmiaru wody opadowej poza działkę własną, dopuszcza się jej odprowadzenie do systemu kanalizacji </w:t>
            </w:r>
            <w:r w:rsidRPr="5DA4011F">
              <w:rPr>
                <w:rStyle w:val="Domylnaczcionkaakapitu1"/>
                <w:color w:val="000000" w:themeColor="text1"/>
                <w:lang w:eastAsia="pl-PL"/>
              </w:rPr>
              <w:t xml:space="preserve">zgodnie z ustaleniami miejscowego planu zagospodarowania przestrzennego lub decyzji WZ. </w:t>
            </w:r>
          </w:p>
        </w:tc>
      </w:tr>
      <w:tr w:rsidR="00037270" w:rsidRPr="00BF3A92" w14:paraId="5AAC358B" w14:textId="77777777" w:rsidTr="77C23D06">
        <w:trPr>
          <w:trHeight w:val="340"/>
        </w:trPr>
        <w:tc>
          <w:tcPr>
            <w:tcW w:w="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44C8FAD" w14:textId="77777777" w:rsidR="00834304" w:rsidRDefault="00834304" w:rsidP="002D4A32">
            <w:pPr>
              <w:pStyle w:val="Akapitzlist1"/>
              <w:numPr>
                <w:ilvl w:val="0"/>
                <w:numId w:val="12"/>
              </w:numPr>
              <w:spacing w:before="0" w:line="240" w:lineRule="auto"/>
              <w:ind w:left="0" w:firstLine="0"/>
              <w:jc w:val="left"/>
              <w:rPr>
                <w:b/>
                <w:color w:val="000000"/>
                <w:szCs w:val="20"/>
                <w:lang w:eastAsia="pl-PL"/>
              </w:rPr>
            </w:pPr>
          </w:p>
        </w:tc>
        <w:tc>
          <w:tcPr>
            <w:tcW w:w="17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830B618" w14:textId="77777777" w:rsidR="00834304" w:rsidRDefault="00834304" w:rsidP="002D4A32">
            <w:pPr>
              <w:pStyle w:val="Normalny1"/>
              <w:spacing w:before="0" w:line="240" w:lineRule="auto"/>
              <w:jc w:val="left"/>
              <w:rPr>
                <w:b/>
                <w:color w:val="000000"/>
                <w:szCs w:val="20"/>
                <w:lang w:eastAsia="pl-PL"/>
              </w:rPr>
            </w:pPr>
            <w:r>
              <w:rPr>
                <w:b/>
                <w:color w:val="000000"/>
                <w:szCs w:val="20"/>
                <w:lang w:eastAsia="pl-PL"/>
              </w:rPr>
              <w:t>Instalacje</w:t>
            </w:r>
          </w:p>
        </w:tc>
        <w:tc>
          <w:tcPr>
            <w:tcW w:w="2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6FC66CD0" w14:textId="77777777" w:rsidR="00834304" w:rsidRDefault="00834304" w:rsidP="002D4A32">
            <w:pPr>
              <w:pStyle w:val="Normalny1"/>
              <w:spacing w:before="0" w:line="240" w:lineRule="auto"/>
              <w:jc w:val="left"/>
              <w:rPr>
                <w:color w:val="000000"/>
                <w:szCs w:val="20"/>
                <w:lang w:eastAsia="pl-PL"/>
              </w:rPr>
            </w:pPr>
            <w:r>
              <w:rPr>
                <w:color w:val="000000"/>
                <w:szCs w:val="20"/>
                <w:lang w:eastAsia="pl-PL"/>
              </w:rPr>
              <w:t>Oświetlenie w budynku</w:t>
            </w:r>
          </w:p>
        </w:tc>
        <w:tc>
          <w:tcPr>
            <w:tcW w:w="88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A496D50" w14:textId="4486C789" w:rsidR="00834304" w:rsidRDefault="00834304" w:rsidP="002D4A32">
            <w:pPr>
              <w:pStyle w:val="Normalny1"/>
              <w:spacing w:before="0" w:line="240" w:lineRule="auto"/>
              <w:jc w:val="left"/>
            </w:pPr>
            <w:r w:rsidRPr="5DA4011F">
              <w:rPr>
                <w:rStyle w:val="Domylnaczcionkaakapitu1"/>
                <w:lang w:eastAsia="pl-PL"/>
              </w:rPr>
              <w:t xml:space="preserve">Wymaga się w całym budynku punktów świetlnych z oprawami oświetleniowymi zapewniającymi </w:t>
            </w:r>
            <w:r w:rsidR="00C236A4" w:rsidRPr="5DA4011F">
              <w:rPr>
                <w:rStyle w:val="Domylnaczcionkaakapitu1"/>
                <w:lang w:eastAsia="pl-PL"/>
              </w:rPr>
              <w:t xml:space="preserve">liczbę </w:t>
            </w:r>
            <w:r w:rsidRPr="5DA4011F">
              <w:rPr>
                <w:rStyle w:val="Domylnaczcionkaakapitu1"/>
                <w:lang w:eastAsia="pl-PL"/>
              </w:rPr>
              <w:t xml:space="preserve">luksów zgodną z przepisami techniczno-budowlanymi dla określonej funkcji pomieszczenia. </w:t>
            </w:r>
            <w:r>
              <w:t>Należy zapewnić s</w:t>
            </w:r>
            <w:r w:rsidRPr="5DA4011F">
              <w:rPr>
                <w:rStyle w:val="Domylnaczcionkaakapitu1"/>
                <w:lang w:eastAsia="pl-PL"/>
              </w:rPr>
              <w:t xml:space="preserve">terowanie instalacją przez czujniki ruchu zintegrowane przez BMS. </w:t>
            </w:r>
            <w:r>
              <w:br/>
            </w:r>
            <w:r w:rsidR="00C236A4" w:rsidRPr="5DA4011F">
              <w:rPr>
                <w:rStyle w:val="Domylnaczcionkaakapitu1"/>
                <w:lang w:eastAsia="pl-PL"/>
              </w:rPr>
              <w:t xml:space="preserve">Liczba </w:t>
            </w:r>
            <w:r w:rsidRPr="5DA4011F">
              <w:rPr>
                <w:rStyle w:val="Domylnaczcionkaakapitu1"/>
                <w:lang w:eastAsia="pl-PL"/>
              </w:rPr>
              <w:t>luxów zgodnie z PN-EN 12464-1.</w:t>
            </w:r>
            <w:r>
              <w:br/>
            </w:r>
            <w:r w:rsidRPr="5DA4011F">
              <w:rPr>
                <w:rStyle w:val="Domylnaczcionkaakapitu1"/>
                <w:lang w:eastAsia="pl-PL"/>
              </w:rPr>
              <w:t xml:space="preserve">Czujki klasy min. GRADE 2 wg. EN50131-1.  </w:t>
            </w:r>
          </w:p>
        </w:tc>
      </w:tr>
      <w:tr w:rsidR="00037270" w:rsidRPr="00BF3A92" w14:paraId="1AD080A8" w14:textId="77777777" w:rsidTr="77C23D06">
        <w:trPr>
          <w:trHeight w:val="340"/>
        </w:trPr>
        <w:tc>
          <w:tcPr>
            <w:tcW w:w="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1B8EFB54" w14:textId="77777777" w:rsidR="00834304" w:rsidRDefault="00834304" w:rsidP="002D4A32">
            <w:pPr>
              <w:pStyle w:val="Akapitzlist1"/>
              <w:numPr>
                <w:ilvl w:val="0"/>
                <w:numId w:val="12"/>
              </w:numPr>
              <w:spacing w:before="0" w:line="240" w:lineRule="auto"/>
              <w:ind w:left="0" w:firstLine="0"/>
              <w:jc w:val="left"/>
              <w:rPr>
                <w:b/>
                <w:color w:val="000000"/>
                <w:szCs w:val="20"/>
                <w:lang w:eastAsia="pl-PL"/>
              </w:rPr>
            </w:pPr>
          </w:p>
        </w:tc>
        <w:tc>
          <w:tcPr>
            <w:tcW w:w="17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74C7339" w14:textId="77777777" w:rsidR="00834304" w:rsidRDefault="00834304" w:rsidP="002D4A32">
            <w:pPr>
              <w:pStyle w:val="Normalny1"/>
              <w:spacing w:before="0" w:line="240" w:lineRule="auto"/>
              <w:jc w:val="left"/>
              <w:rPr>
                <w:b/>
                <w:color w:val="000000"/>
                <w:szCs w:val="20"/>
                <w:lang w:eastAsia="pl-PL"/>
              </w:rPr>
            </w:pPr>
            <w:r>
              <w:rPr>
                <w:b/>
                <w:color w:val="000000"/>
                <w:szCs w:val="20"/>
                <w:lang w:eastAsia="pl-PL"/>
              </w:rPr>
              <w:t>Instalacje</w:t>
            </w:r>
          </w:p>
        </w:tc>
        <w:tc>
          <w:tcPr>
            <w:tcW w:w="2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AED23E8" w14:textId="77777777" w:rsidR="00834304" w:rsidRDefault="00834304" w:rsidP="002D4A32">
            <w:pPr>
              <w:pStyle w:val="Normalny1"/>
              <w:spacing w:before="0" w:line="240" w:lineRule="auto"/>
              <w:jc w:val="left"/>
              <w:rPr>
                <w:color w:val="000000"/>
                <w:szCs w:val="20"/>
                <w:lang w:eastAsia="pl-PL"/>
              </w:rPr>
            </w:pPr>
            <w:r>
              <w:rPr>
                <w:color w:val="000000"/>
                <w:szCs w:val="20"/>
                <w:lang w:eastAsia="pl-PL"/>
              </w:rPr>
              <w:t xml:space="preserve">Domofon </w:t>
            </w:r>
          </w:p>
        </w:tc>
        <w:tc>
          <w:tcPr>
            <w:tcW w:w="88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68738B8" w14:textId="5C6FFAED" w:rsidR="00834304" w:rsidRDefault="00834304" w:rsidP="1391E3F7">
            <w:pPr>
              <w:pStyle w:val="Normalny1"/>
              <w:spacing w:before="0" w:line="240" w:lineRule="auto"/>
              <w:jc w:val="left"/>
              <w:rPr>
                <w:color w:val="000000"/>
                <w:lang w:eastAsia="pl-PL"/>
              </w:rPr>
            </w:pPr>
            <w:r w:rsidRPr="5DA4011F">
              <w:rPr>
                <w:color w:val="000000" w:themeColor="text1"/>
                <w:lang w:eastAsia="pl-PL"/>
              </w:rPr>
              <w:t xml:space="preserve">Wymaga się instalacji domofonowej z opcją video, </w:t>
            </w:r>
            <w:r w:rsidR="08CFF200" w:rsidRPr="5DA4011F">
              <w:rPr>
                <w:color w:val="000000" w:themeColor="text1"/>
                <w:lang w:eastAsia="pl-PL"/>
              </w:rPr>
              <w:t>dzwonkiem oraz aplikacją na smartfona (aplikacja w systemie Android/ iOS na zasadach licencji ustalonych z producentem).</w:t>
            </w:r>
            <w:r w:rsidRPr="5DA4011F">
              <w:rPr>
                <w:color w:val="000000" w:themeColor="text1"/>
                <w:lang w:eastAsia="pl-PL"/>
              </w:rPr>
              <w:t xml:space="preserve"> Domofon ma znajdować się w każdym mieszkaniu po stronie klamki od drzwi wejściowych do mieszkania, ekran domofonu powinien znajdować się nie wyżej niż 150 cm nad poziomem podłogi, a jego przyciski na wysokości 120 cm – 140 cm, zgodnie z: ISO 21542:2012.</w:t>
            </w:r>
          </w:p>
        </w:tc>
      </w:tr>
      <w:tr w:rsidR="00037270" w:rsidRPr="00BF3A92" w14:paraId="7104C55B" w14:textId="77777777" w:rsidTr="77C23D06">
        <w:trPr>
          <w:trHeight w:val="340"/>
        </w:trPr>
        <w:tc>
          <w:tcPr>
            <w:tcW w:w="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4BE46082" w14:textId="77777777" w:rsidR="00834304" w:rsidRDefault="00834304" w:rsidP="002D4A32">
            <w:pPr>
              <w:pStyle w:val="Akapitzlist1"/>
              <w:numPr>
                <w:ilvl w:val="0"/>
                <w:numId w:val="12"/>
              </w:numPr>
              <w:spacing w:before="0" w:line="240" w:lineRule="auto"/>
              <w:ind w:left="0" w:firstLine="0"/>
              <w:jc w:val="left"/>
              <w:rPr>
                <w:b/>
                <w:color w:val="000000"/>
                <w:szCs w:val="20"/>
                <w:lang w:eastAsia="pl-PL"/>
              </w:rPr>
            </w:pPr>
          </w:p>
        </w:tc>
        <w:tc>
          <w:tcPr>
            <w:tcW w:w="17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3572CE7" w14:textId="77777777" w:rsidR="00834304" w:rsidRDefault="00834304" w:rsidP="002D4A32">
            <w:pPr>
              <w:pStyle w:val="Normalny1"/>
              <w:spacing w:before="0" w:line="240" w:lineRule="auto"/>
              <w:jc w:val="left"/>
              <w:rPr>
                <w:b/>
                <w:color w:val="000000"/>
                <w:szCs w:val="20"/>
                <w:lang w:eastAsia="pl-PL"/>
              </w:rPr>
            </w:pPr>
            <w:r>
              <w:rPr>
                <w:b/>
                <w:color w:val="000000"/>
                <w:szCs w:val="20"/>
                <w:lang w:eastAsia="pl-PL"/>
              </w:rPr>
              <w:t>Instalacje</w:t>
            </w:r>
          </w:p>
        </w:tc>
        <w:tc>
          <w:tcPr>
            <w:tcW w:w="2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12624CF2" w14:textId="77777777" w:rsidR="00834304" w:rsidRDefault="00834304" w:rsidP="002D4A32">
            <w:pPr>
              <w:pStyle w:val="Normalny1"/>
              <w:spacing w:before="0" w:line="240" w:lineRule="auto"/>
              <w:jc w:val="left"/>
              <w:rPr>
                <w:color w:val="000000"/>
                <w:szCs w:val="20"/>
                <w:lang w:eastAsia="pl-PL"/>
              </w:rPr>
            </w:pPr>
            <w:r>
              <w:rPr>
                <w:color w:val="000000"/>
                <w:szCs w:val="20"/>
                <w:lang w:eastAsia="pl-PL"/>
              </w:rPr>
              <w:t>Wodomierz</w:t>
            </w:r>
          </w:p>
        </w:tc>
        <w:tc>
          <w:tcPr>
            <w:tcW w:w="88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02EAE23" w14:textId="384752F7" w:rsidR="00834304" w:rsidRDefault="00834304" w:rsidP="002D4A32">
            <w:pPr>
              <w:pStyle w:val="Normalny1"/>
              <w:spacing w:before="0" w:line="240" w:lineRule="auto"/>
              <w:jc w:val="left"/>
              <w:rPr>
                <w:color w:val="000000"/>
                <w:szCs w:val="20"/>
                <w:lang w:eastAsia="pl-PL"/>
              </w:rPr>
            </w:pPr>
            <w:r>
              <w:rPr>
                <w:color w:val="000000"/>
                <w:szCs w:val="20"/>
                <w:lang w:eastAsia="pl-PL"/>
              </w:rPr>
              <w:t>Wymaga się zainstalowania wodomierzy ZW i CWU z połączeniem z systemem BMS.</w:t>
            </w:r>
          </w:p>
        </w:tc>
      </w:tr>
      <w:tr w:rsidR="00037270" w:rsidRPr="00BF3A92" w14:paraId="226FC054" w14:textId="77777777" w:rsidTr="77C23D06">
        <w:trPr>
          <w:trHeight w:val="340"/>
        </w:trPr>
        <w:tc>
          <w:tcPr>
            <w:tcW w:w="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5F141517" w14:textId="77777777" w:rsidR="00834304" w:rsidRDefault="00834304" w:rsidP="002D4A32">
            <w:pPr>
              <w:pStyle w:val="Akapitzlist1"/>
              <w:numPr>
                <w:ilvl w:val="0"/>
                <w:numId w:val="12"/>
              </w:numPr>
              <w:spacing w:before="0" w:line="240" w:lineRule="auto"/>
              <w:ind w:left="0" w:firstLine="0"/>
              <w:jc w:val="left"/>
              <w:rPr>
                <w:b/>
                <w:color w:val="000000"/>
                <w:szCs w:val="20"/>
                <w:lang w:eastAsia="pl-PL"/>
              </w:rPr>
            </w:pPr>
          </w:p>
        </w:tc>
        <w:tc>
          <w:tcPr>
            <w:tcW w:w="17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079F5E3" w14:textId="77777777" w:rsidR="00834304" w:rsidRDefault="00834304" w:rsidP="002D4A32">
            <w:pPr>
              <w:pStyle w:val="Normalny1"/>
              <w:spacing w:before="0" w:line="240" w:lineRule="auto"/>
              <w:jc w:val="left"/>
              <w:rPr>
                <w:b/>
                <w:color w:val="000000"/>
                <w:szCs w:val="20"/>
                <w:lang w:eastAsia="pl-PL"/>
              </w:rPr>
            </w:pPr>
            <w:r>
              <w:rPr>
                <w:b/>
                <w:color w:val="000000"/>
                <w:szCs w:val="20"/>
                <w:lang w:eastAsia="pl-PL"/>
              </w:rPr>
              <w:t>Instalacje</w:t>
            </w:r>
          </w:p>
        </w:tc>
        <w:tc>
          <w:tcPr>
            <w:tcW w:w="2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01DAD9D7" w14:textId="77777777" w:rsidR="00834304" w:rsidRDefault="00834304" w:rsidP="002D4A32">
            <w:pPr>
              <w:pStyle w:val="Normalny1"/>
              <w:spacing w:before="0" w:line="240" w:lineRule="auto"/>
              <w:jc w:val="left"/>
              <w:rPr>
                <w:color w:val="000000"/>
                <w:szCs w:val="20"/>
                <w:lang w:eastAsia="pl-PL"/>
              </w:rPr>
            </w:pPr>
            <w:r>
              <w:rPr>
                <w:color w:val="000000"/>
                <w:szCs w:val="20"/>
                <w:lang w:eastAsia="pl-PL"/>
              </w:rPr>
              <w:t>Licznik energii elektrycznej</w:t>
            </w:r>
          </w:p>
        </w:tc>
        <w:tc>
          <w:tcPr>
            <w:tcW w:w="88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3E3AE73" w14:textId="77777777" w:rsidR="00834304" w:rsidRDefault="00834304" w:rsidP="002D4A32">
            <w:pPr>
              <w:pStyle w:val="Normalny1"/>
              <w:spacing w:before="0" w:line="240" w:lineRule="auto"/>
              <w:jc w:val="left"/>
            </w:pPr>
            <w:r>
              <w:rPr>
                <w:rStyle w:val="Domylnaczcionkaakapitu1"/>
                <w:color w:val="000000"/>
                <w:szCs w:val="20"/>
                <w:lang w:eastAsia="pl-PL"/>
              </w:rPr>
              <w:t>Wymaga się zainstalowania licznika energii elektrycznej i</w:t>
            </w:r>
            <w:r>
              <w:rPr>
                <w:rStyle w:val="Domylnaczcionkaakapitu1"/>
              </w:rPr>
              <w:t xml:space="preserve"> </w:t>
            </w:r>
            <w:r>
              <w:rPr>
                <w:rStyle w:val="Domylnaczcionkaakapitu1"/>
                <w:color w:val="000000"/>
                <w:szCs w:val="20"/>
                <w:lang w:eastAsia="pl-PL"/>
              </w:rPr>
              <w:t>połączenie g</w:t>
            </w:r>
            <w:r>
              <w:rPr>
                <w:rStyle w:val="Domylnaczcionkaakapitu1"/>
              </w:rPr>
              <w:t xml:space="preserve">o </w:t>
            </w:r>
            <w:r>
              <w:rPr>
                <w:rStyle w:val="Domylnaczcionkaakapitu1"/>
                <w:color w:val="000000"/>
                <w:szCs w:val="20"/>
                <w:lang w:eastAsia="pl-PL"/>
              </w:rPr>
              <w:t>z systemem BMS. Dodatkowo zainstalować należy licznik energii elektrycznej dla oświetlenia zewnętrznego.</w:t>
            </w:r>
          </w:p>
        </w:tc>
      </w:tr>
      <w:tr w:rsidR="00037270" w:rsidRPr="00BF3A92" w14:paraId="49E9385E" w14:textId="77777777" w:rsidTr="77C23D06">
        <w:trPr>
          <w:trHeight w:val="340"/>
        </w:trPr>
        <w:tc>
          <w:tcPr>
            <w:tcW w:w="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34320DBD" w14:textId="77777777" w:rsidR="00834304" w:rsidRDefault="00834304" w:rsidP="002D4A32">
            <w:pPr>
              <w:pStyle w:val="Akapitzlist1"/>
              <w:numPr>
                <w:ilvl w:val="0"/>
                <w:numId w:val="12"/>
              </w:numPr>
              <w:spacing w:before="0" w:line="240" w:lineRule="auto"/>
              <w:ind w:left="0" w:firstLine="0"/>
              <w:jc w:val="left"/>
              <w:rPr>
                <w:b/>
                <w:color w:val="000000"/>
                <w:szCs w:val="20"/>
                <w:lang w:eastAsia="pl-PL"/>
              </w:rPr>
            </w:pPr>
          </w:p>
        </w:tc>
        <w:tc>
          <w:tcPr>
            <w:tcW w:w="17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F45E07A" w14:textId="77777777" w:rsidR="00834304" w:rsidRDefault="00834304" w:rsidP="002D4A32">
            <w:pPr>
              <w:pStyle w:val="Normalny1"/>
              <w:spacing w:before="0" w:line="240" w:lineRule="auto"/>
              <w:jc w:val="left"/>
              <w:rPr>
                <w:b/>
                <w:color w:val="000000"/>
                <w:szCs w:val="20"/>
                <w:lang w:eastAsia="pl-PL"/>
              </w:rPr>
            </w:pPr>
            <w:r>
              <w:rPr>
                <w:b/>
                <w:color w:val="000000"/>
                <w:szCs w:val="20"/>
                <w:lang w:eastAsia="pl-PL"/>
              </w:rPr>
              <w:t>Instalacje</w:t>
            </w:r>
          </w:p>
        </w:tc>
        <w:tc>
          <w:tcPr>
            <w:tcW w:w="2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36C199D6" w14:textId="77777777" w:rsidR="00834304" w:rsidRDefault="00834304" w:rsidP="002D4A32">
            <w:pPr>
              <w:pStyle w:val="Normalny1"/>
              <w:spacing w:before="0" w:line="240" w:lineRule="auto"/>
              <w:jc w:val="left"/>
              <w:rPr>
                <w:color w:val="000000"/>
                <w:szCs w:val="20"/>
                <w:lang w:eastAsia="pl-PL"/>
              </w:rPr>
            </w:pPr>
            <w:r>
              <w:rPr>
                <w:color w:val="000000"/>
                <w:szCs w:val="20"/>
                <w:lang w:eastAsia="pl-PL"/>
              </w:rPr>
              <w:t>Licznik ogrzewania</w:t>
            </w:r>
          </w:p>
        </w:tc>
        <w:tc>
          <w:tcPr>
            <w:tcW w:w="88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C3787C6" w14:textId="7BA15ACE" w:rsidR="00834304" w:rsidRDefault="004C0E0B" w:rsidP="002D4A32">
            <w:pPr>
              <w:pStyle w:val="Normalny1"/>
              <w:spacing w:before="0" w:line="240" w:lineRule="auto"/>
              <w:jc w:val="left"/>
              <w:rPr>
                <w:color w:val="000000"/>
                <w:szCs w:val="20"/>
                <w:lang w:eastAsia="pl-PL"/>
              </w:rPr>
            </w:pPr>
            <w:ins w:id="62" w:author="Autor">
              <w:r w:rsidRPr="004C0E0B">
                <w:rPr>
                  <w:color w:val="000000"/>
                  <w:szCs w:val="20"/>
                  <w:lang w:eastAsia="pl-PL"/>
                </w:rPr>
                <w:t>Wymaga się zainstalowania liczników zużycia energii cieplnej, energii do chłodzenia, energii do podgrzewania ciepłej wody użytkowej w budynku oraz połączenie ich z systemem BMS</w:t>
              </w:r>
              <w:r>
                <w:rPr>
                  <w:color w:val="000000"/>
                  <w:szCs w:val="20"/>
                  <w:lang w:eastAsia="pl-PL"/>
                </w:rPr>
                <w:t xml:space="preserve">. </w:t>
              </w:r>
            </w:ins>
            <w:del w:id="63" w:author="Autor">
              <w:r w:rsidR="00834304" w:rsidDel="004C0E0B">
                <w:rPr>
                  <w:color w:val="000000"/>
                  <w:szCs w:val="20"/>
                  <w:lang w:eastAsia="pl-PL"/>
                </w:rPr>
                <w:delText xml:space="preserve">Wymaga się zainstalowania liczników energii cieplnej w budynku oraz połączenie ich z systemem BMS. </w:delText>
              </w:r>
            </w:del>
          </w:p>
        </w:tc>
      </w:tr>
      <w:tr w:rsidR="00037270" w:rsidRPr="00BF3A92" w14:paraId="5FA05A81" w14:textId="77777777" w:rsidTr="77C23D06">
        <w:trPr>
          <w:trHeight w:val="340"/>
        </w:trPr>
        <w:tc>
          <w:tcPr>
            <w:tcW w:w="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132439FB" w14:textId="77777777" w:rsidR="00834304" w:rsidRDefault="00834304" w:rsidP="002D4A32">
            <w:pPr>
              <w:pStyle w:val="Akapitzlist1"/>
              <w:numPr>
                <w:ilvl w:val="0"/>
                <w:numId w:val="12"/>
              </w:numPr>
              <w:spacing w:before="0" w:line="240" w:lineRule="auto"/>
              <w:ind w:left="0" w:firstLine="0"/>
              <w:jc w:val="left"/>
              <w:rPr>
                <w:b/>
                <w:color w:val="000000"/>
                <w:szCs w:val="20"/>
                <w:lang w:eastAsia="pl-PL"/>
              </w:rPr>
            </w:pPr>
          </w:p>
        </w:tc>
        <w:tc>
          <w:tcPr>
            <w:tcW w:w="17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FD0FEC3" w14:textId="77777777" w:rsidR="00834304" w:rsidRDefault="00834304" w:rsidP="002D4A32">
            <w:pPr>
              <w:pStyle w:val="Normalny1"/>
              <w:spacing w:before="0" w:line="240" w:lineRule="auto"/>
              <w:jc w:val="left"/>
              <w:rPr>
                <w:b/>
                <w:color w:val="000000"/>
                <w:szCs w:val="20"/>
                <w:lang w:eastAsia="pl-PL"/>
              </w:rPr>
            </w:pPr>
            <w:r>
              <w:rPr>
                <w:b/>
                <w:color w:val="000000"/>
                <w:szCs w:val="20"/>
                <w:lang w:eastAsia="pl-PL"/>
              </w:rPr>
              <w:t>Instalacje</w:t>
            </w:r>
          </w:p>
        </w:tc>
        <w:tc>
          <w:tcPr>
            <w:tcW w:w="2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FCA81F7" w14:textId="77777777" w:rsidR="00834304" w:rsidRDefault="00834304" w:rsidP="002D4A32">
            <w:pPr>
              <w:pStyle w:val="Normalny1"/>
              <w:spacing w:before="0" w:line="240" w:lineRule="auto"/>
              <w:jc w:val="left"/>
              <w:rPr>
                <w:color w:val="000000"/>
                <w:szCs w:val="20"/>
                <w:lang w:eastAsia="pl-PL"/>
              </w:rPr>
            </w:pPr>
            <w:r>
              <w:rPr>
                <w:color w:val="000000"/>
                <w:szCs w:val="20"/>
                <w:lang w:eastAsia="pl-PL"/>
              </w:rPr>
              <w:t>Instalacja wytwarzająca energię</w:t>
            </w:r>
          </w:p>
        </w:tc>
        <w:tc>
          <w:tcPr>
            <w:tcW w:w="88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6E8B5C6" w14:textId="77777777" w:rsidR="00834304" w:rsidRDefault="00834304" w:rsidP="1391E3F7">
            <w:pPr>
              <w:pStyle w:val="Normalny1"/>
              <w:spacing w:before="0" w:line="240" w:lineRule="auto"/>
              <w:jc w:val="left"/>
              <w:rPr>
                <w:color w:val="000000"/>
                <w:lang w:eastAsia="pl-PL"/>
              </w:rPr>
            </w:pPr>
            <w:r w:rsidRPr="1391E3F7">
              <w:rPr>
                <w:color w:val="000000" w:themeColor="text1"/>
                <w:lang w:eastAsia="pl-PL"/>
              </w:rPr>
              <w:t>Wymaga się energii do zasilania obiektu z sieci oraz instalacji OZE. Nie dopuszcza się lokalnego wytwarzania energii na miejscu w wyniku procesu spalania paliw węglowodorowych (stałych i gazowych) oraz produktów drewnopochodnych, zgazowywania biomasy lub wtórnego zagospodarowania osadów pościekowych.</w:t>
            </w:r>
          </w:p>
        </w:tc>
      </w:tr>
      <w:tr w:rsidR="00037270" w:rsidRPr="00BF3A92" w14:paraId="0B9A49FB" w14:textId="77777777" w:rsidTr="77C23D06">
        <w:trPr>
          <w:trHeight w:val="340"/>
        </w:trPr>
        <w:tc>
          <w:tcPr>
            <w:tcW w:w="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495AFF8A" w14:textId="77777777" w:rsidR="00834304" w:rsidRDefault="00834304" w:rsidP="002D4A32">
            <w:pPr>
              <w:pStyle w:val="Akapitzlist1"/>
              <w:numPr>
                <w:ilvl w:val="0"/>
                <w:numId w:val="12"/>
              </w:numPr>
              <w:spacing w:before="0" w:line="240" w:lineRule="auto"/>
              <w:ind w:left="0" w:firstLine="0"/>
              <w:jc w:val="left"/>
              <w:rPr>
                <w:b/>
                <w:color w:val="000000"/>
                <w:szCs w:val="20"/>
                <w:lang w:eastAsia="pl-PL"/>
              </w:rPr>
            </w:pPr>
          </w:p>
        </w:tc>
        <w:tc>
          <w:tcPr>
            <w:tcW w:w="17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30A2654" w14:textId="77777777" w:rsidR="00834304" w:rsidRDefault="00834304" w:rsidP="002D4A32">
            <w:pPr>
              <w:pStyle w:val="Normalny1"/>
              <w:spacing w:before="0" w:line="240" w:lineRule="auto"/>
              <w:jc w:val="left"/>
              <w:rPr>
                <w:b/>
                <w:color w:val="000000"/>
                <w:szCs w:val="20"/>
                <w:lang w:eastAsia="pl-PL"/>
              </w:rPr>
            </w:pPr>
            <w:r>
              <w:rPr>
                <w:b/>
                <w:color w:val="000000"/>
                <w:szCs w:val="20"/>
                <w:lang w:eastAsia="pl-PL"/>
              </w:rPr>
              <w:t>Instalacje</w:t>
            </w:r>
          </w:p>
        </w:tc>
        <w:tc>
          <w:tcPr>
            <w:tcW w:w="2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776D2C25" w14:textId="77777777" w:rsidR="00834304" w:rsidRDefault="00834304" w:rsidP="002D4A32">
            <w:pPr>
              <w:pStyle w:val="Normalny1"/>
              <w:spacing w:before="0" w:line="240" w:lineRule="auto"/>
              <w:jc w:val="left"/>
              <w:rPr>
                <w:color w:val="000000"/>
                <w:szCs w:val="20"/>
                <w:lang w:eastAsia="pl-PL"/>
              </w:rPr>
            </w:pPr>
            <w:r>
              <w:rPr>
                <w:color w:val="000000"/>
                <w:szCs w:val="20"/>
                <w:lang w:eastAsia="pl-PL"/>
              </w:rPr>
              <w:t>Wentylacja</w:t>
            </w:r>
          </w:p>
        </w:tc>
        <w:tc>
          <w:tcPr>
            <w:tcW w:w="88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55AE4836" w14:textId="5CC12FE6" w:rsidR="00887D2D" w:rsidRPr="009B339E" w:rsidRDefault="4DDCD319" w:rsidP="00887D2D">
            <w:pPr>
              <w:pStyle w:val="Tekstkomentarza"/>
              <w:rPr>
                <w:rStyle w:val="Domylnaczcionkaakapitu10000000"/>
                <w:color w:val="000000"/>
              </w:rPr>
            </w:pPr>
            <w:r w:rsidRPr="1391E3F7">
              <w:rPr>
                <w:rStyle w:val="Domylnaczcionkaakapitu10000000"/>
                <w:color w:val="000000" w:themeColor="text1"/>
              </w:rPr>
              <w:t xml:space="preserve">Wymagana jest wentylacja mechaniczna z odzyskiem ciepła w całym budynku wyposażona w system filtracji powietrza z instalacją umożliwiającą pomiar stopnia zabrudzenia filtrów i informującą o konieczności ich wymiany. Wymagane filtry dokładne powietrza nawiewanego do pomieszczeń min. ePM1 80% (F9) lub równoważne. </w:t>
            </w:r>
          </w:p>
          <w:p w14:paraId="32437A28" w14:textId="5DDD1A9A" w:rsidR="00834304" w:rsidRDefault="00887D2D" w:rsidP="009F1B7F">
            <w:pPr>
              <w:pStyle w:val="Tekstkomentarza"/>
              <w:rPr>
                <w:lang w:eastAsia="pl-PL"/>
              </w:rPr>
            </w:pPr>
            <w:r>
              <w:rPr>
                <w:rStyle w:val="Domylnaczcionkaakapitu10000000"/>
                <w:color w:val="000000"/>
              </w:rPr>
              <w:t xml:space="preserve">Wymagane regulowanie systemu wentylacji poprzez zamontowane czujniki jakości powietrza oraz połączenie systemu wentylacji </w:t>
            </w:r>
            <w:r w:rsidRPr="009B339E">
              <w:rPr>
                <w:rStyle w:val="Domylnaczcionkaakapitu10000000"/>
                <w:color w:val="000000"/>
              </w:rPr>
              <w:t xml:space="preserve">z systemem BMS w sposób umożliwiający </w:t>
            </w:r>
            <w:r>
              <w:rPr>
                <w:rStyle w:val="Domylnaczcionkaakapitu10000000"/>
                <w:color w:val="000000"/>
              </w:rPr>
              <w:t>jego sterowanie oraz rejestrację</w:t>
            </w:r>
            <w:r w:rsidRPr="009B339E">
              <w:rPr>
                <w:rStyle w:val="Domylnaczcionkaakapitu10000000"/>
                <w:color w:val="000000"/>
              </w:rPr>
              <w:t xml:space="preserve"> poszczególnych parametrów.</w:t>
            </w:r>
          </w:p>
        </w:tc>
      </w:tr>
      <w:tr w:rsidR="00037270" w:rsidRPr="00BF3A92" w14:paraId="4057CE66" w14:textId="77777777" w:rsidTr="77C23D06">
        <w:trPr>
          <w:trHeight w:val="1990"/>
        </w:trPr>
        <w:tc>
          <w:tcPr>
            <w:tcW w:w="960" w:type="dxa"/>
            <w:tcBorders>
              <w:top w:val="single" w:sz="4" w:space="0" w:color="808080" w:themeColor="background1" w:themeShade="80"/>
              <w:left w:val="single" w:sz="4" w:space="0" w:color="808080" w:themeColor="background1" w:themeShade="80"/>
              <w:bottom w:val="single" w:sz="4" w:space="0" w:color="auto"/>
              <w:right w:val="single" w:sz="4" w:space="0" w:color="808080" w:themeColor="background1" w:themeShade="80"/>
            </w:tcBorders>
            <w:shd w:val="clear" w:color="auto" w:fill="E2EDD9"/>
            <w:noWrap/>
            <w:tcMar>
              <w:top w:w="0" w:type="dxa"/>
              <w:left w:w="70" w:type="dxa"/>
              <w:bottom w:w="0" w:type="dxa"/>
              <w:right w:w="70" w:type="dxa"/>
            </w:tcMar>
            <w:vAlign w:val="center"/>
          </w:tcPr>
          <w:p w14:paraId="3914CF37" w14:textId="77777777" w:rsidR="00834304" w:rsidRDefault="00834304" w:rsidP="002D4A32">
            <w:pPr>
              <w:pStyle w:val="Akapitzlist1"/>
              <w:numPr>
                <w:ilvl w:val="0"/>
                <w:numId w:val="12"/>
              </w:numPr>
              <w:spacing w:before="0" w:line="240" w:lineRule="auto"/>
              <w:ind w:left="0" w:firstLine="0"/>
              <w:jc w:val="left"/>
              <w:rPr>
                <w:b/>
                <w:color w:val="000000"/>
                <w:szCs w:val="20"/>
                <w:lang w:eastAsia="pl-PL"/>
              </w:rPr>
            </w:pPr>
          </w:p>
        </w:tc>
        <w:tc>
          <w:tcPr>
            <w:tcW w:w="1721" w:type="dxa"/>
            <w:tcBorders>
              <w:top w:val="single" w:sz="4" w:space="0" w:color="808080" w:themeColor="background1" w:themeShade="80"/>
              <w:left w:val="single" w:sz="4" w:space="0" w:color="808080" w:themeColor="background1" w:themeShade="80"/>
              <w:bottom w:val="single" w:sz="4" w:space="0" w:color="auto"/>
              <w:right w:val="single" w:sz="4" w:space="0" w:color="808080" w:themeColor="background1" w:themeShade="80"/>
            </w:tcBorders>
            <w:shd w:val="clear" w:color="auto" w:fill="auto"/>
            <w:tcMar>
              <w:top w:w="0" w:type="dxa"/>
              <w:left w:w="70" w:type="dxa"/>
              <w:bottom w:w="0" w:type="dxa"/>
              <w:right w:w="70" w:type="dxa"/>
            </w:tcMar>
            <w:vAlign w:val="center"/>
          </w:tcPr>
          <w:p w14:paraId="6E5E5130" w14:textId="77777777" w:rsidR="00834304" w:rsidRDefault="00834304" w:rsidP="002D4A32">
            <w:pPr>
              <w:pStyle w:val="Normalny1"/>
              <w:spacing w:before="0" w:line="240" w:lineRule="auto"/>
              <w:jc w:val="left"/>
              <w:rPr>
                <w:b/>
                <w:color w:val="000000"/>
                <w:szCs w:val="20"/>
                <w:lang w:eastAsia="pl-PL"/>
              </w:rPr>
            </w:pPr>
            <w:r>
              <w:rPr>
                <w:b/>
                <w:color w:val="000000"/>
                <w:szCs w:val="20"/>
                <w:lang w:eastAsia="pl-PL"/>
              </w:rPr>
              <w:t>Instalacje</w:t>
            </w:r>
          </w:p>
        </w:tc>
        <w:tc>
          <w:tcPr>
            <w:tcW w:w="2450" w:type="dxa"/>
            <w:tcBorders>
              <w:top w:val="single" w:sz="4" w:space="0" w:color="808080" w:themeColor="background1" w:themeShade="80"/>
              <w:left w:val="single" w:sz="4" w:space="0" w:color="808080" w:themeColor="background1" w:themeShade="80"/>
              <w:bottom w:val="single" w:sz="4" w:space="0" w:color="auto"/>
              <w:right w:val="single" w:sz="4" w:space="0" w:color="808080" w:themeColor="background1" w:themeShade="80"/>
            </w:tcBorders>
            <w:shd w:val="clear" w:color="auto" w:fill="auto"/>
            <w:noWrap/>
            <w:tcMar>
              <w:top w:w="0" w:type="dxa"/>
              <w:left w:w="70" w:type="dxa"/>
              <w:bottom w:w="0" w:type="dxa"/>
              <w:right w:w="70" w:type="dxa"/>
            </w:tcMar>
            <w:vAlign w:val="center"/>
          </w:tcPr>
          <w:p w14:paraId="335D80F8" w14:textId="77777777" w:rsidR="00834304" w:rsidRDefault="00834304" w:rsidP="002D4A32">
            <w:pPr>
              <w:pStyle w:val="Normalny1"/>
              <w:spacing w:before="0" w:line="240" w:lineRule="auto"/>
              <w:jc w:val="left"/>
              <w:rPr>
                <w:color w:val="000000"/>
                <w:szCs w:val="20"/>
                <w:lang w:eastAsia="pl-PL"/>
              </w:rPr>
            </w:pPr>
            <w:r>
              <w:rPr>
                <w:color w:val="000000"/>
                <w:szCs w:val="20"/>
                <w:lang w:eastAsia="pl-PL"/>
              </w:rPr>
              <w:t>Zużycie wody</w:t>
            </w:r>
          </w:p>
        </w:tc>
        <w:tc>
          <w:tcPr>
            <w:tcW w:w="8817" w:type="dxa"/>
            <w:tcBorders>
              <w:top w:val="single" w:sz="4" w:space="0" w:color="808080" w:themeColor="background1" w:themeShade="80"/>
              <w:left w:val="single" w:sz="4" w:space="0" w:color="808080" w:themeColor="background1" w:themeShade="80"/>
              <w:bottom w:val="single" w:sz="4" w:space="0" w:color="auto"/>
              <w:right w:val="single" w:sz="4" w:space="0" w:color="808080" w:themeColor="background1" w:themeShade="80"/>
            </w:tcBorders>
            <w:shd w:val="clear" w:color="auto" w:fill="auto"/>
            <w:tcMar>
              <w:top w:w="0" w:type="dxa"/>
              <w:left w:w="70" w:type="dxa"/>
              <w:bottom w:w="0" w:type="dxa"/>
              <w:right w:w="70" w:type="dxa"/>
            </w:tcMar>
            <w:vAlign w:val="center"/>
          </w:tcPr>
          <w:p w14:paraId="25297E8A" w14:textId="2B1C13C9" w:rsidR="00D75507" w:rsidRDefault="00834304" w:rsidP="009F1B7F">
            <w:pPr>
              <w:spacing w:line="257" w:lineRule="auto"/>
              <w:rPr>
                <w:rStyle w:val="Domylnaczcionkaakapitu1"/>
                <w:color w:val="000000" w:themeColor="text1"/>
                <w:lang w:eastAsia="pl-PL"/>
              </w:rPr>
            </w:pPr>
            <w:r w:rsidRPr="5DA4011F">
              <w:rPr>
                <w:rStyle w:val="Domylnaczcionkaakapitu1"/>
                <w:color w:val="000000" w:themeColor="text1"/>
                <w:lang w:eastAsia="pl-PL"/>
              </w:rPr>
              <w:t>D</w:t>
            </w:r>
            <w:r w:rsidRPr="5DA4011F">
              <w:rPr>
                <w:rStyle w:val="Domylnaczcionkaakapitu1"/>
              </w:rPr>
              <w:t xml:space="preserve">obór elementów armatury łazienkowej i innych urządzeń pobierających wodę powinien zapewniać </w:t>
            </w:r>
            <w:r w:rsidRPr="5DA4011F">
              <w:rPr>
                <w:rStyle w:val="Domylnaczcionkaakapitu1"/>
                <w:color w:val="000000" w:themeColor="text1"/>
                <w:lang w:eastAsia="pl-PL"/>
              </w:rPr>
              <w:t>maksymalne zużycie wody przez mieszkańca 100 l/dzień przy założonej liczbie mieszkańców zgodnie z wymaganiem JED 1.8.</w:t>
            </w:r>
            <w:r w:rsidR="768E3500" w:rsidRPr="5DA4011F">
              <w:rPr>
                <w:rStyle w:val="Domylnaczcionkaakapitu1"/>
                <w:color w:val="000000" w:themeColor="text1"/>
                <w:lang w:eastAsia="pl-PL"/>
              </w:rPr>
              <w:t xml:space="preserve"> z uwzględnieniem zużycia na poszczególne obszary: </w:t>
            </w:r>
            <w:ins w:id="64" w:author="Autor">
              <w:r w:rsidR="00EB6B5C" w:rsidRPr="00EB6B5C">
                <w:rPr>
                  <w:rStyle w:val="Domylnaczcionkaakapitu1"/>
                  <w:color w:val="000000" w:themeColor="text1"/>
                  <w:lang w:eastAsia="pl-PL"/>
                </w:rPr>
                <w:t>higiena – 35%, spłukiwanie toalety – 35%, pranie – 12%, zmywanie naczyń i sprzątanie – 10%, picie i gotowanie - 3%, inne – 5%</w:t>
              </w:r>
            </w:ins>
            <w:del w:id="65" w:author="Autor">
              <w:r w:rsidR="768E3500" w:rsidRPr="5DA4011F" w:rsidDel="00EB6B5C">
                <w:rPr>
                  <w:rStyle w:val="Domylnaczcionkaakapitu1"/>
                  <w:color w:val="000000" w:themeColor="text1"/>
                  <w:lang w:eastAsia="pl-PL"/>
                </w:rPr>
                <w:delText>higiena – 35%, spłukiwanie toalety – 33%, pranie – 13%, zmywanie naczyń – 10%, gotowanie - 2%, podlewanie ogrodu– 7%</w:delText>
              </w:r>
            </w:del>
            <w:r w:rsidR="768E3500" w:rsidRPr="5DA4011F">
              <w:rPr>
                <w:rStyle w:val="Domylnaczcionkaakapitu1"/>
                <w:color w:val="000000" w:themeColor="text1"/>
                <w:lang w:eastAsia="pl-PL"/>
              </w:rPr>
              <w:t>.</w:t>
            </w:r>
            <w:r w:rsidR="6D23B4AE" w:rsidRPr="5DA4011F">
              <w:rPr>
                <w:rStyle w:val="Domylnaczcionkaakapitu1"/>
                <w:color w:val="000000" w:themeColor="text1"/>
                <w:lang w:eastAsia="pl-PL"/>
              </w:rPr>
              <w:t xml:space="preserve"> </w:t>
            </w:r>
            <w:r w:rsidR="6D23B4AE" w:rsidRPr="5DA4011F">
              <w:rPr>
                <w:rFonts w:ascii="Segoe UI" w:eastAsia="Segoe UI" w:hAnsi="Segoe UI" w:cs="Segoe UI"/>
                <w:color w:val="333333"/>
                <w:sz w:val="18"/>
                <w:szCs w:val="18"/>
              </w:rPr>
              <w:t>Wymaga się zapewnienia kompletnej instalacji we wszystkich mieszkaniach umożliwiającej prowadzenie monitoringu zużycia wody w obiekcie. Wymagane są perlatory i czujniki, które po pewnym czasie same zatrzymują wypływ wody</w:t>
            </w:r>
            <w:r w:rsidR="009F1B7F">
              <w:rPr>
                <w:rFonts w:ascii="Segoe UI" w:eastAsia="Segoe UI" w:hAnsi="Segoe UI" w:cs="Segoe UI"/>
                <w:color w:val="333333"/>
                <w:sz w:val="18"/>
                <w:szCs w:val="18"/>
              </w:rPr>
              <w:t>.</w:t>
            </w:r>
          </w:p>
        </w:tc>
      </w:tr>
      <w:tr w:rsidR="00FD7BC9" w:rsidRPr="00BF3A92" w14:paraId="45679CD0" w14:textId="77777777" w:rsidTr="77C23D06">
        <w:trPr>
          <w:trHeight w:val="347"/>
        </w:trPr>
        <w:tc>
          <w:tcPr>
            <w:tcW w:w="960" w:type="dxa"/>
            <w:tcBorders>
              <w:top w:val="single" w:sz="4" w:space="0" w:color="auto"/>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785A766" w14:textId="77777777" w:rsidR="00FD7BC9" w:rsidRDefault="00FD7BC9" w:rsidP="00FD7BC9">
            <w:pPr>
              <w:pStyle w:val="Akapitzlist1"/>
              <w:numPr>
                <w:ilvl w:val="0"/>
                <w:numId w:val="12"/>
              </w:numPr>
              <w:spacing w:before="0" w:line="240" w:lineRule="auto"/>
              <w:ind w:left="0" w:firstLine="0"/>
              <w:jc w:val="left"/>
              <w:rPr>
                <w:b/>
                <w:color w:val="000000"/>
                <w:szCs w:val="20"/>
                <w:lang w:eastAsia="pl-PL"/>
              </w:rPr>
            </w:pPr>
          </w:p>
        </w:tc>
        <w:tc>
          <w:tcPr>
            <w:tcW w:w="17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D73ABCE" w14:textId="7CBB2E63" w:rsidR="00FD7BC9" w:rsidRDefault="00FD7BC9" w:rsidP="00FD7BC9">
            <w:pPr>
              <w:pStyle w:val="Normalny1"/>
              <w:spacing w:before="0" w:line="240" w:lineRule="auto"/>
              <w:jc w:val="left"/>
              <w:rPr>
                <w:b/>
                <w:color w:val="000000"/>
                <w:szCs w:val="20"/>
                <w:lang w:eastAsia="pl-PL"/>
              </w:rPr>
            </w:pPr>
            <w:ins w:id="66" w:author="Autor">
              <w:r>
                <w:rPr>
                  <w:b/>
                  <w:color w:val="000000"/>
                  <w:szCs w:val="20"/>
                  <w:lang w:eastAsia="pl-PL"/>
                </w:rPr>
                <w:t>Instalacje</w:t>
              </w:r>
            </w:ins>
          </w:p>
        </w:tc>
        <w:tc>
          <w:tcPr>
            <w:tcW w:w="2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4992B6B5" w14:textId="33EF84C0" w:rsidR="00FD7BC9" w:rsidRDefault="00FD7BC9" w:rsidP="00FD7BC9">
            <w:pPr>
              <w:pStyle w:val="Normalny1"/>
              <w:spacing w:before="0" w:line="240" w:lineRule="auto"/>
              <w:jc w:val="left"/>
              <w:rPr>
                <w:color w:val="000000"/>
                <w:szCs w:val="20"/>
                <w:lang w:eastAsia="pl-PL"/>
              </w:rPr>
            </w:pPr>
            <w:ins w:id="67" w:author="Autor">
              <w:r>
                <w:rPr>
                  <w:rStyle w:val="Domylnaczcionkaakapitu1"/>
                  <w:szCs w:val="20"/>
                  <w:lang w:eastAsia="pl-PL"/>
                </w:rPr>
                <w:t>Komfort cieplny</w:t>
              </w:r>
            </w:ins>
          </w:p>
        </w:tc>
        <w:tc>
          <w:tcPr>
            <w:tcW w:w="8817" w:type="dxa"/>
            <w:tcBorders>
              <w:top w:val="single" w:sz="4" w:space="0" w:color="auto"/>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D45F404" w14:textId="3369F21E" w:rsidR="00FD7BC9" w:rsidRPr="002A0D0A" w:rsidRDefault="00FD7BC9" w:rsidP="00FD7BC9">
            <w:pPr>
              <w:autoSpaceDE w:val="0"/>
              <w:adjustRightInd w:val="0"/>
              <w:rPr>
                <w:ins w:id="68" w:author="Autor"/>
                <w:rFonts w:cs="Calibri"/>
              </w:rPr>
            </w:pPr>
            <w:ins w:id="69" w:author="Autor">
              <w:r>
                <w:rPr>
                  <w:rFonts w:cs="Calibri"/>
                </w:rPr>
                <w:t>Wy</w:t>
              </w:r>
              <w:r w:rsidRPr="002A0D0A">
                <w:rPr>
                  <w:rFonts w:cs="Calibri"/>
                </w:rPr>
                <w:t>magane jest zastosowanie rozwiązań zapewniających:</w:t>
              </w:r>
            </w:ins>
          </w:p>
          <w:p w14:paraId="3FAF22E8" w14:textId="77777777" w:rsidR="00FD7BC9" w:rsidRDefault="00FD7BC9" w:rsidP="00DC577E">
            <w:pPr>
              <w:pStyle w:val="Akapitzlist"/>
              <w:numPr>
                <w:ilvl w:val="0"/>
                <w:numId w:val="51"/>
              </w:numPr>
              <w:autoSpaceDE w:val="0"/>
              <w:adjustRightInd w:val="0"/>
              <w:textAlignment w:val="auto"/>
              <w:rPr>
                <w:ins w:id="70" w:author="Autor"/>
                <w:rFonts w:cs="Calibri"/>
              </w:rPr>
            </w:pPr>
            <w:ins w:id="71" w:author="Autor">
              <w:r w:rsidRPr="002A0D0A">
                <w:rPr>
                  <w:rFonts w:cs="Calibri"/>
                </w:rPr>
                <w:t>wyposażenie systemu wentylacji w odzysk wilgoci oraz możliwość regulacji wilgotności względnej,</w:t>
              </w:r>
            </w:ins>
          </w:p>
          <w:p w14:paraId="1C78126D" w14:textId="3D4220DC" w:rsidR="00FD7BC9" w:rsidRPr="00DC577E" w:rsidRDefault="16976053" w:rsidP="77C23D06">
            <w:pPr>
              <w:pStyle w:val="Akapitzlist"/>
              <w:numPr>
                <w:ilvl w:val="0"/>
                <w:numId w:val="51"/>
              </w:numPr>
              <w:autoSpaceDE w:val="0"/>
              <w:adjustRightInd w:val="0"/>
              <w:textAlignment w:val="auto"/>
              <w:rPr>
                <w:rFonts w:cs="Calibri"/>
                <w:color w:val="000000" w:themeColor="text1"/>
                <w:szCs w:val="20"/>
              </w:rPr>
            </w:pPr>
            <w:ins w:id="72" w:author="Autor">
              <w:r w:rsidRPr="77C23D06">
                <w:rPr>
                  <w:color w:val="000000" w:themeColor="text1"/>
                  <w:lang w:eastAsia="pl-PL"/>
                </w:rPr>
                <w:t>utrzymanie w ramach zapewnienia komfortu cieplnego maksymalnej temperatury wewnętrznej w wysokości 26 stopni Celsjusza, w przypadku temperatury zewnętrznej w wysokości do 32 stopni Celsjusza. W przypadku temperatury zewnętrznej wyższej niż 32 stopnie Celsjusza, należy utrzymać różnicę temperatur w przedziale 5-6 stopni Celsjusza pomiędzy niższą temperaturą wewnętrzną a wyższą temperaturą zewnętrzną</w:t>
              </w:r>
            </w:ins>
            <w:r w:rsidR="386E9A19" w:rsidRPr="77C23D06">
              <w:rPr>
                <w:color w:val="000000" w:themeColor="text1"/>
                <w:lang w:eastAsia="pl-PL"/>
              </w:rPr>
              <w:t>.</w:t>
            </w:r>
            <w:del w:id="73" w:author="Autor">
              <w:r w:rsidR="00FD7BC9" w:rsidRPr="77C23D06" w:rsidDel="386E9A19">
                <w:rPr>
                  <w:rFonts w:asciiTheme="minorHAnsi" w:hAnsiTheme="minorHAnsi" w:cstheme="minorBidi"/>
                </w:rPr>
                <w:delText>u</w:delText>
              </w:r>
              <w:r w:rsidR="00FD7BC9" w:rsidRPr="77C23D06" w:rsidDel="386E9A19">
                <w:rPr>
                  <w:rFonts w:asciiTheme="minorHAnsi" w:hAnsiTheme="minorHAnsi" w:cstheme="minorBidi"/>
                  <w:color w:val="000000" w:themeColor="text1"/>
                </w:rPr>
                <w:delText xml:space="preserve">trzymanie temperatury </w:delText>
              </w:r>
              <w:r w:rsidR="00FD7BC9" w:rsidRPr="77C23D06" w:rsidDel="386E9A19">
                <w:rPr>
                  <w:rFonts w:asciiTheme="minorHAnsi" w:hAnsiTheme="minorHAnsi" w:cstheme="minorBidi"/>
                </w:rPr>
                <w:delText xml:space="preserve">poza sezonem grzewczym </w:delText>
              </w:r>
              <w:r w:rsidR="00FD7BC9" w:rsidRPr="77C23D06" w:rsidDel="386E9A19">
                <w:rPr>
                  <w:rFonts w:asciiTheme="minorHAnsi" w:hAnsiTheme="minorHAnsi" w:cstheme="minorBidi"/>
                  <w:color w:val="000000" w:themeColor="text1"/>
                </w:rPr>
                <w:delText xml:space="preserve">we wszystkich pomieszczeniach </w:delText>
              </w:r>
              <w:r w:rsidR="00FD7BC9" w:rsidRPr="77C23D06" w:rsidDel="386E9A19">
                <w:rPr>
                  <w:rFonts w:asciiTheme="minorHAnsi" w:hAnsiTheme="minorHAnsi" w:cstheme="minorBidi"/>
                </w:rPr>
                <w:delText>mieszkalnych we wszystkich</w:delText>
              </w:r>
              <w:r w:rsidR="00FD7BC9" w:rsidRPr="77C23D06" w:rsidDel="386E9A19">
                <w:rPr>
                  <w:rFonts w:asciiTheme="minorHAnsi" w:hAnsiTheme="minorHAnsi" w:cstheme="minorBidi"/>
                  <w:color w:val="000000" w:themeColor="text1"/>
                </w:rPr>
                <w:delText xml:space="preserve"> mieszkaniach na poziomie maksymalnie 24,5 stopni Celsjusza oraz w łazienkach na poziomie min. 26,5 stopni Celsjusza</w:delText>
              </w:r>
              <w:r w:rsidR="00FD7BC9" w:rsidRPr="77C23D06" w:rsidDel="386E9A19">
                <w:rPr>
                  <w:rFonts w:asciiTheme="minorHAnsi" w:hAnsiTheme="minorHAnsi" w:cstheme="minorBidi"/>
                </w:rPr>
                <w:delText xml:space="preserve"> przy temperaturze zewnętrznej powyżej 26,5 stopni Celsjusza.</w:delText>
              </w:r>
            </w:del>
          </w:p>
        </w:tc>
      </w:tr>
      <w:tr w:rsidR="00037270" w:rsidRPr="00BF3A92" w14:paraId="496EC44A" w14:textId="77777777" w:rsidTr="77C23D06">
        <w:trPr>
          <w:trHeight w:val="340"/>
        </w:trPr>
        <w:tc>
          <w:tcPr>
            <w:tcW w:w="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395F8AC" w14:textId="77777777" w:rsidR="00834304" w:rsidRDefault="00834304" w:rsidP="002D4A32">
            <w:pPr>
              <w:pStyle w:val="Akapitzlist1"/>
              <w:numPr>
                <w:ilvl w:val="0"/>
                <w:numId w:val="12"/>
              </w:numPr>
              <w:spacing w:before="0" w:line="240" w:lineRule="auto"/>
              <w:ind w:left="0" w:firstLine="0"/>
              <w:jc w:val="left"/>
              <w:rPr>
                <w:b/>
                <w:color w:val="000000"/>
                <w:szCs w:val="20"/>
                <w:lang w:eastAsia="pl-PL"/>
              </w:rPr>
            </w:pPr>
          </w:p>
        </w:tc>
        <w:tc>
          <w:tcPr>
            <w:tcW w:w="17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B719B41" w14:textId="77777777" w:rsidR="00834304" w:rsidRDefault="00834304" w:rsidP="002D4A32">
            <w:pPr>
              <w:pStyle w:val="Normalny1"/>
              <w:spacing w:before="0" w:line="240" w:lineRule="auto"/>
              <w:jc w:val="left"/>
              <w:rPr>
                <w:b/>
                <w:color w:val="000000"/>
                <w:szCs w:val="20"/>
                <w:lang w:eastAsia="pl-PL"/>
              </w:rPr>
            </w:pPr>
            <w:r>
              <w:rPr>
                <w:b/>
                <w:color w:val="000000"/>
                <w:szCs w:val="20"/>
                <w:lang w:eastAsia="pl-PL"/>
              </w:rPr>
              <w:t>Wyposażenie</w:t>
            </w:r>
          </w:p>
        </w:tc>
        <w:tc>
          <w:tcPr>
            <w:tcW w:w="2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05DCC01" w14:textId="77777777" w:rsidR="00834304" w:rsidRDefault="00834304" w:rsidP="002D4A32">
            <w:pPr>
              <w:pStyle w:val="Normalny1"/>
              <w:spacing w:before="0" w:line="240" w:lineRule="auto"/>
              <w:jc w:val="left"/>
              <w:rPr>
                <w:color w:val="000000"/>
                <w:szCs w:val="20"/>
                <w:lang w:eastAsia="pl-PL"/>
              </w:rPr>
            </w:pPr>
            <w:r>
              <w:rPr>
                <w:color w:val="000000"/>
                <w:szCs w:val="20"/>
                <w:lang w:eastAsia="pl-PL"/>
              </w:rPr>
              <w:t>Armatura łazienkowa w budynku</w:t>
            </w:r>
          </w:p>
        </w:tc>
        <w:tc>
          <w:tcPr>
            <w:tcW w:w="88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9680F76" w14:textId="7BDEF715" w:rsidR="00834304" w:rsidRDefault="00834304" w:rsidP="002D4A32">
            <w:pPr>
              <w:pStyle w:val="Normalny1"/>
              <w:spacing w:before="0" w:line="240" w:lineRule="auto"/>
              <w:jc w:val="left"/>
              <w:rPr>
                <w:color w:val="000000"/>
                <w:szCs w:val="20"/>
                <w:lang w:eastAsia="pl-PL"/>
              </w:rPr>
            </w:pPr>
            <w:r>
              <w:rPr>
                <w:color w:val="000000"/>
                <w:szCs w:val="20"/>
                <w:lang w:eastAsia="pl-PL"/>
              </w:rPr>
              <w:t>Wymaga się zapewnienie kompletnej instalacji umożliwiającej wykonanie testów związanych z gospodarowaniem wodą w obiekcie, z uwzględnieniem perlatorów i czujnika, który po pewnym czasie sam zatrzymuje wypływ wody.</w:t>
            </w:r>
          </w:p>
        </w:tc>
      </w:tr>
      <w:tr w:rsidR="00037270" w:rsidRPr="00BF3A92" w14:paraId="7CB3C77E" w14:textId="77777777" w:rsidTr="77C23D06">
        <w:trPr>
          <w:trHeight w:val="340"/>
        </w:trPr>
        <w:tc>
          <w:tcPr>
            <w:tcW w:w="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396D2625" w14:textId="77777777" w:rsidR="00834304" w:rsidRDefault="00834304" w:rsidP="002D4A32">
            <w:pPr>
              <w:pStyle w:val="Akapitzlist1"/>
              <w:numPr>
                <w:ilvl w:val="0"/>
                <w:numId w:val="12"/>
              </w:numPr>
              <w:spacing w:before="0" w:line="240" w:lineRule="auto"/>
              <w:ind w:left="0" w:firstLine="0"/>
              <w:jc w:val="left"/>
              <w:rPr>
                <w:b/>
                <w:color w:val="000000"/>
                <w:szCs w:val="20"/>
                <w:lang w:eastAsia="pl-PL"/>
              </w:rPr>
            </w:pPr>
          </w:p>
        </w:tc>
        <w:tc>
          <w:tcPr>
            <w:tcW w:w="17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B5D3C6C" w14:textId="77777777" w:rsidR="00834304" w:rsidRDefault="00834304" w:rsidP="002D4A32">
            <w:pPr>
              <w:pStyle w:val="Normalny1"/>
              <w:spacing w:before="0" w:line="240" w:lineRule="auto"/>
              <w:jc w:val="left"/>
              <w:rPr>
                <w:b/>
                <w:color w:val="000000"/>
                <w:szCs w:val="20"/>
                <w:lang w:eastAsia="pl-PL"/>
              </w:rPr>
            </w:pPr>
            <w:r>
              <w:rPr>
                <w:b/>
                <w:color w:val="000000"/>
                <w:szCs w:val="20"/>
                <w:lang w:eastAsia="pl-PL"/>
              </w:rPr>
              <w:t>Wyposażenie</w:t>
            </w:r>
          </w:p>
        </w:tc>
        <w:tc>
          <w:tcPr>
            <w:tcW w:w="2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32E3D30D" w14:textId="77777777" w:rsidR="00834304" w:rsidRDefault="00834304" w:rsidP="002D4A32">
            <w:pPr>
              <w:pStyle w:val="Normalny1"/>
              <w:spacing w:before="0" w:line="240" w:lineRule="auto"/>
              <w:jc w:val="left"/>
              <w:rPr>
                <w:color w:val="000000"/>
                <w:szCs w:val="20"/>
                <w:lang w:eastAsia="pl-PL"/>
              </w:rPr>
            </w:pPr>
            <w:r>
              <w:rPr>
                <w:color w:val="000000"/>
                <w:szCs w:val="20"/>
                <w:lang w:eastAsia="pl-PL"/>
              </w:rPr>
              <w:t>Prysznic w łazience</w:t>
            </w:r>
          </w:p>
        </w:tc>
        <w:tc>
          <w:tcPr>
            <w:tcW w:w="88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9246F10" w14:textId="513847BE" w:rsidR="00834304" w:rsidRDefault="00834304" w:rsidP="1391E3F7">
            <w:pPr>
              <w:pStyle w:val="Normalny1"/>
              <w:spacing w:before="0" w:line="240" w:lineRule="auto"/>
              <w:jc w:val="left"/>
              <w:rPr>
                <w:color w:val="000000"/>
                <w:lang w:eastAsia="pl-PL"/>
              </w:rPr>
            </w:pPr>
            <w:r w:rsidRPr="5DA4011F">
              <w:rPr>
                <w:rStyle w:val="Domylnaczcionkaakapitu1"/>
                <w:color w:val="000000" w:themeColor="text1"/>
                <w:lang w:eastAsia="pl-PL"/>
              </w:rPr>
              <w:t>Wymaga się prysznica w łazience w każdym mieszkaniu o wymiarach min. 80x80. Armatura prysznicowa i termostatyczna powinny być wyposażone w czujnik LED wskazujący zużycie wody lub ogranicznik przepływu.</w:t>
            </w:r>
          </w:p>
        </w:tc>
      </w:tr>
      <w:tr w:rsidR="00037270" w:rsidRPr="00BF3A92" w14:paraId="36C3161E" w14:textId="77777777" w:rsidTr="77C23D06">
        <w:trPr>
          <w:trHeight w:val="340"/>
        </w:trPr>
        <w:tc>
          <w:tcPr>
            <w:tcW w:w="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17F93140" w14:textId="77777777" w:rsidR="00834304" w:rsidRDefault="00834304" w:rsidP="003A2E31">
            <w:pPr>
              <w:pStyle w:val="Akapitzlist1"/>
              <w:numPr>
                <w:ilvl w:val="0"/>
                <w:numId w:val="12"/>
              </w:numPr>
              <w:spacing w:before="0" w:line="240" w:lineRule="auto"/>
              <w:ind w:left="0" w:firstLine="0"/>
              <w:jc w:val="left"/>
              <w:rPr>
                <w:b/>
                <w:color w:val="000000"/>
                <w:szCs w:val="20"/>
                <w:lang w:eastAsia="pl-PL"/>
              </w:rPr>
            </w:pPr>
          </w:p>
        </w:tc>
        <w:tc>
          <w:tcPr>
            <w:tcW w:w="17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DE31D1F" w14:textId="77777777" w:rsidR="00834304" w:rsidRDefault="00834304" w:rsidP="003A2E31">
            <w:pPr>
              <w:pStyle w:val="Normalny1"/>
              <w:spacing w:before="0" w:line="240" w:lineRule="auto"/>
              <w:jc w:val="left"/>
              <w:rPr>
                <w:b/>
                <w:color w:val="000000"/>
                <w:szCs w:val="20"/>
                <w:lang w:eastAsia="pl-PL"/>
              </w:rPr>
            </w:pPr>
            <w:r>
              <w:rPr>
                <w:b/>
                <w:color w:val="000000"/>
                <w:szCs w:val="20"/>
                <w:lang w:eastAsia="pl-PL"/>
              </w:rPr>
              <w:t>Wyposażenie</w:t>
            </w:r>
          </w:p>
        </w:tc>
        <w:tc>
          <w:tcPr>
            <w:tcW w:w="2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1CE102EF" w14:textId="77777777" w:rsidR="00834304" w:rsidRDefault="00834304" w:rsidP="003A2E31">
            <w:pPr>
              <w:pStyle w:val="Normalny1"/>
              <w:spacing w:before="0" w:line="240" w:lineRule="auto"/>
              <w:jc w:val="left"/>
              <w:rPr>
                <w:color w:val="000000"/>
                <w:szCs w:val="20"/>
                <w:lang w:eastAsia="pl-PL"/>
              </w:rPr>
            </w:pPr>
            <w:r>
              <w:rPr>
                <w:color w:val="000000"/>
                <w:szCs w:val="20"/>
                <w:lang w:eastAsia="pl-PL"/>
              </w:rPr>
              <w:t>Misa ustępowa w łazience</w:t>
            </w:r>
          </w:p>
        </w:tc>
        <w:tc>
          <w:tcPr>
            <w:tcW w:w="88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F3A4809" w14:textId="0E5B222A" w:rsidR="00834304" w:rsidRDefault="00834304" w:rsidP="003A2E31">
            <w:pPr>
              <w:pStyle w:val="Normalny1"/>
              <w:spacing w:before="0" w:line="240" w:lineRule="auto"/>
              <w:jc w:val="left"/>
              <w:rPr>
                <w:color w:val="000000"/>
                <w:szCs w:val="20"/>
                <w:lang w:eastAsia="pl-PL"/>
              </w:rPr>
            </w:pPr>
            <w:r>
              <w:rPr>
                <w:color w:val="000000"/>
                <w:szCs w:val="20"/>
                <w:lang w:eastAsia="pl-PL"/>
              </w:rPr>
              <w:t>Wymaga się misy ustępowej dwufunkcyjnej (wc+bidet) w łazience w każdym mieszkaniu zgodnie z aktualną normą dotyczącą misek ustępowych i zestawów WC z integralnym zamknięciem wodnym.</w:t>
            </w:r>
          </w:p>
        </w:tc>
      </w:tr>
      <w:tr w:rsidR="00037270" w:rsidRPr="00BF3A92" w14:paraId="2E73E9C6" w14:textId="77777777" w:rsidTr="77C23D06">
        <w:trPr>
          <w:trHeight w:val="340"/>
        </w:trPr>
        <w:tc>
          <w:tcPr>
            <w:tcW w:w="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5345589" w14:textId="77777777" w:rsidR="00834304" w:rsidRDefault="00834304" w:rsidP="003A2E31">
            <w:pPr>
              <w:pStyle w:val="Akapitzlist1"/>
              <w:numPr>
                <w:ilvl w:val="0"/>
                <w:numId w:val="12"/>
              </w:numPr>
              <w:spacing w:before="0" w:line="240" w:lineRule="auto"/>
              <w:ind w:left="0" w:firstLine="0"/>
              <w:jc w:val="left"/>
              <w:rPr>
                <w:b/>
                <w:color w:val="000000"/>
                <w:szCs w:val="20"/>
                <w:lang w:eastAsia="pl-PL"/>
              </w:rPr>
            </w:pPr>
          </w:p>
        </w:tc>
        <w:tc>
          <w:tcPr>
            <w:tcW w:w="17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3C26466" w14:textId="77777777" w:rsidR="00834304" w:rsidRDefault="00834304" w:rsidP="003A2E31">
            <w:pPr>
              <w:pStyle w:val="Normalny1"/>
              <w:spacing w:before="0" w:line="240" w:lineRule="auto"/>
              <w:jc w:val="left"/>
              <w:rPr>
                <w:b/>
                <w:color w:val="000000"/>
                <w:szCs w:val="20"/>
                <w:lang w:eastAsia="pl-PL"/>
              </w:rPr>
            </w:pPr>
            <w:r>
              <w:rPr>
                <w:b/>
                <w:color w:val="000000"/>
                <w:szCs w:val="20"/>
                <w:lang w:eastAsia="pl-PL"/>
              </w:rPr>
              <w:t>Wyposażenie</w:t>
            </w:r>
          </w:p>
        </w:tc>
        <w:tc>
          <w:tcPr>
            <w:tcW w:w="2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0392922C" w14:textId="77777777" w:rsidR="00834304" w:rsidRDefault="00834304" w:rsidP="003A2E31">
            <w:pPr>
              <w:pStyle w:val="Normalny1"/>
              <w:spacing w:before="0" w:line="240" w:lineRule="auto"/>
              <w:jc w:val="left"/>
              <w:rPr>
                <w:color w:val="000000"/>
                <w:szCs w:val="20"/>
                <w:lang w:eastAsia="pl-PL"/>
              </w:rPr>
            </w:pPr>
            <w:r>
              <w:rPr>
                <w:color w:val="000000"/>
                <w:szCs w:val="20"/>
                <w:lang w:eastAsia="pl-PL"/>
              </w:rPr>
              <w:t>Umywalka w łazience</w:t>
            </w:r>
          </w:p>
        </w:tc>
        <w:tc>
          <w:tcPr>
            <w:tcW w:w="88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8FE51DE" w14:textId="7A110D1D" w:rsidR="00834304" w:rsidRDefault="00834304" w:rsidP="003A2E31">
            <w:pPr>
              <w:pStyle w:val="Normalny1"/>
              <w:spacing w:before="0" w:line="240" w:lineRule="auto"/>
              <w:jc w:val="left"/>
              <w:rPr>
                <w:color w:val="000000"/>
                <w:szCs w:val="20"/>
                <w:lang w:eastAsia="pl-PL"/>
              </w:rPr>
            </w:pPr>
            <w:r>
              <w:rPr>
                <w:color w:val="000000"/>
                <w:szCs w:val="20"/>
                <w:lang w:eastAsia="pl-PL"/>
              </w:rPr>
              <w:t xml:space="preserve">Wymaga się umywalki w łazience w każdym mieszkaniu zgodnie z przepisami techniczno-budowlanymi, min. rozmiar 60 x 45 cm oraz baterii umywalkowej </w:t>
            </w:r>
            <w:r>
              <w:rPr>
                <w:rStyle w:val="Domylnaczcionkaakapitu1"/>
                <w:color w:val="000000"/>
                <w:szCs w:val="20"/>
                <w:lang w:eastAsia="pl-PL"/>
              </w:rPr>
              <w:t>z automatycznym ogranicznikiem przepływu w</w:t>
            </w:r>
            <w:r>
              <w:rPr>
                <w:rStyle w:val="Domylnaczcionkaakapitu1"/>
              </w:rPr>
              <w:t xml:space="preserve">ody </w:t>
            </w:r>
            <w:r>
              <w:rPr>
                <w:rStyle w:val="Domylnaczcionkaakapitu1"/>
                <w:color w:val="000000"/>
                <w:szCs w:val="20"/>
                <w:lang w:eastAsia="pl-PL"/>
              </w:rPr>
              <w:t>i perlatorem.</w:t>
            </w:r>
            <w:r>
              <w:rPr>
                <w:color w:val="000000"/>
                <w:szCs w:val="20"/>
                <w:lang w:eastAsia="pl-PL"/>
              </w:rPr>
              <w:t xml:space="preserve"> </w:t>
            </w:r>
          </w:p>
        </w:tc>
      </w:tr>
      <w:tr w:rsidR="00037270" w:rsidRPr="00BF3A92" w14:paraId="42B60A2D" w14:textId="77777777" w:rsidTr="77C23D06">
        <w:trPr>
          <w:trHeight w:val="340"/>
        </w:trPr>
        <w:tc>
          <w:tcPr>
            <w:tcW w:w="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3AEB6FCF" w14:textId="77777777" w:rsidR="00834304" w:rsidRDefault="00834304" w:rsidP="003A2E31">
            <w:pPr>
              <w:pStyle w:val="Akapitzlist1"/>
              <w:numPr>
                <w:ilvl w:val="0"/>
                <w:numId w:val="12"/>
              </w:numPr>
              <w:spacing w:before="0" w:line="240" w:lineRule="auto"/>
              <w:ind w:left="0" w:firstLine="0"/>
              <w:jc w:val="left"/>
              <w:rPr>
                <w:b/>
                <w:color w:val="000000"/>
                <w:szCs w:val="20"/>
                <w:lang w:eastAsia="pl-PL"/>
              </w:rPr>
            </w:pPr>
          </w:p>
        </w:tc>
        <w:tc>
          <w:tcPr>
            <w:tcW w:w="17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52D2B38" w14:textId="6F65E500" w:rsidR="00834304" w:rsidRDefault="00834304" w:rsidP="003A2E31">
            <w:pPr>
              <w:pStyle w:val="Normalny1"/>
              <w:spacing w:before="0" w:line="240" w:lineRule="auto"/>
              <w:jc w:val="left"/>
              <w:rPr>
                <w:b/>
                <w:color w:val="000000"/>
                <w:szCs w:val="20"/>
                <w:lang w:eastAsia="pl-PL"/>
              </w:rPr>
            </w:pPr>
            <w:r>
              <w:rPr>
                <w:b/>
                <w:color w:val="000000"/>
                <w:szCs w:val="20"/>
                <w:lang w:eastAsia="pl-PL"/>
              </w:rPr>
              <w:t>Wyposażenie</w:t>
            </w:r>
          </w:p>
        </w:tc>
        <w:tc>
          <w:tcPr>
            <w:tcW w:w="2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60DFE712" w14:textId="330F29EF" w:rsidR="00834304" w:rsidRDefault="00834304" w:rsidP="003A2E31">
            <w:pPr>
              <w:pStyle w:val="Normalny1"/>
              <w:spacing w:before="0" w:line="240" w:lineRule="auto"/>
              <w:jc w:val="left"/>
              <w:rPr>
                <w:color w:val="000000"/>
                <w:szCs w:val="20"/>
                <w:lang w:eastAsia="pl-PL"/>
              </w:rPr>
            </w:pPr>
            <w:r>
              <w:rPr>
                <w:szCs w:val="20"/>
                <w:lang w:eastAsia="pl-PL"/>
              </w:rPr>
              <w:t>Szafka pod umywalką</w:t>
            </w:r>
          </w:p>
        </w:tc>
        <w:tc>
          <w:tcPr>
            <w:tcW w:w="88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8B094C1" w14:textId="06438087" w:rsidR="00834304" w:rsidRDefault="00834304" w:rsidP="003A2E31">
            <w:pPr>
              <w:pStyle w:val="Normalny1"/>
              <w:spacing w:before="0" w:line="240" w:lineRule="auto"/>
              <w:jc w:val="left"/>
              <w:rPr>
                <w:color w:val="000000"/>
                <w:szCs w:val="20"/>
                <w:lang w:eastAsia="pl-PL"/>
              </w:rPr>
            </w:pPr>
            <w:r>
              <w:rPr>
                <w:color w:val="000000"/>
                <w:szCs w:val="20"/>
                <w:lang w:eastAsia="pl-PL"/>
              </w:rPr>
              <w:t>Wymaga się szafki pod umywalką w łazience.</w:t>
            </w:r>
          </w:p>
        </w:tc>
      </w:tr>
      <w:tr w:rsidR="00037270" w:rsidRPr="00BF3A92" w14:paraId="3CB4FD57" w14:textId="77777777" w:rsidTr="77C23D06">
        <w:trPr>
          <w:trHeight w:val="340"/>
        </w:trPr>
        <w:tc>
          <w:tcPr>
            <w:tcW w:w="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FDC0D2C" w14:textId="77777777" w:rsidR="00834304" w:rsidRDefault="00834304" w:rsidP="003A2E31">
            <w:pPr>
              <w:pStyle w:val="Akapitzlist1"/>
              <w:numPr>
                <w:ilvl w:val="0"/>
                <w:numId w:val="12"/>
              </w:numPr>
              <w:spacing w:before="0" w:line="240" w:lineRule="auto"/>
              <w:ind w:left="0" w:firstLine="0"/>
              <w:jc w:val="left"/>
              <w:rPr>
                <w:b/>
                <w:color w:val="000000"/>
                <w:szCs w:val="20"/>
                <w:lang w:eastAsia="pl-PL"/>
              </w:rPr>
            </w:pPr>
          </w:p>
        </w:tc>
        <w:tc>
          <w:tcPr>
            <w:tcW w:w="17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7F22C53" w14:textId="77777777" w:rsidR="00834304" w:rsidRDefault="00834304" w:rsidP="003A2E31">
            <w:pPr>
              <w:pStyle w:val="Normalny1"/>
              <w:spacing w:before="0" w:line="240" w:lineRule="auto"/>
              <w:jc w:val="left"/>
              <w:rPr>
                <w:b/>
                <w:color w:val="000000"/>
                <w:szCs w:val="20"/>
                <w:lang w:eastAsia="pl-PL"/>
              </w:rPr>
            </w:pPr>
            <w:r>
              <w:rPr>
                <w:b/>
                <w:color w:val="000000"/>
                <w:szCs w:val="20"/>
                <w:lang w:eastAsia="pl-PL"/>
              </w:rPr>
              <w:t>Wyposażenie</w:t>
            </w:r>
          </w:p>
        </w:tc>
        <w:tc>
          <w:tcPr>
            <w:tcW w:w="2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109B2FBE" w14:textId="77777777" w:rsidR="00834304" w:rsidRDefault="00834304" w:rsidP="003A2E31">
            <w:pPr>
              <w:pStyle w:val="Normalny1"/>
              <w:spacing w:before="0" w:line="240" w:lineRule="auto"/>
              <w:jc w:val="left"/>
              <w:rPr>
                <w:color w:val="000000"/>
                <w:szCs w:val="20"/>
                <w:lang w:eastAsia="pl-PL"/>
              </w:rPr>
            </w:pPr>
            <w:r>
              <w:rPr>
                <w:color w:val="000000"/>
                <w:szCs w:val="20"/>
                <w:lang w:eastAsia="pl-PL"/>
              </w:rPr>
              <w:t>Baterie łazienkowe</w:t>
            </w:r>
          </w:p>
        </w:tc>
        <w:tc>
          <w:tcPr>
            <w:tcW w:w="88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C83395B" w14:textId="77777777" w:rsidR="00834304" w:rsidRDefault="00834304" w:rsidP="003A2E31">
            <w:pPr>
              <w:pStyle w:val="Normalny1"/>
              <w:spacing w:before="0" w:line="240" w:lineRule="auto"/>
              <w:jc w:val="left"/>
            </w:pPr>
            <w:r>
              <w:rPr>
                <w:color w:val="000000"/>
                <w:szCs w:val="20"/>
                <w:lang w:eastAsia="pl-PL"/>
              </w:rPr>
              <w:t xml:space="preserve">Wymaga się baterii w łazience </w:t>
            </w:r>
            <w:r>
              <w:rPr>
                <w:rStyle w:val="Domylnaczcionkaakapitu1"/>
                <w:color w:val="000000"/>
                <w:szCs w:val="20"/>
                <w:lang w:eastAsia="pl-PL"/>
              </w:rPr>
              <w:t>z automatycznym ogranicznikiem przepływu w</w:t>
            </w:r>
            <w:r>
              <w:rPr>
                <w:rStyle w:val="Domylnaczcionkaakapitu1"/>
              </w:rPr>
              <w:t xml:space="preserve">ody </w:t>
            </w:r>
            <w:r>
              <w:rPr>
                <w:rStyle w:val="Domylnaczcionkaakapitu1"/>
                <w:color w:val="000000"/>
                <w:szCs w:val="20"/>
                <w:lang w:eastAsia="pl-PL"/>
              </w:rPr>
              <w:t>i perlatorem.</w:t>
            </w:r>
          </w:p>
        </w:tc>
      </w:tr>
      <w:tr w:rsidR="00037270" w:rsidRPr="00BF3A92" w14:paraId="6FEAF85F" w14:textId="77777777" w:rsidTr="77C23D06">
        <w:trPr>
          <w:trHeight w:val="340"/>
        </w:trPr>
        <w:tc>
          <w:tcPr>
            <w:tcW w:w="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667C87A" w14:textId="77777777" w:rsidR="00834304" w:rsidRDefault="00834304" w:rsidP="003A2E31">
            <w:pPr>
              <w:pStyle w:val="Akapitzlist1"/>
              <w:numPr>
                <w:ilvl w:val="0"/>
                <w:numId w:val="12"/>
              </w:numPr>
              <w:spacing w:before="0" w:line="240" w:lineRule="auto"/>
              <w:ind w:left="0" w:firstLine="0"/>
              <w:jc w:val="left"/>
              <w:rPr>
                <w:b/>
                <w:color w:val="000000"/>
                <w:szCs w:val="20"/>
                <w:lang w:eastAsia="pl-PL"/>
              </w:rPr>
            </w:pPr>
          </w:p>
        </w:tc>
        <w:tc>
          <w:tcPr>
            <w:tcW w:w="17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682A9F0" w14:textId="77777777" w:rsidR="00834304" w:rsidRDefault="00834304" w:rsidP="003A2E31">
            <w:pPr>
              <w:pStyle w:val="Normalny1"/>
              <w:spacing w:before="0" w:line="240" w:lineRule="auto"/>
              <w:jc w:val="left"/>
              <w:rPr>
                <w:b/>
                <w:color w:val="000000"/>
                <w:szCs w:val="20"/>
                <w:lang w:eastAsia="pl-PL"/>
              </w:rPr>
            </w:pPr>
            <w:r>
              <w:rPr>
                <w:b/>
                <w:color w:val="000000"/>
                <w:szCs w:val="20"/>
                <w:lang w:eastAsia="pl-PL"/>
              </w:rPr>
              <w:t>Wyposażenie</w:t>
            </w:r>
          </w:p>
        </w:tc>
        <w:tc>
          <w:tcPr>
            <w:tcW w:w="2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6DBE502D" w14:textId="77777777" w:rsidR="00834304" w:rsidRDefault="00834304" w:rsidP="003A2E31">
            <w:pPr>
              <w:pStyle w:val="Normalny1"/>
              <w:spacing w:before="0" w:line="240" w:lineRule="auto"/>
              <w:jc w:val="left"/>
              <w:rPr>
                <w:color w:val="000000"/>
                <w:szCs w:val="20"/>
                <w:lang w:eastAsia="pl-PL"/>
              </w:rPr>
            </w:pPr>
            <w:r>
              <w:rPr>
                <w:color w:val="000000"/>
                <w:szCs w:val="20"/>
                <w:lang w:eastAsia="pl-PL"/>
              </w:rPr>
              <w:t>Zlewozmywak z kranem</w:t>
            </w:r>
          </w:p>
        </w:tc>
        <w:tc>
          <w:tcPr>
            <w:tcW w:w="88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916AF15" w14:textId="58BBF9F5" w:rsidR="00834304" w:rsidRDefault="00834304" w:rsidP="003A2E31">
            <w:pPr>
              <w:pStyle w:val="Normalny1"/>
              <w:spacing w:before="0" w:line="240" w:lineRule="auto"/>
              <w:jc w:val="left"/>
            </w:pPr>
            <w:r>
              <w:rPr>
                <w:rStyle w:val="Domylnaczcionkaakapitu1"/>
                <w:color w:val="000000"/>
                <w:szCs w:val="20"/>
                <w:lang w:eastAsia="pl-PL"/>
              </w:rPr>
              <w:t>Wymaga się zlewozmywaka z baterią kuchenną w kuchni/aneksie kuchennym, zgodnie z przepisami prawa, min. 1 komora o min. wymiarach 35 x 43 cm.  Bateria z automatycznym ogranicznikiem przepływu w</w:t>
            </w:r>
            <w:r>
              <w:rPr>
                <w:rStyle w:val="Domylnaczcionkaakapitu1"/>
              </w:rPr>
              <w:t xml:space="preserve">ody </w:t>
            </w:r>
            <w:r>
              <w:rPr>
                <w:rStyle w:val="Domylnaczcionkaakapitu1"/>
                <w:color w:val="000000"/>
                <w:szCs w:val="20"/>
                <w:lang w:eastAsia="pl-PL"/>
              </w:rPr>
              <w:t>i perlatorem.</w:t>
            </w:r>
          </w:p>
        </w:tc>
      </w:tr>
      <w:tr w:rsidR="00037270" w:rsidRPr="00BF3A92" w14:paraId="4EF6244E" w14:textId="77777777" w:rsidTr="77C23D06">
        <w:trPr>
          <w:trHeight w:val="340"/>
        </w:trPr>
        <w:tc>
          <w:tcPr>
            <w:tcW w:w="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4474116" w14:textId="77777777" w:rsidR="00834304" w:rsidRDefault="00834304" w:rsidP="003A2E31">
            <w:pPr>
              <w:pStyle w:val="Akapitzlist1"/>
              <w:numPr>
                <w:ilvl w:val="0"/>
                <w:numId w:val="12"/>
              </w:numPr>
              <w:spacing w:before="0" w:line="240" w:lineRule="auto"/>
              <w:ind w:left="0" w:firstLine="0"/>
              <w:jc w:val="left"/>
              <w:rPr>
                <w:b/>
                <w:color w:val="000000"/>
                <w:szCs w:val="20"/>
                <w:lang w:eastAsia="pl-PL"/>
              </w:rPr>
            </w:pPr>
          </w:p>
        </w:tc>
        <w:tc>
          <w:tcPr>
            <w:tcW w:w="17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C98A41C" w14:textId="77777777" w:rsidR="00834304" w:rsidRDefault="00834304" w:rsidP="003A2E31">
            <w:pPr>
              <w:pStyle w:val="Normalny1"/>
              <w:spacing w:before="0" w:line="240" w:lineRule="auto"/>
              <w:jc w:val="left"/>
              <w:rPr>
                <w:b/>
                <w:color w:val="000000"/>
                <w:szCs w:val="20"/>
                <w:lang w:eastAsia="pl-PL"/>
              </w:rPr>
            </w:pPr>
            <w:r>
              <w:rPr>
                <w:b/>
                <w:color w:val="000000"/>
                <w:szCs w:val="20"/>
                <w:lang w:eastAsia="pl-PL"/>
              </w:rPr>
              <w:t>Wyposażenie</w:t>
            </w:r>
          </w:p>
        </w:tc>
        <w:tc>
          <w:tcPr>
            <w:tcW w:w="2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66DCAC13" w14:textId="77777777" w:rsidR="00834304" w:rsidRDefault="00834304" w:rsidP="003A2E31">
            <w:pPr>
              <w:pStyle w:val="Normalny1"/>
              <w:spacing w:before="0" w:line="240" w:lineRule="auto"/>
              <w:jc w:val="left"/>
              <w:rPr>
                <w:color w:val="000000"/>
                <w:szCs w:val="20"/>
                <w:lang w:eastAsia="pl-PL"/>
              </w:rPr>
            </w:pPr>
            <w:r>
              <w:rPr>
                <w:color w:val="000000"/>
                <w:szCs w:val="20"/>
                <w:lang w:eastAsia="pl-PL"/>
              </w:rPr>
              <w:t>Meble w zabudowie</w:t>
            </w:r>
          </w:p>
        </w:tc>
        <w:tc>
          <w:tcPr>
            <w:tcW w:w="88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EA0C937" w14:textId="0BD4291D" w:rsidR="00834304" w:rsidRDefault="00834304" w:rsidP="005B469F">
            <w:pPr>
              <w:pStyle w:val="Tekstkomentarza"/>
            </w:pPr>
            <w:r w:rsidRPr="5DA4011F">
              <w:rPr>
                <w:lang w:eastAsia="pl-PL"/>
              </w:rPr>
              <w:t>Wymaga si</w:t>
            </w:r>
            <w:r w:rsidR="6A368DDD" w:rsidRPr="5DA4011F">
              <w:rPr>
                <w:lang w:eastAsia="pl-PL"/>
              </w:rPr>
              <w:t>ę</w:t>
            </w:r>
            <w:r w:rsidRPr="5DA4011F">
              <w:rPr>
                <w:lang w:eastAsia="pl-PL"/>
              </w:rPr>
              <w:t xml:space="preserve"> aby w skład zabudowy aneksu kuchennego w każdym mieszkaniu wchodziły:</w:t>
            </w:r>
            <w:r>
              <w:br/>
            </w:r>
            <w:r w:rsidRPr="5DA4011F">
              <w:rPr>
                <w:lang w:eastAsia="pl-PL"/>
              </w:rPr>
              <w:t xml:space="preserve">1) 4 szt. szafek wiszących o wys. min. 70 cm, o szer. 60 cm, w tym: 3 szt. zamykane drzwiami z uchwytami metalowymi, 1 szafka otwarta. </w:t>
            </w:r>
            <w:r>
              <w:br/>
            </w:r>
            <w:r w:rsidRPr="5DA4011F">
              <w:rPr>
                <w:lang w:eastAsia="pl-PL"/>
              </w:rPr>
              <w:t xml:space="preserve">2) </w:t>
            </w:r>
            <w:r>
              <w:t>4 szafek stojących szer. 60</w:t>
            </w:r>
            <w:r w:rsidR="775EFC0B">
              <w:t xml:space="preserve"> </w:t>
            </w:r>
            <w:r>
              <w:t>cm, w tym 1 z szufladami, 1 z półkami wewnętrznymi, 1 pod zlewozmywak, 1 do zabudowy zmywarki; wymaga się dwóch szafek wysokich, zamykanych, wysokość szafek powinna być zbieżna z poziomem zawieszenia szafek wiszących. W szafkach wysokich należy przewidzieć zabudowę lodówki, zabudowę piekarnika, zabudowę kuchenki mikrofalowej. Wszystkie szafki zamykane powinny posiadać uchwyty metalowe o wysokiej estetyce wykonania i dużej odporności na uszkodzenia mechaniczne</w:t>
            </w:r>
          </w:p>
          <w:p w14:paraId="59543AF0" w14:textId="7C685E11" w:rsidR="00834304" w:rsidRDefault="00834304" w:rsidP="005B469F">
            <w:pPr>
              <w:pStyle w:val="Tekstkomentarza"/>
            </w:pPr>
            <w:r w:rsidRPr="5DA4011F">
              <w:rPr>
                <w:lang w:eastAsia="pl-PL"/>
              </w:rPr>
              <w:t xml:space="preserve">3) </w:t>
            </w:r>
            <w:r>
              <w:t>Blat kuchenny powinien być wykonany z materiałów odpornych na zarysowania, wilgoć i wysoką temperaturę, wykonany z materiałów dopuszczonych przez obowiązujące normy. W blacie powinny znajdować się otwory na: płytę indukcyjną i zlewozmywak.</w:t>
            </w:r>
            <w:r>
              <w:br/>
            </w:r>
            <w:r w:rsidRPr="5DA4011F">
              <w:rPr>
                <w:lang w:eastAsia="pl-PL"/>
              </w:rPr>
              <w:t xml:space="preserve">4) </w:t>
            </w:r>
            <w:r>
              <w:t>Korpusy szafek kuchennych powinny być wykonane z materiałów stolarskich dopuszczonych do stosowania przez obowiązujące normy</w:t>
            </w:r>
            <w:r w:rsidR="603FD9FD">
              <w:t>.</w:t>
            </w:r>
            <w:r>
              <w:t xml:space="preserve"> Fronty meblowe powinny być wykonane z wysokiej jakości materiałów stolarskich z wyłączeniem oklein z tworzywa sztucznego. </w:t>
            </w:r>
          </w:p>
          <w:p w14:paraId="0F6601FA" w14:textId="37566A33" w:rsidR="00834304" w:rsidRDefault="00834304" w:rsidP="005B469F">
            <w:pPr>
              <w:pStyle w:val="Tekstkomentarza"/>
            </w:pPr>
            <w:r>
              <w:t xml:space="preserve">5) wykończenie pasa ściany pomiędzy blatem kuchennym a górnymi szafkami, ceramiką lub innym materiałem wykończeniowym odpornym na wilgoć, uszkodzenia mechaniczne i wysoką temperaturę. </w:t>
            </w:r>
          </w:p>
          <w:p w14:paraId="57667FCD" w14:textId="77777777" w:rsidR="00834304" w:rsidRDefault="00834304" w:rsidP="005B469F">
            <w:pPr>
              <w:pStyle w:val="Tekstkomentarza"/>
            </w:pPr>
            <w:r>
              <w:t xml:space="preserve">6) zainstalowania oświetlenia pomocniczego w pasie podszafkowym, zgodnego z obowiązującymi przepisami. </w:t>
            </w:r>
          </w:p>
          <w:p w14:paraId="3AC22FF1" w14:textId="3376C2C7" w:rsidR="00834304" w:rsidRDefault="00834304" w:rsidP="005B469F">
            <w:pPr>
              <w:pStyle w:val="Normalny1"/>
              <w:spacing w:before="0" w:line="240" w:lineRule="auto"/>
              <w:jc w:val="left"/>
              <w:rPr>
                <w:szCs w:val="20"/>
                <w:lang w:eastAsia="pl-PL"/>
              </w:rPr>
            </w:pPr>
            <w:r>
              <w:t xml:space="preserve">7) wykonania cokołu podszafkowego z materiałów odpornych na wilgoć i uszkodzenia mechaniczne.   </w:t>
            </w:r>
          </w:p>
        </w:tc>
      </w:tr>
      <w:tr w:rsidR="00037270" w:rsidRPr="00BF3A92" w14:paraId="0176D6B0" w14:textId="77777777" w:rsidTr="77C23D06">
        <w:trPr>
          <w:trHeight w:val="340"/>
        </w:trPr>
        <w:tc>
          <w:tcPr>
            <w:tcW w:w="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53DB988E" w14:textId="77777777" w:rsidR="00834304" w:rsidRDefault="00834304" w:rsidP="003A2E31">
            <w:pPr>
              <w:pStyle w:val="Akapitzlist1"/>
              <w:numPr>
                <w:ilvl w:val="0"/>
                <w:numId w:val="12"/>
              </w:numPr>
              <w:spacing w:before="0" w:line="240" w:lineRule="auto"/>
              <w:ind w:left="0" w:firstLine="0"/>
              <w:jc w:val="left"/>
              <w:rPr>
                <w:b/>
                <w:color w:val="000000"/>
                <w:szCs w:val="20"/>
                <w:lang w:eastAsia="pl-PL"/>
              </w:rPr>
            </w:pPr>
          </w:p>
        </w:tc>
        <w:tc>
          <w:tcPr>
            <w:tcW w:w="17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A785FB8" w14:textId="77777777" w:rsidR="00834304" w:rsidRDefault="00834304" w:rsidP="003A2E31">
            <w:pPr>
              <w:pStyle w:val="Normalny1"/>
              <w:spacing w:before="0" w:line="240" w:lineRule="auto"/>
              <w:jc w:val="left"/>
              <w:rPr>
                <w:b/>
                <w:color w:val="000000"/>
                <w:szCs w:val="20"/>
                <w:lang w:eastAsia="pl-PL"/>
              </w:rPr>
            </w:pPr>
            <w:r>
              <w:rPr>
                <w:b/>
                <w:color w:val="000000"/>
                <w:szCs w:val="20"/>
                <w:lang w:eastAsia="pl-PL"/>
              </w:rPr>
              <w:t>Wyposażenie</w:t>
            </w:r>
          </w:p>
        </w:tc>
        <w:tc>
          <w:tcPr>
            <w:tcW w:w="2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66FCF167" w14:textId="77777777" w:rsidR="00834304" w:rsidRDefault="00834304" w:rsidP="003A2E31">
            <w:pPr>
              <w:pStyle w:val="Normalny1"/>
              <w:spacing w:before="0" w:line="240" w:lineRule="auto"/>
              <w:jc w:val="left"/>
              <w:rPr>
                <w:color w:val="000000"/>
                <w:szCs w:val="20"/>
                <w:lang w:eastAsia="pl-PL"/>
              </w:rPr>
            </w:pPr>
            <w:r>
              <w:rPr>
                <w:color w:val="000000"/>
                <w:szCs w:val="20"/>
                <w:lang w:eastAsia="pl-PL"/>
              </w:rPr>
              <w:t>Płyta indukcyjna</w:t>
            </w:r>
          </w:p>
        </w:tc>
        <w:tc>
          <w:tcPr>
            <w:tcW w:w="88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0C5FB46" w14:textId="7363BF7F" w:rsidR="00834304" w:rsidRDefault="00834304" w:rsidP="00BA492D">
            <w:pPr>
              <w:pStyle w:val="Normalny1"/>
              <w:spacing w:before="0" w:line="240" w:lineRule="auto"/>
              <w:jc w:val="left"/>
              <w:rPr>
                <w:color w:val="000000"/>
                <w:szCs w:val="20"/>
                <w:lang w:eastAsia="pl-PL"/>
              </w:rPr>
            </w:pPr>
            <w:r>
              <w:rPr>
                <w:color w:val="000000"/>
                <w:szCs w:val="20"/>
                <w:lang w:eastAsia="pl-PL"/>
              </w:rPr>
              <w:t>Wymaga się płyty indukcyjnej w kuchni. Moc przyłączeniowa min 7,0 kW, 4 pola indukcyjne.</w:t>
            </w:r>
          </w:p>
        </w:tc>
      </w:tr>
      <w:tr w:rsidR="00037270" w:rsidRPr="00BF3A92" w14:paraId="5E0F9328" w14:textId="77777777" w:rsidTr="77C23D06">
        <w:trPr>
          <w:trHeight w:val="340"/>
        </w:trPr>
        <w:tc>
          <w:tcPr>
            <w:tcW w:w="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4716BF0E" w14:textId="77777777" w:rsidR="00834304" w:rsidRDefault="00834304" w:rsidP="003A2E31">
            <w:pPr>
              <w:pStyle w:val="Akapitzlist1"/>
              <w:numPr>
                <w:ilvl w:val="0"/>
                <w:numId w:val="12"/>
              </w:numPr>
              <w:spacing w:before="0" w:line="240" w:lineRule="auto"/>
              <w:ind w:left="0" w:firstLine="0"/>
              <w:jc w:val="left"/>
              <w:rPr>
                <w:b/>
                <w:color w:val="000000"/>
                <w:szCs w:val="20"/>
                <w:lang w:eastAsia="pl-PL"/>
              </w:rPr>
            </w:pPr>
          </w:p>
        </w:tc>
        <w:tc>
          <w:tcPr>
            <w:tcW w:w="17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EAC60DD" w14:textId="77777777" w:rsidR="00834304" w:rsidRDefault="00834304" w:rsidP="003A2E31">
            <w:pPr>
              <w:pStyle w:val="Normalny1"/>
              <w:spacing w:before="0" w:line="240" w:lineRule="auto"/>
              <w:jc w:val="left"/>
              <w:rPr>
                <w:b/>
                <w:color w:val="000000"/>
                <w:szCs w:val="20"/>
                <w:lang w:eastAsia="pl-PL"/>
              </w:rPr>
            </w:pPr>
            <w:r>
              <w:rPr>
                <w:b/>
                <w:color w:val="000000"/>
                <w:szCs w:val="20"/>
                <w:lang w:eastAsia="pl-PL"/>
              </w:rPr>
              <w:t>Wyposażenie</w:t>
            </w:r>
          </w:p>
        </w:tc>
        <w:tc>
          <w:tcPr>
            <w:tcW w:w="2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460CEF5A" w14:textId="77777777" w:rsidR="00834304" w:rsidRDefault="00834304" w:rsidP="003A2E31">
            <w:pPr>
              <w:pStyle w:val="Normalny1"/>
              <w:spacing w:before="0" w:line="240" w:lineRule="auto"/>
              <w:jc w:val="left"/>
              <w:rPr>
                <w:color w:val="000000"/>
                <w:szCs w:val="20"/>
                <w:lang w:eastAsia="pl-PL"/>
              </w:rPr>
            </w:pPr>
            <w:r>
              <w:rPr>
                <w:color w:val="000000"/>
                <w:szCs w:val="20"/>
                <w:lang w:eastAsia="pl-PL"/>
              </w:rPr>
              <w:t>Czajnik</w:t>
            </w:r>
          </w:p>
        </w:tc>
        <w:tc>
          <w:tcPr>
            <w:tcW w:w="88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9472D34" w14:textId="6FE5009B" w:rsidR="00834304" w:rsidRDefault="00834304" w:rsidP="001321B6">
            <w:pPr>
              <w:pStyle w:val="Normalny1"/>
              <w:spacing w:before="0" w:line="240" w:lineRule="auto"/>
              <w:jc w:val="left"/>
              <w:rPr>
                <w:color w:val="000000"/>
                <w:szCs w:val="20"/>
                <w:lang w:eastAsia="pl-PL"/>
              </w:rPr>
            </w:pPr>
            <w:r>
              <w:rPr>
                <w:color w:val="000000"/>
                <w:szCs w:val="20"/>
                <w:lang w:eastAsia="pl-PL"/>
              </w:rPr>
              <w:t>Wymaga się w kuchni/aneksie kuchennym czajnika elektrycznego o pojemności minimum 1,5 litra, wykonanie szkło-stal nierdzewna.</w:t>
            </w:r>
          </w:p>
        </w:tc>
      </w:tr>
      <w:tr w:rsidR="00037270" w:rsidRPr="00BF3A92" w14:paraId="6B5537D5" w14:textId="77777777" w:rsidTr="77C23D06">
        <w:trPr>
          <w:trHeight w:val="340"/>
        </w:trPr>
        <w:tc>
          <w:tcPr>
            <w:tcW w:w="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168D4D16" w14:textId="77777777" w:rsidR="00834304" w:rsidRDefault="00834304" w:rsidP="003A2E31">
            <w:pPr>
              <w:pStyle w:val="Akapitzlist1"/>
              <w:numPr>
                <w:ilvl w:val="0"/>
                <w:numId w:val="12"/>
              </w:numPr>
              <w:spacing w:before="0" w:line="240" w:lineRule="auto"/>
              <w:ind w:left="0" w:firstLine="0"/>
              <w:jc w:val="left"/>
              <w:rPr>
                <w:b/>
                <w:color w:val="000000"/>
                <w:szCs w:val="20"/>
                <w:lang w:eastAsia="pl-PL"/>
              </w:rPr>
            </w:pPr>
          </w:p>
        </w:tc>
        <w:tc>
          <w:tcPr>
            <w:tcW w:w="17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5D2F984" w14:textId="77777777" w:rsidR="00834304" w:rsidRDefault="00834304" w:rsidP="003A2E31">
            <w:pPr>
              <w:pStyle w:val="Normalny1"/>
              <w:spacing w:before="0" w:line="240" w:lineRule="auto"/>
              <w:jc w:val="left"/>
              <w:rPr>
                <w:b/>
                <w:color w:val="000000"/>
                <w:szCs w:val="20"/>
                <w:lang w:eastAsia="pl-PL"/>
              </w:rPr>
            </w:pPr>
            <w:r>
              <w:rPr>
                <w:b/>
                <w:color w:val="000000"/>
                <w:szCs w:val="20"/>
                <w:lang w:eastAsia="pl-PL"/>
              </w:rPr>
              <w:t>Wyposażenie</w:t>
            </w:r>
          </w:p>
        </w:tc>
        <w:tc>
          <w:tcPr>
            <w:tcW w:w="2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49BB2374" w14:textId="77777777" w:rsidR="00834304" w:rsidRDefault="00834304" w:rsidP="003A2E31">
            <w:pPr>
              <w:pStyle w:val="Normalny1"/>
              <w:spacing w:before="0" w:line="240" w:lineRule="auto"/>
              <w:jc w:val="left"/>
              <w:rPr>
                <w:color w:val="000000"/>
                <w:szCs w:val="20"/>
                <w:lang w:eastAsia="pl-PL"/>
              </w:rPr>
            </w:pPr>
            <w:r>
              <w:rPr>
                <w:color w:val="000000"/>
                <w:szCs w:val="20"/>
                <w:lang w:eastAsia="pl-PL"/>
              </w:rPr>
              <w:t>Kuchnia mikrofalowa</w:t>
            </w:r>
          </w:p>
        </w:tc>
        <w:tc>
          <w:tcPr>
            <w:tcW w:w="88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B4C0590" w14:textId="1B3BBD4F" w:rsidR="00834304" w:rsidRDefault="00834304" w:rsidP="001321B6">
            <w:pPr>
              <w:pStyle w:val="Normalny1"/>
              <w:spacing w:before="0" w:line="240" w:lineRule="auto"/>
              <w:jc w:val="left"/>
              <w:rPr>
                <w:color w:val="000000"/>
                <w:szCs w:val="20"/>
                <w:lang w:eastAsia="pl-PL"/>
              </w:rPr>
            </w:pPr>
            <w:r>
              <w:rPr>
                <w:color w:val="000000"/>
                <w:szCs w:val="20"/>
                <w:lang w:eastAsia="pl-PL"/>
              </w:rPr>
              <w:t>Wymaga się w kuchni/aneksie kuchennym kuchenki mikrofalowej do zabudowy o mocy minimum 2000 W, materiał: stal nierdzewna, pojemność min. 18 litrów, funkcje: gotowanie, grill, podgrzewanie, rozmrażanie.</w:t>
            </w:r>
          </w:p>
        </w:tc>
      </w:tr>
      <w:tr w:rsidR="00037270" w:rsidRPr="00BF3A92" w14:paraId="3613FA24" w14:textId="77777777" w:rsidTr="77C23D06">
        <w:trPr>
          <w:trHeight w:val="340"/>
        </w:trPr>
        <w:tc>
          <w:tcPr>
            <w:tcW w:w="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3F4BC4CA" w14:textId="77777777" w:rsidR="00834304" w:rsidRDefault="00834304" w:rsidP="003A2E31">
            <w:pPr>
              <w:pStyle w:val="Akapitzlist1"/>
              <w:numPr>
                <w:ilvl w:val="0"/>
                <w:numId w:val="12"/>
              </w:numPr>
              <w:spacing w:before="0" w:line="240" w:lineRule="auto"/>
              <w:ind w:left="0" w:firstLine="0"/>
              <w:jc w:val="left"/>
              <w:rPr>
                <w:b/>
                <w:color w:val="000000"/>
                <w:szCs w:val="20"/>
                <w:lang w:eastAsia="pl-PL"/>
              </w:rPr>
            </w:pPr>
          </w:p>
        </w:tc>
        <w:tc>
          <w:tcPr>
            <w:tcW w:w="17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8C94E20" w14:textId="77777777" w:rsidR="00834304" w:rsidRDefault="00834304" w:rsidP="003A2E31">
            <w:pPr>
              <w:pStyle w:val="Normalny1"/>
              <w:spacing w:before="0" w:line="240" w:lineRule="auto"/>
              <w:jc w:val="left"/>
              <w:rPr>
                <w:b/>
                <w:color w:val="000000"/>
                <w:szCs w:val="20"/>
                <w:lang w:eastAsia="pl-PL"/>
              </w:rPr>
            </w:pPr>
            <w:r>
              <w:rPr>
                <w:b/>
                <w:color w:val="000000"/>
                <w:szCs w:val="20"/>
                <w:lang w:eastAsia="pl-PL"/>
              </w:rPr>
              <w:t>Wyposażenie</w:t>
            </w:r>
          </w:p>
        </w:tc>
        <w:tc>
          <w:tcPr>
            <w:tcW w:w="2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3DC70C2C" w14:textId="77777777" w:rsidR="00834304" w:rsidRDefault="00834304" w:rsidP="003A2E31">
            <w:pPr>
              <w:pStyle w:val="Normalny1"/>
              <w:spacing w:before="0" w:line="240" w:lineRule="auto"/>
              <w:jc w:val="left"/>
              <w:rPr>
                <w:color w:val="000000"/>
                <w:szCs w:val="20"/>
                <w:lang w:eastAsia="pl-PL"/>
              </w:rPr>
            </w:pPr>
            <w:r>
              <w:rPr>
                <w:color w:val="000000"/>
                <w:szCs w:val="20"/>
                <w:lang w:eastAsia="pl-PL"/>
              </w:rPr>
              <w:t>Lodówka</w:t>
            </w:r>
          </w:p>
        </w:tc>
        <w:tc>
          <w:tcPr>
            <w:tcW w:w="88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82AD911" w14:textId="76CF7636" w:rsidR="00834304" w:rsidRDefault="00834304" w:rsidP="001321B6">
            <w:pPr>
              <w:pStyle w:val="Normalny1"/>
              <w:spacing w:before="0" w:line="240" w:lineRule="auto"/>
              <w:jc w:val="left"/>
              <w:rPr>
                <w:color w:val="000000"/>
                <w:szCs w:val="20"/>
                <w:lang w:eastAsia="pl-PL"/>
              </w:rPr>
            </w:pPr>
            <w:r>
              <w:rPr>
                <w:color w:val="000000"/>
                <w:szCs w:val="20"/>
                <w:lang w:eastAsia="pl-PL"/>
              </w:rPr>
              <w:t>Wymaga się w kuchni/aneksie kuchennym lodówki z zamrażalnikiem do zabudowy o pojemności lodówki min 180 litrów, poziom hałasu maks. 38 dB.</w:t>
            </w:r>
          </w:p>
        </w:tc>
      </w:tr>
      <w:tr w:rsidR="00037270" w:rsidRPr="00BF3A92" w14:paraId="2069E3CD" w14:textId="77777777" w:rsidTr="77C23D06">
        <w:trPr>
          <w:trHeight w:val="340"/>
        </w:trPr>
        <w:tc>
          <w:tcPr>
            <w:tcW w:w="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37701723" w14:textId="77777777" w:rsidR="00834304" w:rsidRDefault="00834304" w:rsidP="003A2E31">
            <w:pPr>
              <w:pStyle w:val="Akapitzlist1"/>
              <w:numPr>
                <w:ilvl w:val="0"/>
                <w:numId w:val="12"/>
              </w:numPr>
              <w:spacing w:before="0" w:line="240" w:lineRule="auto"/>
              <w:ind w:left="0" w:firstLine="0"/>
              <w:jc w:val="left"/>
              <w:rPr>
                <w:b/>
                <w:color w:val="000000"/>
                <w:szCs w:val="20"/>
                <w:lang w:eastAsia="pl-PL"/>
              </w:rPr>
            </w:pPr>
          </w:p>
        </w:tc>
        <w:tc>
          <w:tcPr>
            <w:tcW w:w="17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2346E4F" w14:textId="77777777" w:rsidR="00834304" w:rsidRDefault="00834304" w:rsidP="003A2E31">
            <w:pPr>
              <w:pStyle w:val="Normalny1"/>
              <w:spacing w:before="0" w:line="240" w:lineRule="auto"/>
              <w:jc w:val="left"/>
              <w:rPr>
                <w:b/>
                <w:color w:val="000000"/>
                <w:szCs w:val="20"/>
                <w:lang w:eastAsia="pl-PL"/>
              </w:rPr>
            </w:pPr>
            <w:r>
              <w:rPr>
                <w:b/>
                <w:color w:val="000000"/>
                <w:szCs w:val="20"/>
                <w:lang w:eastAsia="pl-PL"/>
              </w:rPr>
              <w:t>Wyposażenie</w:t>
            </w:r>
          </w:p>
        </w:tc>
        <w:tc>
          <w:tcPr>
            <w:tcW w:w="2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1078A950" w14:textId="77777777" w:rsidR="00834304" w:rsidRDefault="00834304" w:rsidP="003A2E31">
            <w:pPr>
              <w:pStyle w:val="Normalny1"/>
              <w:spacing w:before="0" w:line="240" w:lineRule="auto"/>
              <w:jc w:val="left"/>
              <w:rPr>
                <w:color w:val="000000"/>
                <w:szCs w:val="20"/>
                <w:lang w:eastAsia="pl-PL"/>
              </w:rPr>
            </w:pPr>
            <w:r>
              <w:rPr>
                <w:color w:val="000000"/>
                <w:szCs w:val="20"/>
                <w:lang w:eastAsia="pl-PL"/>
              </w:rPr>
              <w:t>Piekarnik</w:t>
            </w:r>
          </w:p>
        </w:tc>
        <w:tc>
          <w:tcPr>
            <w:tcW w:w="88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0042906" w14:textId="3299DA8F" w:rsidR="00834304" w:rsidRDefault="00834304" w:rsidP="001321B6">
            <w:pPr>
              <w:pStyle w:val="Normalny1"/>
              <w:spacing w:before="0" w:line="240" w:lineRule="auto"/>
              <w:jc w:val="left"/>
              <w:rPr>
                <w:color w:val="000000"/>
                <w:szCs w:val="20"/>
                <w:lang w:eastAsia="pl-PL"/>
              </w:rPr>
            </w:pPr>
            <w:r>
              <w:rPr>
                <w:color w:val="000000"/>
                <w:szCs w:val="20"/>
                <w:lang w:eastAsia="pl-PL"/>
              </w:rPr>
              <w:t>Wymaga się w kuchni/aneksie kuchennym piekarnika z termoobiegiem do zabudowy o mocy minimum 2500 W, materiał stal nierdzewna, szkło.</w:t>
            </w:r>
          </w:p>
        </w:tc>
      </w:tr>
      <w:tr w:rsidR="00037270" w:rsidRPr="00BF3A92" w14:paraId="1448E73C" w14:textId="77777777" w:rsidTr="77C23D06">
        <w:trPr>
          <w:trHeight w:val="340"/>
        </w:trPr>
        <w:tc>
          <w:tcPr>
            <w:tcW w:w="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1954F9E1" w14:textId="77777777" w:rsidR="00834304" w:rsidRDefault="00834304" w:rsidP="003A2E31">
            <w:pPr>
              <w:pStyle w:val="Akapitzlist1"/>
              <w:numPr>
                <w:ilvl w:val="0"/>
                <w:numId w:val="12"/>
              </w:numPr>
              <w:spacing w:before="0" w:line="240" w:lineRule="auto"/>
              <w:ind w:left="0" w:firstLine="0"/>
              <w:jc w:val="left"/>
              <w:rPr>
                <w:b/>
                <w:color w:val="000000"/>
                <w:szCs w:val="20"/>
                <w:lang w:eastAsia="pl-PL"/>
              </w:rPr>
            </w:pPr>
          </w:p>
        </w:tc>
        <w:tc>
          <w:tcPr>
            <w:tcW w:w="17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C02EE60" w14:textId="77777777" w:rsidR="00834304" w:rsidRDefault="00834304" w:rsidP="003A2E31">
            <w:pPr>
              <w:pStyle w:val="Normalny1"/>
              <w:spacing w:before="0" w:line="240" w:lineRule="auto"/>
              <w:jc w:val="left"/>
              <w:rPr>
                <w:b/>
                <w:color w:val="000000"/>
                <w:szCs w:val="20"/>
                <w:lang w:eastAsia="pl-PL"/>
              </w:rPr>
            </w:pPr>
            <w:r>
              <w:rPr>
                <w:b/>
                <w:color w:val="000000"/>
                <w:szCs w:val="20"/>
                <w:lang w:eastAsia="pl-PL"/>
              </w:rPr>
              <w:t>Wyposażenie</w:t>
            </w:r>
          </w:p>
        </w:tc>
        <w:tc>
          <w:tcPr>
            <w:tcW w:w="2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477FB736" w14:textId="77777777" w:rsidR="00834304" w:rsidRDefault="00834304" w:rsidP="003A2E31">
            <w:pPr>
              <w:pStyle w:val="Normalny1"/>
              <w:spacing w:before="0" w:line="240" w:lineRule="auto"/>
              <w:jc w:val="left"/>
              <w:rPr>
                <w:color w:val="000000"/>
                <w:szCs w:val="20"/>
                <w:lang w:eastAsia="pl-PL"/>
              </w:rPr>
            </w:pPr>
            <w:r>
              <w:rPr>
                <w:color w:val="000000"/>
                <w:szCs w:val="20"/>
                <w:lang w:eastAsia="pl-PL"/>
              </w:rPr>
              <w:t>Pralka</w:t>
            </w:r>
          </w:p>
        </w:tc>
        <w:tc>
          <w:tcPr>
            <w:tcW w:w="88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9A46079" w14:textId="0C559B3C" w:rsidR="00834304" w:rsidRDefault="00834304" w:rsidP="003A2E31">
            <w:pPr>
              <w:pStyle w:val="Normalny1"/>
              <w:spacing w:before="0" w:line="240" w:lineRule="auto"/>
              <w:jc w:val="left"/>
              <w:rPr>
                <w:color w:val="000000"/>
                <w:szCs w:val="20"/>
                <w:lang w:eastAsia="pl-PL"/>
              </w:rPr>
            </w:pPr>
            <w:r>
              <w:rPr>
                <w:color w:val="000000"/>
                <w:szCs w:val="20"/>
                <w:lang w:eastAsia="pl-PL"/>
              </w:rPr>
              <w:t>Wymaga się w łazience pralki o pojemności min. 6 kg.</w:t>
            </w:r>
          </w:p>
        </w:tc>
      </w:tr>
      <w:tr w:rsidR="00037270" w:rsidRPr="00BF3A92" w14:paraId="527558A2" w14:textId="77777777" w:rsidTr="77C23D06">
        <w:trPr>
          <w:trHeight w:val="340"/>
        </w:trPr>
        <w:tc>
          <w:tcPr>
            <w:tcW w:w="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4BDBA172" w14:textId="77777777" w:rsidR="00834304" w:rsidRDefault="00834304" w:rsidP="003A2E31">
            <w:pPr>
              <w:pStyle w:val="Akapitzlist1"/>
              <w:numPr>
                <w:ilvl w:val="0"/>
                <w:numId w:val="12"/>
              </w:numPr>
              <w:spacing w:before="0" w:line="240" w:lineRule="auto"/>
              <w:ind w:left="0" w:firstLine="0"/>
              <w:jc w:val="left"/>
              <w:rPr>
                <w:b/>
                <w:color w:val="000000"/>
                <w:szCs w:val="20"/>
                <w:lang w:eastAsia="pl-PL"/>
              </w:rPr>
            </w:pPr>
          </w:p>
        </w:tc>
        <w:tc>
          <w:tcPr>
            <w:tcW w:w="17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3CD692E" w14:textId="77777777" w:rsidR="00834304" w:rsidRDefault="00834304" w:rsidP="003A2E31">
            <w:pPr>
              <w:pStyle w:val="Normalny1"/>
              <w:spacing w:before="0" w:line="240" w:lineRule="auto"/>
              <w:jc w:val="left"/>
              <w:rPr>
                <w:b/>
                <w:color w:val="000000"/>
                <w:szCs w:val="20"/>
                <w:lang w:eastAsia="pl-PL"/>
              </w:rPr>
            </w:pPr>
            <w:r>
              <w:rPr>
                <w:b/>
                <w:color w:val="000000"/>
                <w:szCs w:val="20"/>
                <w:lang w:eastAsia="pl-PL"/>
              </w:rPr>
              <w:t>Wyposażenie</w:t>
            </w:r>
          </w:p>
        </w:tc>
        <w:tc>
          <w:tcPr>
            <w:tcW w:w="2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3A48F097" w14:textId="77777777" w:rsidR="00834304" w:rsidRDefault="00834304" w:rsidP="003A2E31">
            <w:pPr>
              <w:pStyle w:val="Normalny1"/>
              <w:spacing w:before="0" w:line="240" w:lineRule="auto"/>
              <w:jc w:val="left"/>
              <w:rPr>
                <w:color w:val="000000"/>
                <w:szCs w:val="20"/>
                <w:lang w:eastAsia="pl-PL"/>
              </w:rPr>
            </w:pPr>
            <w:r>
              <w:rPr>
                <w:color w:val="000000"/>
                <w:szCs w:val="20"/>
                <w:lang w:eastAsia="pl-PL"/>
              </w:rPr>
              <w:t>Zmywarka</w:t>
            </w:r>
          </w:p>
        </w:tc>
        <w:tc>
          <w:tcPr>
            <w:tcW w:w="88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B429365" w14:textId="6344C703" w:rsidR="00834304" w:rsidRDefault="00834304" w:rsidP="00F91002">
            <w:pPr>
              <w:pStyle w:val="Normalny1"/>
              <w:spacing w:before="0" w:line="240" w:lineRule="auto"/>
              <w:jc w:val="left"/>
              <w:rPr>
                <w:color w:val="000000"/>
                <w:szCs w:val="20"/>
                <w:lang w:eastAsia="pl-PL"/>
              </w:rPr>
            </w:pPr>
            <w:r>
              <w:rPr>
                <w:color w:val="000000"/>
                <w:szCs w:val="20"/>
                <w:lang w:eastAsia="pl-PL"/>
              </w:rPr>
              <w:t xml:space="preserve">Wymagana </w:t>
            </w:r>
            <w:r>
              <w:t>zmywarka do zabudowy, w pełni zintegrowana, montowana w ciągu zabudowy kuchennej</w:t>
            </w:r>
            <w:r w:rsidDel="0000048B">
              <w:rPr>
                <w:color w:val="000000"/>
                <w:szCs w:val="20"/>
                <w:lang w:eastAsia="pl-PL"/>
              </w:rPr>
              <w:t xml:space="preserve"> </w:t>
            </w:r>
            <w:r>
              <w:rPr>
                <w:color w:val="000000"/>
                <w:szCs w:val="20"/>
                <w:lang w:eastAsia="pl-PL"/>
              </w:rPr>
              <w:t>o szer. 60 cm.</w:t>
            </w:r>
          </w:p>
        </w:tc>
      </w:tr>
      <w:tr w:rsidR="00037270" w:rsidRPr="00BF3A92" w14:paraId="20052340" w14:textId="77777777" w:rsidTr="77C23D06">
        <w:trPr>
          <w:trHeight w:val="340"/>
        </w:trPr>
        <w:tc>
          <w:tcPr>
            <w:tcW w:w="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AD63203" w14:textId="77777777" w:rsidR="00834304" w:rsidRDefault="00834304" w:rsidP="003A2E31">
            <w:pPr>
              <w:pStyle w:val="Akapitzlist1"/>
              <w:numPr>
                <w:ilvl w:val="0"/>
                <w:numId w:val="12"/>
              </w:numPr>
              <w:spacing w:before="0" w:line="240" w:lineRule="auto"/>
              <w:ind w:left="0" w:firstLine="0"/>
              <w:jc w:val="left"/>
              <w:rPr>
                <w:b/>
                <w:color w:val="000000"/>
                <w:szCs w:val="20"/>
                <w:lang w:eastAsia="pl-PL"/>
              </w:rPr>
            </w:pPr>
          </w:p>
        </w:tc>
        <w:tc>
          <w:tcPr>
            <w:tcW w:w="17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649A444" w14:textId="77777777" w:rsidR="00834304" w:rsidRDefault="00834304" w:rsidP="003A2E31">
            <w:pPr>
              <w:pStyle w:val="Normalny1"/>
              <w:spacing w:before="0" w:line="240" w:lineRule="auto"/>
              <w:jc w:val="left"/>
              <w:rPr>
                <w:b/>
                <w:color w:val="000000"/>
                <w:szCs w:val="20"/>
                <w:lang w:eastAsia="pl-PL"/>
              </w:rPr>
            </w:pPr>
            <w:r>
              <w:rPr>
                <w:b/>
                <w:color w:val="000000"/>
                <w:szCs w:val="20"/>
                <w:lang w:eastAsia="pl-PL"/>
              </w:rPr>
              <w:t>Wyposażenie</w:t>
            </w:r>
          </w:p>
        </w:tc>
        <w:tc>
          <w:tcPr>
            <w:tcW w:w="2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522F6BE4" w14:textId="77777777" w:rsidR="00834304" w:rsidRDefault="00834304" w:rsidP="003A2E31">
            <w:pPr>
              <w:pStyle w:val="Normalny1"/>
              <w:spacing w:before="0" w:line="240" w:lineRule="auto"/>
              <w:jc w:val="left"/>
              <w:rPr>
                <w:color w:val="000000"/>
                <w:szCs w:val="20"/>
                <w:lang w:eastAsia="pl-PL"/>
              </w:rPr>
            </w:pPr>
            <w:r>
              <w:rPr>
                <w:color w:val="000000"/>
                <w:szCs w:val="20"/>
                <w:lang w:eastAsia="pl-PL"/>
              </w:rPr>
              <w:t>Okap</w:t>
            </w:r>
          </w:p>
        </w:tc>
        <w:tc>
          <w:tcPr>
            <w:tcW w:w="88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04AE399" w14:textId="19AB4069" w:rsidR="00834304" w:rsidRDefault="00834304" w:rsidP="00F91002">
            <w:pPr>
              <w:pStyle w:val="Normalny1"/>
              <w:spacing w:before="0" w:line="240" w:lineRule="auto"/>
              <w:jc w:val="left"/>
              <w:rPr>
                <w:color w:val="000000"/>
                <w:szCs w:val="20"/>
                <w:lang w:eastAsia="pl-PL"/>
              </w:rPr>
            </w:pPr>
            <w:r>
              <w:t xml:space="preserve">Wymaga się okapu </w:t>
            </w:r>
            <w:r>
              <w:rPr>
                <w:rStyle w:val="Domylnaczcionkaakapitu1"/>
                <w:color w:val="000000"/>
                <w:szCs w:val="20"/>
                <w:lang w:eastAsia="pl-PL"/>
              </w:rPr>
              <w:t xml:space="preserve">w kuchni/aneksie kuchennym </w:t>
            </w:r>
            <w:r>
              <w:t>pracującego w trybie pochłaniacza kuchennego, z filtrami tłuszczowymi i węglowymi, działanie w obiegu wewnętrznym.</w:t>
            </w:r>
            <w:r>
              <w:rPr>
                <w:rStyle w:val="Domylnaczcionkaakapitu1"/>
                <w:color w:val="000000"/>
                <w:szCs w:val="20"/>
                <w:lang w:eastAsia="pl-PL"/>
              </w:rPr>
              <w:t xml:space="preserve">, </w:t>
            </w:r>
            <w:r>
              <w:rPr>
                <w:color w:val="000000"/>
                <w:szCs w:val="20"/>
                <w:lang w:eastAsia="pl-PL"/>
              </w:rPr>
              <w:t>poziom hałasu: max 50 dB.</w:t>
            </w:r>
          </w:p>
        </w:tc>
      </w:tr>
      <w:tr w:rsidR="00037270" w:rsidRPr="00BF3A92" w14:paraId="11D3EE37" w14:textId="77777777" w:rsidTr="77C23D06">
        <w:trPr>
          <w:trHeight w:val="340"/>
        </w:trPr>
        <w:tc>
          <w:tcPr>
            <w:tcW w:w="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0260421" w14:textId="77777777" w:rsidR="00834304" w:rsidRDefault="00834304" w:rsidP="003A2E31">
            <w:pPr>
              <w:pStyle w:val="Akapitzlist1"/>
              <w:numPr>
                <w:ilvl w:val="0"/>
                <w:numId w:val="12"/>
              </w:numPr>
              <w:spacing w:before="0" w:line="240" w:lineRule="auto"/>
              <w:ind w:left="0" w:firstLine="0"/>
              <w:jc w:val="left"/>
              <w:rPr>
                <w:b/>
                <w:color w:val="000000"/>
                <w:szCs w:val="20"/>
                <w:lang w:eastAsia="pl-PL"/>
              </w:rPr>
            </w:pPr>
          </w:p>
        </w:tc>
        <w:tc>
          <w:tcPr>
            <w:tcW w:w="17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D790A1A" w14:textId="77777777" w:rsidR="00834304" w:rsidRDefault="00834304" w:rsidP="003A2E31">
            <w:pPr>
              <w:pStyle w:val="Normalny1"/>
              <w:spacing w:before="0" w:line="240" w:lineRule="auto"/>
              <w:jc w:val="left"/>
              <w:rPr>
                <w:b/>
                <w:color w:val="000000"/>
                <w:szCs w:val="20"/>
                <w:lang w:eastAsia="pl-PL"/>
              </w:rPr>
            </w:pPr>
            <w:r>
              <w:rPr>
                <w:b/>
                <w:color w:val="000000"/>
                <w:szCs w:val="20"/>
                <w:lang w:eastAsia="pl-PL"/>
              </w:rPr>
              <w:t>Wyposażenie</w:t>
            </w:r>
          </w:p>
        </w:tc>
        <w:tc>
          <w:tcPr>
            <w:tcW w:w="2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785766B" w14:textId="77777777" w:rsidR="00834304" w:rsidRDefault="00834304" w:rsidP="003A2E31">
            <w:pPr>
              <w:pStyle w:val="Normalny1"/>
              <w:spacing w:before="0" w:line="240" w:lineRule="auto"/>
              <w:jc w:val="left"/>
              <w:rPr>
                <w:color w:val="000000"/>
                <w:szCs w:val="20"/>
                <w:lang w:eastAsia="pl-PL"/>
              </w:rPr>
            </w:pPr>
            <w:r>
              <w:rPr>
                <w:color w:val="000000"/>
                <w:szCs w:val="20"/>
                <w:lang w:eastAsia="pl-PL"/>
              </w:rPr>
              <w:t>Urządzenia AGD</w:t>
            </w:r>
          </w:p>
        </w:tc>
        <w:tc>
          <w:tcPr>
            <w:tcW w:w="88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61CA91C" w14:textId="77777777" w:rsidR="00834304" w:rsidRDefault="00834304" w:rsidP="003A2E31">
            <w:pPr>
              <w:pStyle w:val="Normalny1"/>
              <w:spacing w:before="0" w:line="240" w:lineRule="auto"/>
              <w:jc w:val="left"/>
              <w:rPr>
                <w:color w:val="000000"/>
                <w:szCs w:val="20"/>
                <w:lang w:eastAsia="pl-PL"/>
              </w:rPr>
            </w:pPr>
            <w:r>
              <w:rPr>
                <w:color w:val="000000"/>
                <w:szCs w:val="20"/>
                <w:lang w:eastAsia="pl-PL"/>
              </w:rPr>
              <w:t>Wymaga się aby wszystkie urządzenia AGD dostarczone przez Wykonawcę były fabrycznie nowe oraz posiadały karty gwarancyjne.</w:t>
            </w:r>
          </w:p>
        </w:tc>
      </w:tr>
      <w:tr w:rsidR="00037270" w:rsidRPr="00BF3A92" w14:paraId="27B0C492" w14:textId="77777777" w:rsidTr="77C23D06">
        <w:trPr>
          <w:trHeight w:val="340"/>
        </w:trPr>
        <w:tc>
          <w:tcPr>
            <w:tcW w:w="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A667F49" w14:textId="77777777" w:rsidR="00834304" w:rsidRDefault="00834304" w:rsidP="003A2E31">
            <w:pPr>
              <w:pStyle w:val="Akapitzlist1"/>
              <w:numPr>
                <w:ilvl w:val="0"/>
                <w:numId w:val="12"/>
              </w:numPr>
              <w:spacing w:before="0" w:line="240" w:lineRule="auto"/>
              <w:ind w:left="0" w:firstLine="0"/>
              <w:jc w:val="left"/>
              <w:rPr>
                <w:b/>
                <w:color w:val="000000"/>
                <w:szCs w:val="20"/>
                <w:lang w:eastAsia="pl-PL"/>
              </w:rPr>
            </w:pPr>
          </w:p>
        </w:tc>
        <w:tc>
          <w:tcPr>
            <w:tcW w:w="17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92DDC0E" w14:textId="77777777" w:rsidR="00834304" w:rsidRDefault="00834304" w:rsidP="003A2E31">
            <w:pPr>
              <w:pStyle w:val="Normalny1"/>
              <w:spacing w:before="0" w:line="240" w:lineRule="auto"/>
              <w:jc w:val="left"/>
              <w:rPr>
                <w:b/>
                <w:color w:val="000000"/>
                <w:szCs w:val="20"/>
                <w:lang w:eastAsia="pl-PL"/>
              </w:rPr>
            </w:pPr>
            <w:r>
              <w:rPr>
                <w:b/>
                <w:color w:val="000000"/>
                <w:szCs w:val="20"/>
                <w:lang w:eastAsia="pl-PL"/>
              </w:rPr>
              <w:t>Zagospodarowanie terenu</w:t>
            </w:r>
          </w:p>
        </w:tc>
        <w:tc>
          <w:tcPr>
            <w:tcW w:w="2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F5FB1F9" w14:textId="4D0686F5" w:rsidR="00834304" w:rsidRDefault="00834304" w:rsidP="003A2E31">
            <w:pPr>
              <w:pStyle w:val="Normalny1"/>
              <w:spacing w:before="0" w:line="240" w:lineRule="auto"/>
              <w:jc w:val="left"/>
              <w:rPr>
                <w:color w:val="000000"/>
                <w:szCs w:val="20"/>
                <w:lang w:eastAsia="pl-PL"/>
              </w:rPr>
            </w:pPr>
            <w:r>
              <w:rPr>
                <w:color w:val="000000"/>
                <w:szCs w:val="20"/>
                <w:lang w:eastAsia="pl-PL"/>
              </w:rPr>
              <w:t>Zieleń</w:t>
            </w:r>
          </w:p>
        </w:tc>
        <w:tc>
          <w:tcPr>
            <w:tcW w:w="88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53B495D" w14:textId="73482CD1" w:rsidR="00834304" w:rsidRDefault="00834304" w:rsidP="1391E3F7">
            <w:pPr>
              <w:pStyle w:val="Normalny1"/>
              <w:spacing w:before="0" w:line="240" w:lineRule="auto"/>
              <w:jc w:val="left"/>
              <w:rPr>
                <w:color w:val="000000"/>
                <w:lang w:eastAsia="pl-PL"/>
              </w:rPr>
            </w:pPr>
            <w:r w:rsidRPr="5DA4011F">
              <w:rPr>
                <w:rStyle w:val="Domylnaczcionkaakapitu1"/>
                <w:color w:val="000000" w:themeColor="text1"/>
                <w:lang w:eastAsia="pl-PL"/>
              </w:rPr>
              <w:t>Wymaga się uwzględnienia w projekcie zagospodarowania terenu części przeznaczonej na zieleń</w:t>
            </w:r>
            <w:r w:rsidR="35AF524A" w:rsidRPr="5DA4011F">
              <w:rPr>
                <w:rStyle w:val="Domylnaczcionkaakapitu1"/>
                <w:color w:val="000000" w:themeColor="text1"/>
                <w:lang w:eastAsia="pl-PL"/>
              </w:rPr>
              <w:t xml:space="preserve"> z uwzględnieniem wymagania jakościowego J7 - </w:t>
            </w:r>
            <w:r w:rsidR="35AF524A">
              <w:t>Aranżacja i zagospodarowanie terenu.</w:t>
            </w:r>
          </w:p>
        </w:tc>
      </w:tr>
      <w:tr w:rsidR="00037270" w:rsidRPr="00BF3A92" w14:paraId="1F852174" w14:textId="77777777" w:rsidTr="77C23D06">
        <w:trPr>
          <w:trHeight w:val="340"/>
        </w:trPr>
        <w:tc>
          <w:tcPr>
            <w:tcW w:w="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4371E3CA" w14:textId="77777777" w:rsidR="00834304" w:rsidRDefault="00834304" w:rsidP="003A2E31">
            <w:pPr>
              <w:pStyle w:val="Akapitzlist1"/>
              <w:numPr>
                <w:ilvl w:val="0"/>
                <w:numId w:val="12"/>
              </w:numPr>
              <w:spacing w:before="0" w:line="240" w:lineRule="auto"/>
              <w:ind w:left="0" w:firstLine="0"/>
              <w:jc w:val="left"/>
              <w:rPr>
                <w:b/>
                <w:color w:val="000000"/>
                <w:szCs w:val="20"/>
                <w:lang w:eastAsia="pl-PL"/>
              </w:rPr>
            </w:pPr>
          </w:p>
        </w:tc>
        <w:tc>
          <w:tcPr>
            <w:tcW w:w="17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33C928E" w14:textId="77777777" w:rsidR="00834304" w:rsidRDefault="00834304" w:rsidP="003A2E31">
            <w:pPr>
              <w:pStyle w:val="Normalny1"/>
              <w:spacing w:before="0" w:line="240" w:lineRule="auto"/>
              <w:jc w:val="left"/>
              <w:rPr>
                <w:b/>
                <w:color w:val="000000"/>
                <w:szCs w:val="20"/>
                <w:lang w:eastAsia="pl-PL"/>
              </w:rPr>
            </w:pPr>
            <w:r>
              <w:rPr>
                <w:b/>
                <w:color w:val="000000"/>
                <w:szCs w:val="20"/>
                <w:lang w:eastAsia="pl-PL"/>
              </w:rPr>
              <w:t>Zagospodarowanie terenu</w:t>
            </w:r>
          </w:p>
        </w:tc>
        <w:tc>
          <w:tcPr>
            <w:tcW w:w="2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5CF00B7" w14:textId="77777777" w:rsidR="00834304" w:rsidRDefault="00834304" w:rsidP="003A2E31">
            <w:pPr>
              <w:pStyle w:val="Normalny1"/>
              <w:spacing w:before="0" w:line="240" w:lineRule="auto"/>
              <w:jc w:val="left"/>
              <w:rPr>
                <w:color w:val="000000"/>
                <w:szCs w:val="20"/>
                <w:lang w:eastAsia="pl-PL"/>
              </w:rPr>
            </w:pPr>
            <w:r>
              <w:rPr>
                <w:color w:val="000000"/>
                <w:szCs w:val="20"/>
                <w:lang w:eastAsia="pl-PL"/>
              </w:rPr>
              <w:t>Miejsce gromadzenia odpadów</w:t>
            </w:r>
          </w:p>
        </w:tc>
        <w:tc>
          <w:tcPr>
            <w:tcW w:w="88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15B4FFD" w14:textId="790A07B8" w:rsidR="00834304" w:rsidRDefault="00834304" w:rsidP="003A2E31">
            <w:pPr>
              <w:pStyle w:val="Normalny1"/>
              <w:spacing w:before="0" w:line="240" w:lineRule="auto"/>
              <w:jc w:val="left"/>
            </w:pPr>
            <w:r>
              <w:rPr>
                <w:rStyle w:val="Domylnaczcionkaakapitu1"/>
                <w:szCs w:val="20"/>
                <w:lang w:eastAsia="pl-PL"/>
              </w:rPr>
              <w:t>Wymaga się zapewnienia miejsca gromadzenia odpadów stałych składającego się z oddzielnych pojemników dla różnych frakcji odpadów.</w:t>
            </w:r>
          </w:p>
        </w:tc>
      </w:tr>
      <w:tr w:rsidR="00037270" w:rsidRPr="00BF3A92" w14:paraId="26E5594F" w14:textId="77777777" w:rsidTr="77C23D06">
        <w:trPr>
          <w:trHeight w:val="340"/>
        </w:trPr>
        <w:tc>
          <w:tcPr>
            <w:tcW w:w="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516111CB" w14:textId="77777777" w:rsidR="00834304" w:rsidRDefault="00834304" w:rsidP="003A2E31">
            <w:pPr>
              <w:pStyle w:val="Akapitzlist1"/>
              <w:numPr>
                <w:ilvl w:val="0"/>
                <w:numId w:val="12"/>
              </w:numPr>
              <w:spacing w:before="0" w:line="240" w:lineRule="auto"/>
              <w:ind w:left="0" w:firstLine="0"/>
              <w:jc w:val="left"/>
              <w:rPr>
                <w:b/>
                <w:color w:val="000000"/>
                <w:szCs w:val="20"/>
                <w:lang w:eastAsia="pl-PL"/>
              </w:rPr>
            </w:pPr>
          </w:p>
        </w:tc>
        <w:tc>
          <w:tcPr>
            <w:tcW w:w="17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3F46A7F" w14:textId="77777777" w:rsidR="00834304" w:rsidRDefault="00834304" w:rsidP="003A2E31">
            <w:pPr>
              <w:pStyle w:val="Normalny1"/>
              <w:spacing w:before="0" w:line="240" w:lineRule="auto"/>
              <w:jc w:val="left"/>
              <w:rPr>
                <w:b/>
                <w:color w:val="000000"/>
                <w:szCs w:val="20"/>
                <w:lang w:eastAsia="pl-PL"/>
              </w:rPr>
            </w:pPr>
            <w:r>
              <w:rPr>
                <w:b/>
                <w:color w:val="000000"/>
                <w:szCs w:val="20"/>
                <w:lang w:eastAsia="pl-PL"/>
              </w:rPr>
              <w:t>Zagospodarowanie terenu</w:t>
            </w:r>
          </w:p>
        </w:tc>
        <w:tc>
          <w:tcPr>
            <w:tcW w:w="2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2A64422" w14:textId="77777777" w:rsidR="00834304" w:rsidRDefault="00834304" w:rsidP="003A2E31">
            <w:pPr>
              <w:pStyle w:val="Normalny1"/>
              <w:spacing w:before="0" w:line="240" w:lineRule="auto"/>
              <w:jc w:val="left"/>
              <w:rPr>
                <w:color w:val="000000"/>
                <w:szCs w:val="20"/>
                <w:lang w:eastAsia="pl-PL"/>
              </w:rPr>
            </w:pPr>
            <w:r>
              <w:rPr>
                <w:color w:val="000000"/>
                <w:szCs w:val="20"/>
                <w:lang w:eastAsia="pl-PL"/>
              </w:rPr>
              <w:t>Chodniki</w:t>
            </w:r>
          </w:p>
        </w:tc>
        <w:tc>
          <w:tcPr>
            <w:tcW w:w="88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F909674" w14:textId="24AB263B" w:rsidR="00834304" w:rsidRDefault="00834304" w:rsidP="003A2E31">
            <w:pPr>
              <w:pStyle w:val="Normalny1"/>
              <w:spacing w:before="0" w:line="240" w:lineRule="auto"/>
              <w:jc w:val="left"/>
              <w:rPr>
                <w:color w:val="000000"/>
                <w:szCs w:val="20"/>
                <w:lang w:eastAsia="pl-PL"/>
              </w:rPr>
            </w:pPr>
            <w:r>
              <w:rPr>
                <w:color w:val="000000"/>
                <w:szCs w:val="20"/>
                <w:lang w:eastAsia="pl-PL"/>
              </w:rPr>
              <w:t xml:space="preserve">Wymaga się w wykonania utwardzonych dojść oraz dojazdów do budynku oraz utwardzonego terenu pod miejsce gromadzenia odpadków. Teren utwardzony wykonać z materiałów zapewniających nośność E2&gt;45Mpa wg PN-EN 13242:2004. Całkowita powierzchnia dojść i dojazdów min. 50 </w:t>
            </w:r>
            <w:r w:rsidR="00C37C54" w:rsidRPr="00C37C54">
              <w:rPr>
                <w:color w:val="000000"/>
                <w:szCs w:val="20"/>
                <w:lang w:eastAsia="pl-PL"/>
              </w:rPr>
              <w:t>m</w:t>
            </w:r>
            <w:r w:rsidR="00C37C54" w:rsidRPr="00C37C54">
              <w:rPr>
                <w:color w:val="000000"/>
                <w:szCs w:val="20"/>
                <w:vertAlign w:val="superscript"/>
                <w:lang w:eastAsia="pl-PL"/>
              </w:rPr>
              <w:t>2</w:t>
            </w:r>
            <w:r>
              <w:rPr>
                <w:color w:val="000000"/>
                <w:szCs w:val="20"/>
                <w:lang w:eastAsia="pl-PL"/>
              </w:rPr>
              <w:t>.</w:t>
            </w:r>
          </w:p>
        </w:tc>
      </w:tr>
      <w:tr w:rsidR="00037270" w:rsidRPr="00BF3A92" w14:paraId="4E111FD9" w14:textId="77777777" w:rsidTr="77C23D06">
        <w:trPr>
          <w:trHeight w:val="340"/>
        </w:trPr>
        <w:tc>
          <w:tcPr>
            <w:tcW w:w="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479FF7FA" w14:textId="77777777" w:rsidR="00834304" w:rsidRDefault="00834304" w:rsidP="003A2E31">
            <w:pPr>
              <w:pStyle w:val="Akapitzlist1"/>
              <w:numPr>
                <w:ilvl w:val="0"/>
                <w:numId w:val="12"/>
              </w:numPr>
              <w:spacing w:before="0" w:line="240" w:lineRule="auto"/>
              <w:ind w:left="0" w:firstLine="0"/>
              <w:jc w:val="left"/>
              <w:rPr>
                <w:b/>
                <w:color w:val="000000"/>
                <w:szCs w:val="20"/>
                <w:lang w:eastAsia="pl-PL"/>
              </w:rPr>
            </w:pPr>
          </w:p>
        </w:tc>
        <w:tc>
          <w:tcPr>
            <w:tcW w:w="17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EF90836" w14:textId="77777777" w:rsidR="00834304" w:rsidRDefault="00834304" w:rsidP="003A2E31">
            <w:pPr>
              <w:pStyle w:val="Normalny1"/>
              <w:spacing w:before="0" w:line="240" w:lineRule="auto"/>
              <w:jc w:val="left"/>
              <w:rPr>
                <w:b/>
                <w:color w:val="000000"/>
                <w:szCs w:val="20"/>
                <w:lang w:eastAsia="pl-PL"/>
              </w:rPr>
            </w:pPr>
            <w:r>
              <w:rPr>
                <w:b/>
                <w:color w:val="000000"/>
                <w:szCs w:val="20"/>
                <w:lang w:eastAsia="pl-PL"/>
              </w:rPr>
              <w:t>Zagospodarowanie terenu</w:t>
            </w:r>
          </w:p>
        </w:tc>
        <w:tc>
          <w:tcPr>
            <w:tcW w:w="2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2BCEA05" w14:textId="77777777" w:rsidR="00834304" w:rsidRDefault="00834304" w:rsidP="003A2E31">
            <w:pPr>
              <w:pStyle w:val="Normalny1"/>
              <w:spacing w:before="0" w:line="240" w:lineRule="auto"/>
              <w:jc w:val="left"/>
              <w:rPr>
                <w:color w:val="000000"/>
                <w:szCs w:val="20"/>
                <w:lang w:eastAsia="pl-PL"/>
              </w:rPr>
            </w:pPr>
            <w:r>
              <w:rPr>
                <w:color w:val="000000"/>
                <w:szCs w:val="20"/>
                <w:lang w:eastAsia="pl-PL"/>
              </w:rPr>
              <w:t>Wiata parkingowa</w:t>
            </w:r>
          </w:p>
        </w:tc>
        <w:tc>
          <w:tcPr>
            <w:tcW w:w="88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46A7298" w14:textId="28296220" w:rsidR="00834304" w:rsidRDefault="00834304" w:rsidP="003A2E31">
            <w:pPr>
              <w:pStyle w:val="Normalny1"/>
              <w:spacing w:before="0" w:line="240" w:lineRule="auto"/>
              <w:jc w:val="left"/>
              <w:rPr>
                <w:color w:val="000000"/>
                <w:szCs w:val="20"/>
                <w:lang w:eastAsia="pl-PL"/>
              </w:rPr>
            </w:pPr>
            <w:r>
              <w:rPr>
                <w:color w:val="000000"/>
                <w:szCs w:val="20"/>
                <w:lang w:eastAsia="pl-PL"/>
              </w:rPr>
              <w:t xml:space="preserve">Wymaga się wiaty o konstrukcji trwale powiązanej z gruntem ze ścianami zewnętrznymi, na dwa pojazdy osobowe. </w:t>
            </w:r>
            <w:r>
              <w:rPr>
                <w:rStyle w:val="Domylnaczcionkaakapitu1"/>
                <w:szCs w:val="20"/>
                <w:lang w:eastAsia="pl-PL"/>
              </w:rPr>
              <w:t>Konstrukcja zadaszenia umożliwiająca montaż instalacji OZE.</w:t>
            </w:r>
          </w:p>
        </w:tc>
      </w:tr>
      <w:tr w:rsidR="00037270" w:rsidRPr="00BF3A92" w14:paraId="1B98BC6F" w14:textId="77777777" w:rsidTr="77C23D06">
        <w:trPr>
          <w:trHeight w:val="340"/>
        </w:trPr>
        <w:tc>
          <w:tcPr>
            <w:tcW w:w="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1FF9683" w14:textId="77777777" w:rsidR="00834304" w:rsidRDefault="00834304" w:rsidP="003A2E31">
            <w:pPr>
              <w:pStyle w:val="Akapitzlist1"/>
              <w:numPr>
                <w:ilvl w:val="0"/>
                <w:numId w:val="12"/>
              </w:numPr>
              <w:spacing w:before="0" w:line="240" w:lineRule="auto"/>
              <w:ind w:left="0" w:firstLine="0"/>
              <w:jc w:val="left"/>
              <w:rPr>
                <w:b/>
                <w:color w:val="000000"/>
                <w:szCs w:val="20"/>
                <w:lang w:eastAsia="pl-PL"/>
              </w:rPr>
            </w:pPr>
          </w:p>
        </w:tc>
        <w:tc>
          <w:tcPr>
            <w:tcW w:w="17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53DC86D" w14:textId="77777777" w:rsidR="00834304" w:rsidRDefault="00834304" w:rsidP="003A2E31">
            <w:pPr>
              <w:pStyle w:val="Normalny1"/>
              <w:spacing w:before="0" w:line="240" w:lineRule="auto"/>
              <w:jc w:val="left"/>
              <w:rPr>
                <w:b/>
                <w:color w:val="000000"/>
                <w:szCs w:val="20"/>
                <w:lang w:eastAsia="pl-PL"/>
              </w:rPr>
            </w:pPr>
            <w:r>
              <w:rPr>
                <w:b/>
                <w:color w:val="000000"/>
                <w:szCs w:val="20"/>
                <w:lang w:eastAsia="pl-PL"/>
              </w:rPr>
              <w:t>Zagospodarowanie terenu</w:t>
            </w:r>
          </w:p>
        </w:tc>
        <w:tc>
          <w:tcPr>
            <w:tcW w:w="2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E3ED736" w14:textId="77777777" w:rsidR="00834304" w:rsidRDefault="00834304" w:rsidP="003A2E31">
            <w:pPr>
              <w:pStyle w:val="Normalny1"/>
              <w:spacing w:before="0" w:line="240" w:lineRule="auto"/>
              <w:jc w:val="left"/>
              <w:rPr>
                <w:color w:val="000000"/>
                <w:szCs w:val="20"/>
                <w:lang w:eastAsia="pl-PL"/>
              </w:rPr>
            </w:pPr>
            <w:r>
              <w:rPr>
                <w:color w:val="000000"/>
                <w:szCs w:val="20"/>
                <w:lang w:eastAsia="pl-PL"/>
              </w:rPr>
              <w:t>Oświetlenie terenu</w:t>
            </w:r>
          </w:p>
        </w:tc>
        <w:tc>
          <w:tcPr>
            <w:tcW w:w="88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BD32CBF" w14:textId="0B3598D3" w:rsidR="00834304" w:rsidRDefault="00834304" w:rsidP="003A2E31">
            <w:pPr>
              <w:pStyle w:val="Normalny1"/>
              <w:spacing w:before="0" w:line="240" w:lineRule="auto"/>
              <w:jc w:val="left"/>
              <w:rPr>
                <w:color w:val="000000"/>
                <w:szCs w:val="20"/>
                <w:lang w:eastAsia="pl-PL"/>
              </w:rPr>
            </w:pPr>
            <w:r>
              <w:rPr>
                <w:color w:val="000000"/>
                <w:szCs w:val="20"/>
                <w:lang w:eastAsia="pl-PL"/>
              </w:rPr>
              <w:t>Wymaga się zapewnienia po zmroku komfortowego dojścia i dojazdu do budynku. Oświetlenie ma być wykonane zgodnie z zapisami CIE S 015/E: 2005.</w:t>
            </w:r>
          </w:p>
        </w:tc>
      </w:tr>
      <w:tr w:rsidR="00037270" w:rsidRPr="00BF3A92" w14:paraId="3FAFCDF7" w14:textId="77777777" w:rsidTr="77C23D06">
        <w:trPr>
          <w:trHeight w:val="340"/>
        </w:trPr>
        <w:tc>
          <w:tcPr>
            <w:tcW w:w="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4D819D01" w14:textId="77777777" w:rsidR="00834304" w:rsidRDefault="00834304" w:rsidP="003A2E31">
            <w:pPr>
              <w:pStyle w:val="Akapitzlist1"/>
              <w:numPr>
                <w:ilvl w:val="0"/>
                <w:numId w:val="12"/>
              </w:numPr>
              <w:spacing w:before="0" w:line="240" w:lineRule="auto"/>
              <w:ind w:left="0" w:firstLine="0"/>
              <w:jc w:val="left"/>
              <w:rPr>
                <w:b/>
                <w:color w:val="000000"/>
                <w:szCs w:val="20"/>
                <w:lang w:eastAsia="pl-PL"/>
              </w:rPr>
            </w:pPr>
          </w:p>
        </w:tc>
        <w:tc>
          <w:tcPr>
            <w:tcW w:w="17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0710F6D" w14:textId="77777777" w:rsidR="00834304" w:rsidRDefault="00834304" w:rsidP="003A2E31">
            <w:pPr>
              <w:pStyle w:val="Normalny1"/>
              <w:spacing w:before="0" w:line="240" w:lineRule="auto"/>
              <w:jc w:val="left"/>
              <w:rPr>
                <w:b/>
                <w:color w:val="000000"/>
                <w:szCs w:val="20"/>
                <w:lang w:eastAsia="pl-PL"/>
              </w:rPr>
            </w:pPr>
            <w:r>
              <w:rPr>
                <w:b/>
                <w:color w:val="000000"/>
                <w:szCs w:val="20"/>
                <w:lang w:eastAsia="pl-PL"/>
              </w:rPr>
              <w:t>Zagospodarowanie terenu</w:t>
            </w:r>
          </w:p>
        </w:tc>
        <w:tc>
          <w:tcPr>
            <w:tcW w:w="2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C6976D5" w14:textId="77777777" w:rsidR="00834304" w:rsidRDefault="00834304" w:rsidP="003A2E31">
            <w:pPr>
              <w:pStyle w:val="Normalny1"/>
              <w:spacing w:before="0" w:line="240" w:lineRule="auto"/>
              <w:jc w:val="left"/>
              <w:rPr>
                <w:color w:val="000000"/>
                <w:szCs w:val="20"/>
                <w:lang w:eastAsia="pl-PL"/>
              </w:rPr>
            </w:pPr>
            <w:r>
              <w:rPr>
                <w:color w:val="000000"/>
                <w:szCs w:val="20"/>
                <w:lang w:eastAsia="pl-PL"/>
              </w:rPr>
              <w:t>Kompostownik</w:t>
            </w:r>
          </w:p>
        </w:tc>
        <w:tc>
          <w:tcPr>
            <w:tcW w:w="88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5007FA1" w14:textId="778B3D73" w:rsidR="00834304" w:rsidRDefault="00834304" w:rsidP="003A2E31">
            <w:pPr>
              <w:pStyle w:val="Normalny1"/>
              <w:spacing w:before="0" w:line="240" w:lineRule="auto"/>
              <w:jc w:val="left"/>
              <w:rPr>
                <w:color w:val="000000"/>
                <w:szCs w:val="20"/>
                <w:lang w:eastAsia="pl-PL"/>
              </w:rPr>
            </w:pPr>
            <w:r>
              <w:rPr>
                <w:color w:val="000000"/>
                <w:szCs w:val="20"/>
                <w:lang w:eastAsia="pl-PL"/>
              </w:rPr>
              <w:t>Wymaga się zapewnienia kompostownika zamkniętego, termicznego z biofiltracją.</w:t>
            </w:r>
          </w:p>
        </w:tc>
      </w:tr>
      <w:tr w:rsidR="00037270" w:rsidRPr="00BF3A92" w14:paraId="2EB2D873" w14:textId="77777777" w:rsidTr="77C23D06">
        <w:trPr>
          <w:trHeight w:val="340"/>
        </w:trPr>
        <w:tc>
          <w:tcPr>
            <w:tcW w:w="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567D4988" w14:textId="77777777" w:rsidR="00834304" w:rsidRDefault="00834304" w:rsidP="003A2E31">
            <w:pPr>
              <w:pStyle w:val="Akapitzlist1"/>
              <w:numPr>
                <w:ilvl w:val="0"/>
                <w:numId w:val="12"/>
              </w:numPr>
              <w:spacing w:before="0" w:line="240" w:lineRule="auto"/>
              <w:ind w:left="0" w:firstLine="0"/>
              <w:jc w:val="left"/>
              <w:rPr>
                <w:b/>
                <w:color w:val="000000"/>
                <w:szCs w:val="20"/>
                <w:lang w:eastAsia="pl-PL"/>
              </w:rPr>
            </w:pPr>
          </w:p>
        </w:tc>
        <w:tc>
          <w:tcPr>
            <w:tcW w:w="17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F7AC737" w14:textId="77777777" w:rsidR="00834304" w:rsidRDefault="00834304" w:rsidP="003A2E31">
            <w:pPr>
              <w:pStyle w:val="Normalny1"/>
              <w:spacing w:before="0" w:line="240" w:lineRule="auto"/>
              <w:jc w:val="left"/>
              <w:rPr>
                <w:b/>
                <w:color w:val="000000"/>
                <w:szCs w:val="20"/>
                <w:lang w:eastAsia="pl-PL"/>
              </w:rPr>
            </w:pPr>
            <w:r>
              <w:rPr>
                <w:b/>
                <w:color w:val="000000"/>
                <w:szCs w:val="20"/>
                <w:lang w:eastAsia="pl-PL"/>
              </w:rPr>
              <w:t>Zagospodarowanie terenu</w:t>
            </w:r>
          </w:p>
        </w:tc>
        <w:tc>
          <w:tcPr>
            <w:tcW w:w="2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44395688" w14:textId="77777777" w:rsidR="00834304" w:rsidRDefault="00834304" w:rsidP="003A2E31">
            <w:pPr>
              <w:pStyle w:val="Normalny1"/>
              <w:spacing w:before="0" w:line="240" w:lineRule="auto"/>
              <w:jc w:val="left"/>
              <w:rPr>
                <w:color w:val="000000"/>
                <w:szCs w:val="20"/>
                <w:lang w:eastAsia="pl-PL"/>
              </w:rPr>
            </w:pPr>
            <w:r>
              <w:rPr>
                <w:color w:val="000000"/>
                <w:szCs w:val="20"/>
                <w:lang w:eastAsia="pl-PL"/>
              </w:rPr>
              <w:t>Ogrodzenie</w:t>
            </w:r>
          </w:p>
        </w:tc>
        <w:tc>
          <w:tcPr>
            <w:tcW w:w="88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6B9792B" w14:textId="023C28BE" w:rsidR="00834304" w:rsidRDefault="00834304" w:rsidP="003A2E31">
            <w:pPr>
              <w:pStyle w:val="Normalny1"/>
              <w:spacing w:before="0" w:line="240" w:lineRule="auto"/>
              <w:jc w:val="left"/>
              <w:rPr>
                <w:color w:val="000000"/>
                <w:szCs w:val="20"/>
                <w:lang w:eastAsia="pl-PL"/>
              </w:rPr>
            </w:pPr>
            <w:r>
              <w:rPr>
                <w:color w:val="000000"/>
                <w:szCs w:val="20"/>
                <w:lang w:eastAsia="pl-PL"/>
              </w:rPr>
              <w:t>Wokół terenu inwestycji wymaga się ogrodzenia ażurowego o wysokości min. 1,6m, na podmurówce nieciągłej, zapewniającej migrację drobnych zwierząt.</w:t>
            </w:r>
          </w:p>
        </w:tc>
      </w:tr>
      <w:tr w:rsidR="00037270" w:rsidRPr="00BF3A92" w14:paraId="36874740" w14:textId="77777777" w:rsidTr="77C23D06">
        <w:trPr>
          <w:trHeight w:val="340"/>
        </w:trPr>
        <w:tc>
          <w:tcPr>
            <w:tcW w:w="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1E2681A1" w14:textId="77777777" w:rsidR="00834304" w:rsidRDefault="00834304" w:rsidP="003A2E31">
            <w:pPr>
              <w:pStyle w:val="Akapitzlist1"/>
              <w:numPr>
                <w:ilvl w:val="0"/>
                <w:numId w:val="12"/>
              </w:numPr>
              <w:spacing w:before="0" w:line="240" w:lineRule="auto"/>
              <w:ind w:left="0" w:firstLine="0"/>
              <w:jc w:val="left"/>
              <w:rPr>
                <w:b/>
                <w:color w:val="000000"/>
                <w:szCs w:val="20"/>
                <w:lang w:eastAsia="pl-PL"/>
              </w:rPr>
            </w:pPr>
          </w:p>
        </w:tc>
        <w:tc>
          <w:tcPr>
            <w:tcW w:w="17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647CCC3" w14:textId="77777777" w:rsidR="00834304" w:rsidRDefault="00834304" w:rsidP="003A2E31">
            <w:pPr>
              <w:pStyle w:val="Normalny1"/>
              <w:spacing w:before="0" w:line="240" w:lineRule="auto"/>
              <w:jc w:val="left"/>
              <w:rPr>
                <w:b/>
                <w:color w:val="000000"/>
                <w:szCs w:val="20"/>
                <w:lang w:eastAsia="pl-PL"/>
              </w:rPr>
            </w:pPr>
            <w:r>
              <w:rPr>
                <w:b/>
                <w:color w:val="000000"/>
                <w:szCs w:val="20"/>
                <w:lang w:eastAsia="pl-PL"/>
              </w:rPr>
              <w:t>Zagospodarowanie terenu</w:t>
            </w:r>
          </w:p>
        </w:tc>
        <w:tc>
          <w:tcPr>
            <w:tcW w:w="2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B87356C" w14:textId="77777777" w:rsidR="00834304" w:rsidRDefault="00834304" w:rsidP="003A2E31">
            <w:pPr>
              <w:pStyle w:val="Normalny1"/>
              <w:spacing w:before="0" w:line="240" w:lineRule="auto"/>
              <w:jc w:val="left"/>
              <w:rPr>
                <w:color w:val="000000"/>
                <w:szCs w:val="20"/>
                <w:lang w:eastAsia="pl-PL"/>
              </w:rPr>
            </w:pPr>
            <w:r>
              <w:rPr>
                <w:color w:val="000000"/>
                <w:szCs w:val="20"/>
                <w:lang w:eastAsia="pl-PL"/>
              </w:rPr>
              <w:t>Powierzchnia działki</w:t>
            </w:r>
          </w:p>
        </w:tc>
        <w:tc>
          <w:tcPr>
            <w:tcW w:w="881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D194F3F" w14:textId="2446D04F" w:rsidR="00834304" w:rsidRDefault="00834304" w:rsidP="003A2E31">
            <w:pPr>
              <w:pStyle w:val="Normalny1"/>
              <w:spacing w:before="0" w:line="240" w:lineRule="auto"/>
              <w:jc w:val="left"/>
              <w:rPr>
                <w:color w:val="000000"/>
                <w:szCs w:val="20"/>
                <w:lang w:eastAsia="pl-PL"/>
              </w:rPr>
            </w:pPr>
            <w:r>
              <w:rPr>
                <w:color w:val="000000"/>
                <w:szCs w:val="20"/>
                <w:lang w:eastAsia="pl-PL"/>
              </w:rPr>
              <w:t xml:space="preserve">Wymaga się zagospodarowania działki przeznaczonej pod realizację inwestycji o powierzchni min. 1000 </w:t>
            </w:r>
            <w:r w:rsidR="00C37C54" w:rsidRPr="00C37C54">
              <w:rPr>
                <w:color w:val="000000"/>
                <w:szCs w:val="20"/>
                <w:lang w:eastAsia="pl-PL"/>
              </w:rPr>
              <w:t>m</w:t>
            </w:r>
            <w:r w:rsidR="00C37C54" w:rsidRPr="00C37C54">
              <w:rPr>
                <w:color w:val="000000"/>
                <w:szCs w:val="20"/>
                <w:vertAlign w:val="superscript"/>
                <w:lang w:eastAsia="pl-PL"/>
              </w:rPr>
              <w:t>2</w:t>
            </w:r>
            <w:r>
              <w:rPr>
                <w:color w:val="000000"/>
                <w:szCs w:val="20"/>
                <w:lang w:eastAsia="pl-PL"/>
              </w:rPr>
              <w:t xml:space="preserve"> w tym 40% powierzchni biologicznie czynnej (jeżeli zapisy miejscowego planu zagospodarowania przestrzennego lub warunków zabudowy określają większy współczynnik – należy stosować ustalenia tych aktów prawa miejscowego).</w:t>
            </w:r>
          </w:p>
        </w:tc>
      </w:tr>
    </w:tbl>
    <w:p w14:paraId="30B1DA48" w14:textId="6DA0F292" w:rsidR="00D47701" w:rsidRDefault="00E02FDE" w:rsidP="009F1B7F">
      <w:pPr>
        <w:pStyle w:val="Nagwek21"/>
        <w:spacing w:before="360" w:after="360"/>
        <w:ind w:left="357" w:hanging="357"/>
      </w:pPr>
      <w:r w:rsidRPr="5DA4011F">
        <w:rPr>
          <w:rStyle w:val="Domylnaczcionkaakapitu1"/>
          <w:rFonts w:eastAsia="Calibri Light"/>
        </w:rPr>
        <w:t>WYMAG</w:t>
      </w:r>
      <w:r w:rsidR="009238F4" w:rsidRPr="5DA4011F">
        <w:rPr>
          <w:rStyle w:val="Domylnaczcionkaakapitu1"/>
          <w:rFonts w:eastAsia="Calibri Light"/>
        </w:rPr>
        <w:t>A</w:t>
      </w:r>
      <w:r w:rsidRPr="5DA4011F">
        <w:rPr>
          <w:rStyle w:val="Domylnaczcionkaakapitu1"/>
          <w:rFonts w:eastAsia="Calibri Light"/>
        </w:rPr>
        <w:t xml:space="preserve">NIA OPCJONALNE DLA STRUMIENIA 1 - </w:t>
      </w:r>
      <w:r w:rsidR="00401AF8" w:rsidRPr="5DA4011F">
        <w:rPr>
          <w:rStyle w:val="Domylnaczcionkaakapitu1"/>
          <w:rFonts w:eastAsia="Calibri Light"/>
        </w:rPr>
        <w:t>Budownictwo Społeczne</w:t>
      </w:r>
    </w:p>
    <w:tbl>
      <w:tblPr>
        <w:tblW w:w="5000" w:type="pct"/>
        <w:jc w:val="center"/>
        <w:tblLayout w:type="fixed"/>
        <w:tblCellMar>
          <w:left w:w="10" w:type="dxa"/>
          <w:right w:w="10" w:type="dxa"/>
        </w:tblCellMar>
        <w:tblLook w:val="0000" w:firstRow="0" w:lastRow="0" w:firstColumn="0" w:lastColumn="0" w:noHBand="0" w:noVBand="0"/>
      </w:tblPr>
      <w:tblGrid>
        <w:gridCol w:w="879"/>
        <w:gridCol w:w="1526"/>
        <w:gridCol w:w="2410"/>
        <w:gridCol w:w="9133"/>
      </w:tblGrid>
      <w:tr w:rsidR="00037270" w14:paraId="28E9BBFB" w14:textId="77777777" w:rsidTr="77C23D06">
        <w:trPr>
          <w:trHeight w:val="567"/>
          <w:tblHeader/>
          <w:jc w:val="center"/>
        </w:trPr>
        <w:tc>
          <w:tcPr>
            <w:tcW w:w="31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tcMar>
              <w:top w:w="0" w:type="dxa"/>
              <w:left w:w="70" w:type="dxa"/>
              <w:bottom w:w="0" w:type="dxa"/>
              <w:right w:w="70" w:type="dxa"/>
            </w:tcMar>
            <w:vAlign w:val="center"/>
          </w:tcPr>
          <w:p w14:paraId="35C5C268" w14:textId="77777777" w:rsidR="00037270" w:rsidRDefault="00037270">
            <w:pPr>
              <w:pStyle w:val="Normalny1"/>
              <w:spacing w:before="0" w:line="240" w:lineRule="auto"/>
              <w:jc w:val="left"/>
              <w:rPr>
                <w:b/>
                <w:bCs/>
                <w:szCs w:val="20"/>
                <w:lang w:eastAsia="pl-PL"/>
              </w:rPr>
            </w:pPr>
            <w:r>
              <w:rPr>
                <w:b/>
                <w:bCs/>
                <w:szCs w:val="20"/>
                <w:lang w:eastAsia="pl-PL"/>
              </w:rPr>
              <w:t>L.P.</w:t>
            </w:r>
          </w:p>
        </w:tc>
        <w:tc>
          <w:tcPr>
            <w:tcW w:w="54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tcMar>
              <w:top w:w="0" w:type="dxa"/>
              <w:left w:w="70" w:type="dxa"/>
              <w:bottom w:w="0" w:type="dxa"/>
              <w:right w:w="70" w:type="dxa"/>
            </w:tcMar>
            <w:vAlign w:val="center"/>
          </w:tcPr>
          <w:p w14:paraId="7EBFCDE5" w14:textId="77777777" w:rsidR="00037270" w:rsidRDefault="00037270">
            <w:pPr>
              <w:pStyle w:val="Normalny1"/>
              <w:spacing w:before="0" w:line="240" w:lineRule="auto"/>
              <w:jc w:val="center"/>
              <w:rPr>
                <w:b/>
                <w:bCs/>
                <w:color w:val="000000"/>
                <w:szCs w:val="20"/>
                <w:lang w:eastAsia="pl-PL"/>
              </w:rPr>
            </w:pPr>
            <w:r>
              <w:rPr>
                <w:b/>
                <w:bCs/>
                <w:color w:val="000000"/>
                <w:szCs w:val="20"/>
                <w:lang w:eastAsia="pl-PL"/>
              </w:rPr>
              <w:t xml:space="preserve">Kategoria </w:t>
            </w:r>
          </w:p>
        </w:tc>
        <w:tc>
          <w:tcPr>
            <w:tcW w:w="86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tcMar>
              <w:top w:w="0" w:type="dxa"/>
              <w:left w:w="70" w:type="dxa"/>
              <w:bottom w:w="0" w:type="dxa"/>
              <w:right w:w="70" w:type="dxa"/>
            </w:tcMar>
            <w:vAlign w:val="center"/>
          </w:tcPr>
          <w:p w14:paraId="1F4ABA49" w14:textId="12547A33" w:rsidR="00037270" w:rsidRDefault="5C442433" w:rsidP="5DA4011F">
            <w:pPr>
              <w:pStyle w:val="Normalny1"/>
              <w:spacing w:before="0" w:line="240" w:lineRule="auto"/>
              <w:jc w:val="center"/>
              <w:rPr>
                <w:b/>
                <w:bCs/>
                <w:color w:val="000000"/>
                <w:lang w:eastAsia="pl-PL"/>
              </w:rPr>
            </w:pPr>
            <w:r w:rsidRPr="5DA4011F">
              <w:rPr>
                <w:b/>
                <w:bCs/>
                <w:color w:val="000000" w:themeColor="text1"/>
                <w:lang w:eastAsia="pl-PL"/>
              </w:rPr>
              <w:t xml:space="preserve">Nazwa </w:t>
            </w:r>
            <w:r w:rsidR="00401AF8" w:rsidRPr="5DA4011F">
              <w:rPr>
                <w:b/>
                <w:bCs/>
                <w:color w:val="000000" w:themeColor="text1"/>
                <w:lang w:eastAsia="pl-PL"/>
              </w:rPr>
              <w:t>Wymagania Opcjonalnego</w:t>
            </w:r>
          </w:p>
        </w:tc>
        <w:tc>
          <w:tcPr>
            <w:tcW w:w="327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tcMar>
              <w:top w:w="0" w:type="dxa"/>
              <w:left w:w="70" w:type="dxa"/>
              <w:bottom w:w="0" w:type="dxa"/>
              <w:right w:w="70" w:type="dxa"/>
            </w:tcMar>
            <w:vAlign w:val="center"/>
          </w:tcPr>
          <w:p w14:paraId="10D9522C" w14:textId="37231A25" w:rsidR="00037270" w:rsidRDefault="5C442433" w:rsidP="5DA4011F">
            <w:pPr>
              <w:pStyle w:val="Normalny1"/>
              <w:spacing w:before="0" w:line="240" w:lineRule="auto"/>
              <w:jc w:val="center"/>
              <w:rPr>
                <w:b/>
                <w:bCs/>
                <w:color w:val="000000"/>
                <w:lang w:eastAsia="pl-PL"/>
              </w:rPr>
            </w:pPr>
            <w:r w:rsidRPr="5DA4011F">
              <w:rPr>
                <w:b/>
                <w:bCs/>
                <w:color w:val="000000" w:themeColor="text1"/>
                <w:lang w:eastAsia="pl-PL"/>
              </w:rPr>
              <w:t xml:space="preserve">Opis </w:t>
            </w:r>
            <w:r w:rsidR="00401AF8" w:rsidRPr="5DA4011F">
              <w:rPr>
                <w:b/>
                <w:bCs/>
                <w:color w:val="000000" w:themeColor="text1"/>
                <w:lang w:eastAsia="pl-PL"/>
              </w:rPr>
              <w:t>Wymagania Opcjonalnego</w:t>
            </w:r>
          </w:p>
        </w:tc>
      </w:tr>
      <w:tr w:rsidR="00037270" w:rsidRPr="00BF3A92" w14:paraId="03B3A8B0" w14:textId="77777777" w:rsidTr="77C23D06">
        <w:trPr>
          <w:trHeight w:val="567"/>
          <w:jc w:val="center"/>
        </w:trPr>
        <w:tc>
          <w:tcPr>
            <w:tcW w:w="31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29DD4DE6" w14:textId="77777777" w:rsidR="00037270" w:rsidRDefault="00037270" w:rsidP="00FE1F50">
            <w:pPr>
              <w:pStyle w:val="Normalny1"/>
              <w:spacing w:before="0" w:line="240" w:lineRule="auto"/>
              <w:jc w:val="left"/>
              <w:rPr>
                <w:b/>
                <w:color w:val="000000"/>
                <w:szCs w:val="20"/>
                <w:lang w:eastAsia="pl-PL"/>
              </w:rPr>
            </w:pPr>
            <w:r>
              <w:rPr>
                <w:b/>
                <w:color w:val="000000"/>
                <w:szCs w:val="20"/>
                <w:lang w:eastAsia="pl-PL"/>
              </w:rPr>
              <w:t>SPO 2.1</w:t>
            </w:r>
          </w:p>
        </w:tc>
        <w:tc>
          <w:tcPr>
            <w:tcW w:w="54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2A022F7F" w14:textId="0A5E8AA2" w:rsidR="00037270" w:rsidRDefault="00037270" w:rsidP="00FE1F50">
            <w:pPr>
              <w:pStyle w:val="Normalny1"/>
              <w:spacing w:before="0" w:line="240" w:lineRule="auto"/>
              <w:jc w:val="center"/>
              <w:rPr>
                <w:b/>
                <w:color w:val="000000"/>
                <w:szCs w:val="20"/>
                <w:lang w:eastAsia="pl-PL"/>
              </w:rPr>
            </w:pPr>
            <w:r>
              <w:rPr>
                <w:b/>
                <w:color w:val="000000"/>
                <w:szCs w:val="20"/>
                <w:lang w:eastAsia="pl-PL"/>
              </w:rPr>
              <w:t>Technologia</w:t>
            </w:r>
          </w:p>
        </w:tc>
        <w:tc>
          <w:tcPr>
            <w:tcW w:w="86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30E4E4CB" w14:textId="65F0E7E2" w:rsidR="00037270" w:rsidRDefault="00037270" w:rsidP="00FE1F50">
            <w:pPr>
              <w:pStyle w:val="Normalny1"/>
              <w:spacing w:before="0" w:line="240" w:lineRule="auto"/>
              <w:jc w:val="left"/>
              <w:rPr>
                <w:szCs w:val="20"/>
                <w:lang w:eastAsia="pl-PL"/>
              </w:rPr>
            </w:pPr>
            <w:r>
              <w:rPr>
                <w:color w:val="000000"/>
                <w:szCs w:val="20"/>
                <w:lang w:eastAsia="pl-PL"/>
              </w:rPr>
              <w:t>Możliwość demontażu obiektu</w:t>
            </w:r>
          </w:p>
        </w:tc>
        <w:tc>
          <w:tcPr>
            <w:tcW w:w="327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582A086D" w14:textId="6A753868" w:rsidR="00037270" w:rsidRDefault="1E6E0F06" w:rsidP="1391E3F7">
            <w:pPr>
              <w:pStyle w:val="Normalny1"/>
              <w:spacing w:before="0" w:line="240" w:lineRule="auto"/>
              <w:jc w:val="left"/>
              <w:rPr>
                <w:lang w:eastAsia="pl-PL"/>
              </w:rPr>
            </w:pPr>
            <w:r w:rsidRPr="5DA4011F">
              <w:rPr>
                <w:color w:val="000000" w:themeColor="text1"/>
              </w:rPr>
              <w:t>Wymaga się montażu i łączenia elementów konstrukcji nośnej budynku w taki sposób, aby mogły zostać zdemontowane bez utraty właściwości użytkowych i wykorzystane ponownie zgodnie ze swoim pierwotnym przeznaczeniem</w:t>
            </w:r>
            <w:r w:rsidR="402236D4" w:rsidRPr="5DA4011F">
              <w:rPr>
                <w:color w:val="000000" w:themeColor="text1"/>
              </w:rPr>
              <w:t xml:space="preserve"> w innym miejscu</w:t>
            </w:r>
            <w:r w:rsidRPr="5DA4011F">
              <w:rPr>
                <w:color w:val="000000" w:themeColor="text1"/>
              </w:rPr>
              <w:t>.</w:t>
            </w:r>
          </w:p>
        </w:tc>
      </w:tr>
      <w:tr w:rsidR="00037270" w:rsidRPr="00BF3A92" w14:paraId="6DDB0E9E" w14:textId="77777777" w:rsidTr="77C23D06">
        <w:trPr>
          <w:trHeight w:val="567"/>
          <w:jc w:val="center"/>
        </w:trPr>
        <w:tc>
          <w:tcPr>
            <w:tcW w:w="31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3A08F83D" w14:textId="3B24A29B" w:rsidR="00037270" w:rsidRDefault="00037270" w:rsidP="00FE1F50">
            <w:pPr>
              <w:pStyle w:val="Normalny1"/>
              <w:spacing w:before="0" w:line="240" w:lineRule="auto"/>
              <w:jc w:val="left"/>
              <w:rPr>
                <w:b/>
                <w:color w:val="000000"/>
                <w:szCs w:val="20"/>
                <w:lang w:eastAsia="pl-PL"/>
              </w:rPr>
            </w:pPr>
            <w:r>
              <w:rPr>
                <w:b/>
                <w:color w:val="000000"/>
                <w:szCs w:val="20"/>
                <w:lang w:eastAsia="pl-PL"/>
              </w:rPr>
              <w:t>SPO 2.2</w:t>
            </w:r>
          </w:p>
        </w:tc>
        <w:tc>
          <w:tcPr>
            <w:tcW w:w="54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0527FE07" w14:textId="4EE0F6D4" w:rsidR="00037270" w:rsidRDefault="00037270" w:rsidP="00FE1F50">
            <w:pPr>
              <w:pStyle w:val="Normalny1"/>
              <w:spacing w:before="0" w:line="240" w:lineRule="auto"/>
              <w:jc w:val="center"/>
              <w:rPr>
                <w:b/>
                <w:color w:val="000000"/>
                <w:szCs w:val="20"/>
                <w:lang w:eastAsia="pl-PL"/>
              </w:rPr>
            </w:pPr>
            <w:r>
              <w:rPr>
                <w:b/>
                <w:color w:val="000000"/>
                <w:szCs w:val="20"/>
                <w:lang w:eastAsia="pl-PL"/>
              </w:rPr>
              <w:t>Demonstrator</w:t>
            </w:r>
          </w:p>
        </w:tc>
        <w:tc>
          <w:tcPr>
            <w:tcW w:w="86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6A48F90E" w14:textId="276A100A" w:rsidR="00037270" w:rsidRDefault="00037270" w:rsidP="00FE1F50">
            <w:pPr>
              <w:pStyle w:val="Normalny1"/>
              <w:spacing w:before="0" w:line="240" w:lineRule="auto"/>
              <w:jc w:val="left"/>
              <w:rPr>
                <w:szCs w:val="20"/>
                <w:lang w:eastAsia="pl-PL"/>
              </w:rPr>
            </w:pPr>
            <w:r>
              <w:rPr>
                <w:szCs w:val="20"/>
                <w:lang w:eastAsia="pl-PL"/>
              </w:rPr>
              <w:t xml:space="preserve">Magazynowanie energii </w:t>
            </w:r>
          </w:p>
        </w:tc>
        <w:tc>
          <w:tcPr>
            <w:tcW w:w="327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0C8775DD" w14:textId="5432D0EF" w:rsidR="00037270" w:rsidRDefault="5C442433" w:rsidP="5DA4011F">
            <w:pPr>
              <w:pStyle w:val="Normalny1"/>
              <w:spacing w:before="0" w:line="240" w:lineRule="auto"/>
              <w:jc w:val="left"/>
              <w:rPr>
                <w:lang w:eastAsia="pl-PL"/>
              </w:rPr>
            </w:pPr>
            <w:r w:rsidRPr="5DA4011F">
              <w:rPr>
                <w:lang w:eastAsia="pl-PL"/>
              </w:rPr>
              <w:t xml:space="preserve">Wymagane jest zastosowanie w </w:t>
            </w:r>
            <w:r w:rsidR="00063488" w:rsidRPr="5DA4011F">
              <w:rPr>
                <w:lang w:eastAsia="pl-PL"/>
              </w:rPr>
              <w:t>Demonstrator</w:t>
            </w:r>
            <w:r w:rsidRPr="5DA4011F">
              <w:rPr>
                <w:lang w:eastAsia="pl-PL"/>
              </w:rPr>
              <w:t xml:space="preserve">ze magazynów energii. </w:t>
            </w:r>
          </w:p>
        </w:tc>
      </w:tr>
      <w:tr w:rsidR="00037270" w:rsidRPr="00BF3A92" w14:paraId="5BEDFE9F" w14:textId="77777777" w:rsidTr="77C23D06">
        <w:trPr>
          <w:trHeight w:val="567"/>
          <w:jc w:val="center"/>
        </w:trPr>
        <w:tc>
          <w:tcPr>
            <w:tcW w:w="31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5631FA0C" w14:textId="161C82EB" w:rsidR="00037270" w:rsidRDefault="00037270" w:rsidP="00FE1F50">
            <w:pPr>
              <w:pStyle w:val="Normalny1"/>
              <w:spacing w:before="0" w:line="240" w:lineRule="auto"/>
              <w:jc w:val="left"/>
              <w:rPr>
                <w:b/>
                <w:color w:val="000000"/>
                <w:szCs w:val="20"/>
                <w:lang w:eastAsia="pl-PL"/>
              </w:rPr>
            </w:pPr>
            <w:r>
              <w:rPr>
                <w:b/>
                <w:color w:val="000000"/>
                <w:szCs w:val="20"/>
                <w:lang w:eastAsia="pl-PL"/>
              </w:rPr>
              <w:t>SPO 2.3</w:t>
            </w:r>
          </w:p>
        </w:tc>
        <w:tc>
          <w:tcPr>
            <w:tcW w:w="54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56528CF4" w14:textId="77777777" w:rsidR="00037270" w:rsidRDefault="00037270" w:rsidP="00FE1F50">
            <w:pPr>
              <w:pStyle w:val="Normalny1"/>
              <w:spacing w:before="0" w:line="240" w:lineRule="auto"/>
              <w:jc w:val="center"/>
              <w:rPr>
                <w:b/>
                <w:color w:val="000000"/>
                <w:szCs w:val="20"/>
                <w:lang w:eastAsia="pl-PL"/>
              </w:rPr>
            </w:pPr>
            <w:r>
              <w:rPr>
                <w:b/>
                <w:color w:val="000000"/>
                <w:szCs w:val="20"/>
                <w:lang w:eastAsia="pl-PL"/>
              </w:rPr>
              <w:t>Demonstrator</w:t>
            </w:r>
          </w:p>
        </w:tc>
        <w:tc>
          <w:tcPr>
            <w:tcW w:w="86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37F64A60" w14:textId="5C318A80" w:rsidR="00037270" w:rsidRDefault="00037270" w:rsidP="00C2232D">
            <w:pPr>
              <w:pStyle w:val="Normalny1"/>
              <w:spacing w:before="0" w:line="240" w:lineRule="auto"/>
              <w:jc w:val="left"/>
              <w:rPr>
                <w:color w:val="000000"/>
                <w:szCs w:val="20"/>
                <w:lang w:eastAsia="pl-PL"/>
              </w:rPr>
            </w:pPr>
            <w:r>
              <w:rPr>
                <w:color w:val="000000"/>
                <w:szCs w:val="20"/>
                <w:lang w:eastAsia="pl-PL"/>
              </w:rPr>
              <w:t>Zielone dachy</w:t>
            </w:r>
          </w:p>
        </w:tc>
        <w:tc>
          <w:tcPr>
            <w:tcW w:w="327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7E9027A1" w14:textId="08E675D1" w:rsidR="00037270" w:rsidRDefault="5C442433" w:rsidP="5DA4011F">
            <w:pPr>
              <w:pStyle w:val="Normalny1"/>
              <w:spacing w:before="0" w:line="240" w:lineRule="auto"/>
              <w:jc w:val="left"/>
              <w:rPr>
                <w:lang w:eastAsia="pl-PL"/>
              </w:rPr>
            </w:pPr>
            <w:r w:rsidRPr="5DA4011F">
              <w:rPr>
                <w:lang w:eastAsia="pl-PL"/>
              </w:rPr>
              <w:t xml:space="preserve">Wymagane jest zastosowanie </w:t>
            </w:r>
            <w:r w:rsidR="53B87C2F" w:rsidRPr="5DA4011F">
              <w:rPr>
                <w:lang w:eastAsia="pl-PL"/>
              </w:rPr>
              <w:t xml:space="preserve">tzw. </w:t>
            </w:r>
            <w:r w:rsidRPr="5DA4011F">
              <w:rPr>
                <w:lang w:eastAsia="pl-PL"/>
              </w:rPr>
              <w:t xml:space="preserve">zielonego dachu </w:t>
            </w:r>
            <w:r w:rsidR="53B87C2F" w:rsidRPr="5DA4011F">
              <w:rPr>
                <w:lang w:eastAsia="pl-PL"/>
              </w:rPr>
              <w:t xml:space="preserve">(porośniętego roślinnością) </w:t>
            </w:r>
            <w:r w:rsidRPr="5DA4011F">
              <w:rPr>
                <w:lang w:eastAsia="pl-PL"/>
              </w:rPr>
              <w:t xml:space="preserve">o charakterze </w:t>
            </w:r>
            <w:del w:id="74" w:author="Autor">
              <w:r w:rsidRPr="5DA4011F" w:rsidDel="002C008A">
                <w:rPr>
                  <w:lang w:eastAsia="pl-PL"/>
                </w:rPr>
                <w:delText>int</w:delText>
              </w:r>
            </w:del>
            <w:ins w:id="75" w:author="Autor">
              <w:r w:rsidR="002C008A">
                <w:rPr>
                  <w:lang w:eastAsia="pl-PL"/>
                </w:rPr>
                <w:t>ekst</w:t>
              </w:r>
            </w:ins>
            <w:r w:rsidRPr="5DA4011F">
              <w:rPr>
                <w:lang w:eastAsia="pl-PL"/>
              </w:rPr>
              <w:t xml:space="preserve">ensywnym, o powierzchni min. 30 </w:t>
            </w:r>
            <w:r w:rsidR="00C37C54" w:rsidRPr="5DA4011F">
              <w:rPr>
                <w:lang w:eastAsia="pl-PL"/>
              </w:rPr>
              <w:t>m</w:t>
            </w:r>
            <w:r w:rsidR="00C37C54" w:rsidRPr="5DA4011F">
              <w:rPr>
                <w:vertAlign w:val="superscript"/>
                <w:lang w:eastAsia="pl-PL"/>
              </w:rPr>
              <w:t>2</w:t>
            </w:r>
            <w:r w:rsidRPr="5DA4011F">
              <w:rPr>
                <w:lang w:eastAsia="pl-PL"/>
              </w:rPr>
              <w:t>.</w:t>
            </w:r>
          </w:p>
        </w:tc>
      </w:tr>
      <w:tr w:rsidR="00037270" w:rsidRPr="00BF3A92" w14:paraId="0DE15285" w14:textId="77777777" w:rsidTr="77C23D06">
        <w:trPr>
          <w:trHeight w:val="567"/>
          <w:jc w:val="center"/>
        </w:trPr>
        <w:tc>
          <w:tcPr>
            <w:tcW w:w="31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544DF540" w14:textId="5ED72F09" w:rsidR="00037270" w:rsidRDefault="00037270" w:rsidP="00FE1F50">
            <w:pPr>
              <w:pStyle w:val="Normalny1"/>
              <w:spacing w:before="0" w:line="240" w:lineRule="auto"/>
              <w:jc w:val="left"/>
              <w:rPr>
                <w:b/>
                <w:color w:val="000000"/>
                <w:szCs w:val="20"/>
                <w:lang w:eastAsia="pl-PL"/>
              </w:rPr>
            </w:pPr>
            <w:r>
              <w:rPr>
                <w:b/>
                <w:color w:val="000000"/>
                <w:szCs w:val="20"/>
                <w:lang w:eastAsia="pl-PL"/>
              </w:rPr>
              <w:t>SPO 2.4</w:t>
            </w:r>
          </w:p>
        </w:tc>
        <w:tc>
          <w:tcPr>
            <w:tcW w:w="54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4DC669C5" w14:textId="77777777" w:rsidR="00037270" w:rsidRDefault="00037270" w:rsidP="00FE1F50">
            <w:pPr>
              <w:pStyle w:val="Normalny1"/>
              <w:spacing w:before="0" w:line="240" w:lineRule="auto"/>
              <w:jc w:val="center"/>
              <w:rPr>
                <w:b/>
                <w:color w:val="000000"/>
                <w:szCs w:val="20"/>
                <w:lang w:eastAsia="pl-PL"/>
              </w:rPr>
            </w:pPr>
            <w:r>
              <w:rPr>
                <w:b/>
                <w:color w:val="000000"/>
                <w:szCs w:val="20"/>
                <w:lang w:eastAsia="pl-PL"/>
              </w:rPr>
              <w:t>Demonstrator</w:t>
            </w:r>
          </w:p>
        </w:tc>
        <w:tc>
          <w:tcPr>
            <w:tcW w:w="86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4FD49C62" w14:textId="77777777" w:rsidR="00037270" w:rsidRDefault="00037270" w:rsidP="00FE1F50">
            <w:pPr>
              <w:pStyle w:val="Akapitzlist1"/>
              <w:spacing w:before="0" w:line="240" w:lineRule="auto"/>
              <w:ind w:left="0"/>
              <w:jc w:val="left"/>
              <w:rPr>
                <w:szCs w:val="20"/>
                <w:lang w:eastAsia="pl-PL"/>
              </w:rPr>
            </w:pPr>
            <w:r>
              <w:rPr>
                <w:szCs w:val="20"/>
                <w:lang w:eastAsia="pl-PL"/>
              </w:rPr>
              <w:t>Oczyszczanie ścieków</w:t>
            </w:r>
          </w:p>
        </w:tc>
        <w:tc>
          <w:tcPr>
            <w:tcW w:w="327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2A803212" w14:textId="77777777" w:rsidR="00037270" w:rsidRDefault="00037270" w:rsidP="00FE1F50">
            <w:pPr>
              <w:pStyle w:val="Normalny1"/>
              <w:spacing w:before="0" w:line="240" w:lineRule="auto"/>
              <w:jc w:val="left"/>
              <w:rPr>
                <w:szCs w:val="20"/>
                <w:lang w:eastAsia="pl-PL"/>
              </w:rPr>
            </w:pPr>
            <w:r>
              <w:rPr>
                <w:szCs w:val="20"/>
                <w:lang w:eastAsia="pl-PL"/>
              </w:rPr>
              <w:t>Wymagane jest zastosowanie instalacji umożliwiającej lokalne oczyszczanie ścieków na działce na potrzeby podlewania roślin.</w:t>
            </w:r>
          </w:p>
        </w:tc>
      </w:tr>
      <w:tr w:rsidR="00037270" w:rsidRPr="00BF3A92" w14:paraId="27D90376" w14:textId="77777777" w:rsidTr="77C23D06">
        <w:trPr>
          <w:trHeight w:val="567"/>
          <w:jc w:val="center"/>
        </w:trPr>
        <w:tc>
          <w:tcPr>
            <w:tcW w:w="31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64244F4E" w14:textId="116D4E71" w:rsidR="00037270" w:rsidRDefault="00037270" w:rsidP="00EB3A4A">
            <w:pPr>
              <w:pStyle w:val="Normalny1"/>
              <w:spacing w:before="0" w:line="240" w:lineRule="auto"/>
              <w:jc w:val="left"/>
              <w:rPr>
                <w:b/>
                <w:color w:val="000000"/>
                <w:szCs w:val="20"/>
                <w:lang w:eastAsia="pl-PL"/>
              </w:rPr>
            </w:pPr>
            <w:r>
              <w:rPr>
                <w:b/>
                <w:color w:val="000000"/>
                <w:szCs w:val="20"/>
                <w:lang w:eastAsia="pl-PL"/>
              </w:rPr>
              <w:t>SPO 2.5</w:t>
            </w:r>
          </w:p>
        </w:tc>
        <w:tc>
          <w:tcPr>
            <w:tcW w:w="54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6003511B" w14:textId="7925651C" w:rsidR="00037270" w:rsidRPr="00C44E1F" w:rsidRDefault="00037270" w:rsidP="00EB3A4A">
            <w:pPr>
              <w:pStyle w:val="Normalny1"/>
              <w:spacing w:before="0" w:line="240" w:lineRule="auto"/>
              <w:jc w:val="center"/>
              <w:rPr>
                <w:b/>
                <w:color w:val="000000"/>
                <w:szCs w:val="20"/>
                <w:lang w:eastAsia="pl-PL"/>
              </w:rPr>
            </w:pPr>
            <w:r w:rsidRPr="00C44E1F">
              <w:rPr>
                <w:b/>
                <w:color w:val="000000"/>
                <w:szCs w:val="20"/>
                <w:lang w:eastAsia="pl-PL"/>
              </w:rPr>
              <w:t>Demonstrator</w:t>
            </w:r>
          </w:p>
        </w:tc>
        <w:tc>
          <w:tcPr>
            <w:tcW w:w="86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7A4B569E" w14:textId="71C04EA9" w:rsidR="00037270" w:rsidRPr="00C44E1F" w:rsidRDefault="00037270" w:rsidP="00EB3A4A">
            <w:pPr>
              <w:pStyle w:val="Akapitzlist1"/>
              <w:spacing w:before="0" w:line="240" w:lineRule="auto"/>
              <w:ind w:left="0"/>
              <w:jc w:val="left"/>
              <w:rPr>
                <w:szCs w:val="20"/>
                <w:lang w:eastAsia="pl-PL"/>
              </w:rPr>
            </w:pPr>
            <w:r w:rsidRPr="00C44E1F">
              <w:rPr>
                <w:szCs w:val="20"/>
                <w:lang w:eastAsia="pl-PL"/>
              </w:rPr>
              <w:t>Podlewanie terenu wokół budynku</w:t>
            </w:r>
          </w:p>
        </w:tc>
        <w:tc>
          <w:tcPr>
            <w:tcW w:w="327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3746D520" w14:textId="2CDAD7EC" w:rsidR="00037270" w:rsidRPr="00C44E1F" w:rsidRDefault="00EB6B5C" w:rsidP="1391E3F7">
            <w:pPr>
              <w:pStyle w:val="Normalny1"/>
              <w:spacing w:before="0" w:line="240" w:lineRule="auto"/>
              <w:jc w:val="left"/>
              <w:rPr>
                <w:lang w:eastAsia="pl-PL"/>
              </w:rPr>
            </w:pPr>
            <w:ins w:id="76" w:author="Autor">
              <w:r w:rsidRPr="00EB6B5C">
                <w:rPr>
                  <w:lang w:eastAsia="pl-PL"/>
                </w:rPr>
                <w:t>Wymagane jest zastosowanie instalacji umożliwiającej podlewanie terenu wokół budynku z uwzględnieniem wykorzystania wody szarej i deszczowej zgodnie z wymaganiem obligatoryjnym SPO 1.55. Wymagane równomiernie podlewanie powierzchni działki za pomocą systemu rozsączania wody. Wymaganie uznane jest za spełnione jeśli w sezonie wegetacyjnym (kwiecień-wrzesień) 50 % wody wychodzącej z budynku jest możliwe do wykorzystania na potrzeby podlewania terenu działki, przy zachowaniu odpowiedniej jakości wody do podlewania</w:t>
              </w:r>
              <w:r>
                <w:rPr>
                  <w:lang w:eastAsia="pl-PL"/>
                </w:rPr>
                <w:t xml:space="preserve">. </w:t>
              </w:r>
            </w:ins>
            <w:del w:id="77" w:author="Autor">
              <w:r w:rsidR="1E6E0F06" w:rsidRPr="5DA4011F" w:rsidDel="00EB6B5C">
                <w:rPr>
                  <w:lang w:eastAsia="pl-PL"/>
                </w:rPr>
                <w:delText xml:space="preserve">Wymagane jest zastosowanie instalacji umożliwiającej podlewanie terenu wokół budynku w ilości minimalnej 30 litrów na </w:delText>
              </w:r>
              <w:r w:rsidR="7F9A73E9" w:rsidRPr="5DA4011F" w:rsidDel="00EB6B5C">
                <w:rPr>
                  <w:lang w:eastAsia="pl-PL"/>
                </w:rPr>
                <w:delText>m</w:delText>
              </w:r>
              <w:r w:rsidR="7F9A73E9" w:rsidRPr="5DA4011F" w:rsidDel="00EB6B5C">
                <w:rPr>
                  <w:vertAlign w:val="superscript"/>
                  <w:lang w:eastAsia="pl-PL"/>
                </w:rPr>
                <w:delText>2</w:delText>
              </w:r>
              <w:r w:rsidR="1E6E0F06" w:rsidRPr="5DA4011F" w:rsidDel="00EB6B5C">
                <w:rPr>
                  <w:lang w:eastAsia="pl-PL"/>
                </w:rPr>
                <w:delText xml:space="preserve"> na rok</w:delText>
              </w:r>
              <w:r w:rsidR="61C5ED57" w:rsidRPr="5DA4011F" w:rsidDel="00EB6B5C">
                <w:rPr>
                  <w:lang w:eastAsia="pl-PL"/>
                </w:rPr>
                <w:delText xml:space="preserve"> z uwzględnieniem </w:delText>
              </w:r>
              <w:r w:rsidR="2EC7639B" w:rsidRPr="5DA4011F" w:rsidDel="00EB6B5C">
                <w:rPr>
                  <w:lang w:eastAsia="pl-PL"/>
                </w:rPr>
                <w:delText xml:space="preserve">wykorzystania </w:delText>
              </w:r>
              <w:r w:rsidR="61C5ED57" w:rsidRPr="5DA4011F" w:rsidDel="00EB6B5C">
                <w:rPr>
                  <w:lang w:eastAsia="pl-PL"/>
                </w:rPr>
                <w:delText>wody szarej i deszczowej</w:delText>
              </w:r>
              <w:r w:rsidR="044E3F8D" w:rsidRPr="5DA4011F" w:rsidDel="00EB6B5C">
                <w:rPr>
                  <w:lang w:eastAsia="pl-PL"/>
                </w:rPr>
                <w:delText xml:space="preserve"> z</w:delText>
              </w:r>
              <w:r w:rsidR="5C96EB17" w:rsidRPr="5DA4011F" w:rsidDel="00EB6B5C">
                <w:rPr>
                  <w:lang w:eastAsia="pl-PL"/>
                </w:rPr>
                <w:delText>godnie</w:delText>
              </w:r>
              <w:r w:rsidR="1E6E0F06" w:rsidRPr="5DA4011F" w:rsidDel="00EB6B5C">
                <w:rPr>
                  <w:lang w:eastAsia="pl-PL"/>
                </w:rPr>
                <w:delText xml:space="preserve"> </w:delText>
              </w:r>
              <w:r w:rsidR="6DE24885" w:rsidRPr="5DA4011F" w:rsidDel="00EB6B5C">
                <w:rPr>
                  <w:lang w:eastAsia="pl-PL"/>
                </w:rPr>
                <w:delText>z wymaganiem</w:delText>
              </w:r>
              <w:r w:rsidR="4E40E30F" w:rsidRPr="5DA4011F" w:rsidDel="00EB6B5C">
                <w:rPr>
                  <w:lang w:eastAsia="pl-PL"/>
                </w:rPr>
                <w:delText xml:space="preserve"> obligatoryjnym SPO</w:delText>
              </w:r>
              <w:r w:rsidR="6DE24885" w:rsidRPr="5DA4011F" w:rsidDel="00EB6B5C">
                <w:rPr>
                  <w:lang w:eastAsia="pl-PL"/>
                </w:rPr>
                <w:delText xml:space="preserve"> </w:delText>
              </w:r>
              <w:r w:rsidR="7D67F09B" w:rsidRPr="5DA4011F" w:rsidDel="00EB6B5C">
                <w:rPr>
                  <w:lang w:eastAsia="pl-PL"/>
                </w:rPr>
                <w:delText>1.55</w:delText>
              </w:r>
              <w:r w:rsidR="17B46EB5" w:rsidRPr="5DA4011F" w:rsidDel="00EB6B5C">
                <w:rPr>
                  <w:lang w:eastAsia="pl-PL"/>
                </w:rPr>
                <w:delText xml:space="preserve">. </w:delText>
              </w:r>
              <w:r w:rsidR="1E6E0F06" w:rsidRPr="5DA4011F" w:rsidDel="00EB6B5C">
                <w:rPr>
                  <w:lang w:eastAsia="pl-PL"/>
                </w:rPr>
                <w:delText>Podlewane jest 40 % terenu działki</w:delText>
              </w:r>
            </w:del>
            <w:r w:rsidR="1E6E0F06" w:rsidRPr="5DA4011F">
              <w:rPr>
                <w:lang w:eastAsia="pl-PL"/>
              </w:rPr>
              <w:t>.</w:t>
            </w:r>
          </w:p>
        </w:tc>
      </w:tr>
      <w:tr w:rsidR="00037270" w:rsidRPr="00BF3A92" w14:paraId="50B85396" w14:textId="77777777" w:rsidTr="77C23D06">
        <w:trPr>
          <w:trHeight w:val="678"/>
          <w:jc w:val="center"/>
        </w:trPr>
        <w:tc>
          <w:tcPr>
            <w:tcW w:w="31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182775AF" w14:textId="2967111B" w:rsidR="00037270" w:rsidRDefault="00037270" w:rsidP="00EB3A4A">
            <w:pPr>
              <w:pStyle w:val="Normalny1"/>
              <w:spacing w:before="0" w:line="240" w:lineRule="auto"/>
              <w:jc w:val="left"/>
              <w:rPr>
                <w:b/>
                <w:color w:val="000000"/>
                <w:szCs w:val="20"/>
                <w:lang w:eastAsia="pl-PL"/>
              </w:rPr>
            </w:pPr>
            <w:r>
              <w:rPr>
                <w:b/>
                <w:color w:val="000000"/>
                <w:szCs w:val="20"/>
                <w:lang w:eastAsia="pl-PL"/>
              </w:rPr>
              <w:t>SPO 2.6</w:t>
            </w:r>
          </w:p>
        </w:tc>
        <w:tc>
          <w:tcPr>
            <w:tcW w:w="54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3CDA8B59" w14:textId="77777777" w:rsidR="00037270" w:rsidRDefault="00037270" w:rsidP="00EB3A4A">
            <w:pPr>
              <w:pStyle w:val="Normalny1"/>
              <w:spacing w:before="0" w:line="240" w:lineRule="auto"/>
              <w:jc w:val="center"/>
              <w:rPr>
                <w:b/>
                <w:color w:val="000000"/>
                <w:szCs w:val="20"/>
                <w:lang w:eastAsia="pl-PL"/>
              </w:rPr>
            </w:pPr>
            <w:r>
              <w:rPr>
                <w:b/>
                <w:color w:val="000000"/>
                <w:szCs w:val="20"/>
                <w:lang w:eastAsia="pl-PL"/>
              </w:rPr>
              <w:t>Demonstrator</w:t>
            </w:r>
          </w:p>
        </w:tc>
        <w:tc>
          <w:tcPr>
            <w:tcW w:w="86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2720A7D4" w14:textId="4B69236E" w:rsidR="00037270" w:rsidRDefault="00037270" w:rsidP="00EB3A4A">
            <w:pPr>
              <w:pStyle w:val="Normalny1"/>
              <w:spacing w:before="0" w:line="240" w:lineRule="auto"/>
              <w:jc w:val="left"/>
            </w:pPr>
            <w:r>
              <w:rPr>
                <w:rStyle w:val="Domylnaczcionkaakapitu1"/>
                <w:color w:val="000000"/>
                <w:szCs w:val="20"/>
                <w:lang w:eastAsia="pl-PL"/>
              </w:rPr>
              <w:t>Zewnętrzne osłony przeciwsłoneczne</w:t>
            </w:r>
          </w:p>
        </w:tc>
        <w:tc>
          <w:tcPr>
            <w:tcW w:w="327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2AD34955" w14:textId="3E0DB32E" w:rsidR="00037270" w:rsidRDefault="00037270" w:rsidP="00EB3A4A">
            <w:pPr>
              <w:pStyle w:val="Normalny1"/>
              <w:spacing w:before="0" w:line="240" w:lineRule="auto"/>
              <w:jc w:val="left"/>
              <w:rPr>
                <w:szCs w:val="20"/>
                <w:lang w:eastAsia="pl-PL"/>
              </w:rPr>
            </w:pPr>
            <w:r>
              <w:rPr>
                <w:szCs w:val="20"/>
                <w:lang w:eastAsia="pl-PL"/>
              </w:rPr>
              <w:t>Wymagane jest zastosowanie systemu okiennic lub innych osłon przeciwsłonecznych dostosowywanych automatycznie do oświetlenia w zależności od pory roku.</w:t>
            </w:r>
          </w:p>
        </w:tc>
      </w:tr>
      <w:tr w:rsidR="00037270" w:rsidRPr="00BF3A92" w14:paraId="2AD5C4F3" w14:textId="77777777" w:rsidTr="77C23D06">
        <w:trPr>
          <w:trHeight w:val="567"/>
          <w:jc w:val="center"/>
        </w:trPr>
        <w:tc>
          <w:tcPr>
            <w:tcW w:w="31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4A6B9375" w14:textId="034502B4" w:rsidR="00037270" w:rsidRDefault="00037270" w:rsidP="00EB3A4A">
            <w:pPr>
              <w:pStyle w:val="Normalny1"/>
              <w:spacing w:before="0" w:line="240" w:lineRule="auto"/>
              <w:jc w:val="left"/>
              <w:rPr>
                <w:b/>
                <w:color w:val="000000"/>
                <w:szCs w:val="20"/>
                <w:lang w:eastAsia="pl-PL"/>
              </w:rPr>
            </w:pPr>
            <w:r>
              <w:rPr>
                <w:b/>
                <w:color w:val="000000"/>
                <w:szCs w:val="20"/>
                <w:lang w:eastAsia="pl-PL"/>
              </w:rPr>
              <w:t>SPO 2.7</w:t>
            </w:r>
          </w:p>
        </w:tc>
        <w:tc>
          <w:tcPr>
            <w:tcW w:w="54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1C04D3E9" w14:textId="77777777" w:rsidR="00037270" w:rsidRDefault="00037270" w:rsidP="00EB3A4A">
            <w:pPr>
              <w:pStyle w:val="Normalny1"/>
              <w:spacing w:before="0" w:line="240" w:lineRule="auto"/>
              <w:jc w:val="center"/>
              <w:rPr>
                <w:b/>
                <w:color w:val="000000"/>
                <w:szCs w:val="20"/>
                <w:lang w:eastAsia="pl-PL"/>
              </w:rPr>
            </w:pPr>
            <w:r>
              <w:rPr>
                <w:b/>
                <w:color w:val="000000"/>
                <w:szCs w:val="20"/>
                <w:lang w:eastAsia="pl-PL"/>
              </w:rPr>
              <w:t>Demonstrator</w:t>
            </w:r>
          </w:p>
        </w:tc>
        <w:tc>
          <w:tcPr>
            <w:tcW w:w="86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00425469" w14:textId="77777777" w:rsidR="00037270" w:rsidRDefault="00037270" w:rsidP="00EB3A4A">
            <w:pPr>
              <w:pStyle w:val="Normalny1"/>
              <w:spacing w:before="0" w:line="240" w:lineRule="auto"/>
              <w:jc w:val="left"/>
            </w:pPr>
            <w:r>
              <w:rPr>
                <w:rStyle w:val="Domylnaczcionkaakapitu1"/>
                <w:color w:val="000000"/>
                <w:szCs w:val="20"/>
                <w:lang w:eastAsia="pl-PL"/>
              </w:rPr>
              <w:t>Punkty ładowania pojazdów elektrycznych</w:t>
            </w:r>
          </w:p>
        </w:tc>
        <w:tc>
          <w:tcPr>
            <w:tcW w:w="327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0BACED8E" w14:textId="656C5C26" w:rsidR="00037270" w:rsidRDefault="00037270" w:rsidP="00EB3A4A">
            <w:pPr>
              <w:pStyle w:val="Normalny1"/>
              <w:spacing w:before="0" w:line="240" w:lineRule="auto"/>
              <w:jc w:val="left"/>
            </w:pPr>
            <w:r>
              <w:rPr>
                <w:szCs w:val="20"/>
                <w:lang w:eastAsia="pl-PL"/>
              </w:rPr>
              <w:t xml:space="preserve">Wymagane jest zastosowanie 2 szt. punktów ładowania pojazdów elektrycznych o min. mocy po 22 kW </w:t>
            </w:r>
            <w:r>
              <w:t>w ramach przewidzianej liczby miejsc postojowych.</w:t>
            </w:r>
          </w:p>
        </w:tc>
      </w:tr>
      <w:tr w:rsidR="00037270" w:rsidRPr="00BF3A92" w14:paraId="5EE28AFE" w14:textId="77777777" w:rsidTr="77C23D06">
        <w:trPr>
          <w:trHeight w:val="567"/>
          <w:jc w:val="center"/>
        </w:trPr>
        <w:tc>
          <w:tcPr>
            <w:tcW w:w="31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4B2D82CA" w14:textId="02DF2B6F" w:rsidR="00037270" w:rsidRDefault="00037270" w:rsidP="00EB3A4A">
            <w:pPr>
              <w:pStyle w:val="Normalny1"/>
              <w:spacing w:before="0" w:line="240" w:lineRule="auto"/>
              <w:jc w:val="left"/>
              <w:rPr>
                <w:b/>
                <w:color w:val="000000"/>
                <w:szCs w:val="20"/>
                <w:lang w:eastAsia="pl-PL"/>
              </w:rPr>
            </w:pPr>
            <w:r>
              <w:rPr>
                <w:b/>
                <w:color w:val="000000"/>
                <w:szCs w:val="20"/>
                <w:lang w:eastAsia="pl-PL"/>
              </w:rPr>
              <w:t>SPO 2.8</w:t>
            </w:r>
          </w:p>
        </w:tc>
        <w:tc>
          <w:tcPr>
            <w:tcW w:w="54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2BFF4F08" w14:textId="77777777" w:rsidR="00037270" w:rsidRDefault="00037270" w:rsidP="00EB3A4A">
            <w:pPr>
              <w:pStyle w:val="Normalny1"/>
              <w:spacing w:before="0" w:line="240" w:lineRule="auto"/>
              <w:jc w:val="center"/>
              <w:rPr>
                <w:b/>
                <w:color w:val="000000"/>
                <w:szCs w:val="20"/>
                <w:lang w:eastAsia="pl-PL"/>
              </w:rPr>
            </w:pPr>
            <w:r>
              <w:rPr>
                <w:b/>
                <w:color w:val="000000"/>
                <w:szCs w:val="20"/>
                <w:lang w:eastAsia="pl-PL"/>
              </w:rPr>
              <w:t>Demonstrator</w:t>
            </w:r>
          </w:p>
        </w:tc>
        <w:tc>
          <w:tcPr>
            <w:tcW w:w="86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7C87C2F7" w14:textId="77777777" w:rsidR="00037270" w:rsidRDefault="00037270" w:rsidP="00EB3A4A">
            <w:pPr>
              <w:pStyle w:val="Normalny1"/>
              <w:spacing w:before="0" w:line="240" w:lineRule="auto"/>
              <w:jc w:val="left"/>
            </w:pPr>
            <w:r>
              <w:rPr>
                <w:rStyle w:val="Domylnaczcionkaakapitu1"/>
                <w:szCs w:val="20"/>
                <w:lang w:eastAsia="pl-PL"/>
              </w:rPr>
              <w:t>Doświetlenie ciągów komunikacji ogólnej</w:t>
            </w:r>
          </w:p>
        </w:tc>
        <w:tc>
          <w:tcPr>
            <w:tcW w:w="327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7F4F6E7E" w14:textId="06CFAB2C" w:rsidR="00037270" w:rsidRDefault="00037270" w:rsidP="00EB3A4A">
            <w:pPr>
              <w:pStyle w:val="Normalny1"/>
              <w:spacing w:before="0" w:line="240" w:lineRule="auto"/>
              <w:jc w:val="left"/>
            </w:pPr>
            <w:r>
              <w:rPr>
                <w:color w:val="000000"/>
                <w:szCs w:val="20"/>
                <w:lang w:eastAsia="pl-PL"/>
              </w:rPr>
              <w:t>Wymagane zapewnienie przeszklenia dachu l</w:t>
            </w:r>
            <w:r>
              <w:t xml:space="preserve">ub ścian zewnętrznych </w:t>
            </w:r>
            <w:r>
              <w:rPr>
                <w:color w:val="000000"/>
                <w:szCs w:val="20"/>
                <w:lang w:eastAsia="pl-PL"/>
              </w:rPr>
              <w:t>pionowych ciągów komunikacyjnych. Minimalne wymiary świetlika: 1x1 m (powierzchnia przezroczysta). Minimalna powierzchnia przeszklenia ścian klatki schodowej lub korytarza: 25% powierzchni przegrody zewnętrznej ograniczającej tę klatkę schodową lub korytarz.</w:t>
            </w:r>
          </w:p>
        </w:tc>
      </w:tr>
      <w:tr w:rsidR="00037270" w:rsidRPr="00BF3A92" w14:paraId="75C52274" w14:textId="77777777" w:rsidTr="77C23D06">
        <w:trPr>
          <w:trHeight w:val="567"/>
          <w:jc w:val="center"/>
        </w:trPr>
        <w:tc>
          <w:tcPr>
            <w:tcW w:w="31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33FB2943" w14:textId="4691E058" w:rsidR="00037270" w:rsidRDefault="00037270" w:rsidP="00EB3A4A">
            <w:pPr>
              <w:pStyle w:val="Normalny1"/>
              <w:spacing w:before="0" w:line="240" w:lineRule="auto"/>
              <w:jc w:val="left"/>
              <w:rPr>
                <w:b/>
                <w:color w:val="000000"/>
                <w:szCs w:val="20"/>
                <w:lang w:eastAsia="pl-PL"/>
              </w:rPr>
            </w:pPr>
            <w:r>
              <w:rPr>
                <w:b/>
                <w:color w:val="000000"/>
                <w:szCs w:val="20"/>
                <w:lang w:eastAsia="pl-PL"/>
              </w:rPr>
              <w:t>SPO 2.9</w:t>
            </w:r>
          </w:p>
        </w:tc>
        <w:tc>
          <w:tcPr>
            <w:tcW w:w="54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456AB3E6" w14:textId="77777777" w:rsidR="00037270" w:rsidRDefault="00037270" w:rsidP="00EB3A4A">
            <w:pPr>
              <w:pStyle w:val="Normalny1"/>
              <w:spacing w:before="0" w:line="240" w:lineRule="auto"/>
              <w:jc w:val="center"/>
              <w:rPr>
                <w:b/>
                <w:color w:val="000000"/>
                <w:szCs w:val="20"/>
                <w:lang w:eastAsia="pl-PL"/>
              </w:rPr>
            </w:pPr>
            <w:r>
              <w:rPr>
                <w:b/>
                <w:color w:val="000000"/>
                <w:szCs w:val="20"/>
                <w:lang w:eastAsia="pl-PL"/>
              </w:rPr>
              <w:t>Demonstrator</w:t>
            </w:r>
          </w:p>
        </w:tc>
        <w:tc>
          <w:tcPr>
            <w:tcW w:w="86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2984601D" w14:textId="77777777" w:rsidR="00037270" w:rsidRDefault="00037270" w:rsidP="00EB3A4A">
            <w:pPr>
              <w:pStyle w:val="Normalny1"/>
              <w:spacing w:before="0" w:line="240" w:lineRule="auto"/>
              <w:jc w:val="left"/>
            </w:pPr>
            <w:r>
              <w:rPr>
                <w:rStyle w:val="Domylnaczcionkaakapitu1"/>
                <w:color w:val="000000"/>
                <w:szCs w:val="20"/>
                <w:lang w:eastAsia="pl-PL"/>
              </w:rPr>
              <w:t>Możliwość rozbudowy budynku</w:t>
            </w:r>
          </w:p>
        </w:tc>
        <w:tc>
          <w:tcPr>
            <w:tcW w:w="327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5667FF0B" w14:textId="1BACDCFA" w:rsidR="00037270" w:rsidRDefault="604AC88C" w:rsidP="1391E3F7">
            <w:pPr>
              <w:pStyle w:val="Normalny1"/>
              <w:spacing w:before="0" w:line="240" w:lineRule="auto"/>
              <w:jc w:val="left"/>
              <w:rPr>
                <w:color w:val="000000"/>
                <w:lang w:eastAsia="pl-PL"/>
              </w:rPr>
            </w:pPr>
            <w:r w:rsidRPr="1391E3F7">
              <w:rPr>
                <w:color w:val="000000" w:themeColor="text1"/>
                <w:lang w:eastAsia="pl-PL"/>
              </w:rPr>
              <w:t>Wymagane jest zapewnienie możliwości rozbudowy budynku o co najmniej 10% powierzchni użytkowej.</w:t>
            </w:r>
          </w:p>
        </w:tc>
      </w:tr>
      <w:tr w:rsidR="00037270" w:rsidRPr="00BF3A92" w14:paraId="07CB81A6" w14:textId="77777777" w:rsidTr="77C23D06">
        <w:trPr>
          <w:trHeight w:val="567"/>
          <w:jc w:val="center"/>
        </w:trPr>
        <w:tc>
          <w:tcPr>
            <w:tcW w:w="31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7ADFB1F1" w14:textId="65587173" w:rsidR="00037270" w:rsidRDefault="00037270" w:rsidP="00EB3A4A">
            <w:pPr>
              <w:pStyle w:val="Normalny1"/>
              <w:spacing w:before="0" w:line="240" w:lineRule="auto"/>
              <w:jc w:val="left"/>
              <w:rPr>
                <w:b/>
                <w:color w:val="000000"/>
                <w:szCs w:val="20"/>
                <w:lang w:eastAsia="pl-PL"/>
              </w:rPr>
            </w:pPr>
            <w:r>
              <w:rPr>
                <w:b/>
                <w:color w:val="000000"/>
                <w:szCs w:val="20"/>
                <w:lang w:eastAsia="pl-PL"/>
              </w:rPr>
              <w:t>SPO 2.10</w:t>
            </w:r>
          </w:p>
        </w:tc>
        <w:tc>
          <w:tcPr>
            <w:tcW w:w="54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72BA5C37" w14:textId="2D92545B" w:rsidR="00037270" w:rsidRDefault="00037270" w:rsidP="00EB3A4A">
            <w:pPr>
              <w:pStyle w:val="Normalny1"/>
              <w:spacing w:before="0" w:line="240" w:lineRule="auto"/>
              <w:jc w:val="center"/>
              <w:rPr>
                <w:b/>
                <w:color w:val="000000"/>
                <w:szCs w:val="20"/>
                <w:lang w:eastAsia="pl-PL"/>
              </w:rPr>
            </w:pPr>
            <w:r>
              <w:rPr>
                <w:b/>
                <w:color w:val="000000"/>
                <w:szCs w:val="20"/>
                <w:lang w:eastAsia="pl-PL"/>
              </w:rPr>
              <w:t>Demonstrator</w:t>
            </w:r>
            <w:r w:rsidDel="00DF4738">
              <w:rPr>
                <w:b/>
                <w:color w:val="000000"/>
                <w:szCs w:val="20"/>
                <w:lang w:eastAsia="pl-PL"/>
              </w:rPr>
              <w:t xml:space="preserve"> </w:t>
            </w:r>
          </w:p>
        </w:tc>
        <w:tc>
          <w:tcPr>
            <w:tcW w:w="86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70" w:type="dxa"/>
              <w:bottom w:w="0" w:type="dxa"/>
              <w:right w:w="70" w:type="dxa"/>
            </w:tcMar>
            <w:vAlign w:val="center"/>
          </w:tcPr>
          <w:p w14:paraId="727098F2" w14:textId="61BAF4D5" w:rsidR="00037270" w:rsidRDefault="00037270" w:rsidP="00EB3A4A">
            <w:pPr>
              <w:pStyle w:val="Normalny1"/>
              <w:spacing w:before="0" w:line="240" w:lineRule="auto"/>
              <w:jc w:val="left"/>
              <w:rPr>
                <w:rStyle w:val="Domylnaczcionkaakapitu1"/>
                <w:color w:val="000000"/>
                <w:szCs w:val="20"/>
                <w:lang w:eastAsia="pl-PL"/>
              </w:rPr>
            </w:pPr>
            <w:r>
              <w:rPr>
                <w:szCs w:val="20"/>
                <w:lang w:eastAsia="pl-PL"/>
              </w:rPr>
              <w:t>Surowa powierzchnia elementów budowlanych</w:t>
            </w:r>
          </w:p>
        </w:tc>
        <w:tc>
          <w:tcPr>
            <w:tcW w:w="327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64A87C90" w14:textId="5C4F7E0C" w:rsidR="00037270" w:rsidRDefault="00037270" w:rsidP="00EB3A4A">
            <w:pPr>
              <w:pStyle w:val="Normalny1"/>
              <w:spacing w:before="0" w:line="240" w:lineRule="auto"/>
              <w:jc w:val="left"/>
              <w:rPr>
                <w:color w:val="000000"/>
                <w:szCs w:val="20"/>
                <w:lang w:eastAsia="pl-PL"/>
              </w:rPr>
            </w:pPr>
            <w:r>
              <w:rPr>
                <w:szCs w:val="20"/>
                <w:lang w:eastAsia="pl-PL"/>
              </w:rPr>
              <w:t>Wymagane jest stosowanie materiałów pozostawionych bez wykończenia – powierzchnia elementu konstrukcyjnego jako docelowa powierzchnia eksponowana – walor edukacyjny, oszczędność materiałów wykończeniowych.</w:t>
            </w:r>
          </w:p>
        </w:tc>
      </w:tr>
      <w:tr w:rsidR="00037270" w:rsidRPr="00BF3A92" w14:paraId="59C6D53C" w14:textId="77777777" w:rsidTr="77C23D06">
        <w:trPr>
          <w:trHeight w:val="567"/>
          <w:jc w:val="center"/>
        </w:trPr>
        <w:tc>
          <w:tcPr>
            <w:tcW w:w="31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26C7C33D" w14:textId="0D0545B0" w:rsidR="00037270" w:rsidRDefault="00037270" w:rsidP="00EB3A4A">
            <w:pPr>
              <w:pStyle w:val="Normalny1"/>
              <w:spacing w:before="0" w:line="240" w:lineRule="auto"/>
              <w:jc w:val="left"/>
              <w:rPr>
                <w:b/>
                <w:color w:val="000000"/>
                <w:szCs w:val="20"/>
                <w:lang w:eastAsia="pl-PL"/>
              </w:rPr>
            </w:pPr>
            <w:r>
              <w:rPr>
                <w:b/>
                <w:color w:val="000000"/>
                <w:szCs w:val="20"/>
                <w:lang w:eastAsia="pl-PL"/>
              </w:rPr>
              <w:t>SPO 2.11</w:t>
            </w:r>
          </w:p>
        </w:tc>
        <w:tc>
          <w:tcPr>
            <w:tcW w:w="54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5899C1D1" w14:textId="77777777" w:rsidR="00037270" w:rsidRDefault="00037270" w:rsidP="00EB3A4A">
            <w:pPr>
              <w:pStyle w:val="Normalny1"/>
              <w:spacing w:before="0" w:line="240" w:lineRule="auto"/>
              <w:jc w:val="center"/>
              <w:rPr>
                <w:b/>
                <w:color w:val="000000"/>
                <w:szCs w:val="20"/>
                <w:lang w:eastAsia="pl-PL"/>
              </w:rPr>
            </w:pPr>
            <w:r>
              <w:rPr>
                <w:b/>
                <w:color w:val="000000"/>
                <w:szCs w:val="20"/>
                <w:lang w:eastAsia="pl-PL"/>
              </w:rPr>
              <w:t>Demonstrator</w:t>
            </w:r>
          </w:p>
        </w:tc>
        <w:tc>
          <w:tcPr>
            <w:tcW w:w="86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1DAD53C8" w14:textId="50417F34" w:rsidR="00037270" w:rsidRDefault="00037270" w:rsidP="00EB3A4A">
            <w:pPr>
              <w:pStyle w:val="Normalny1"/>
              <w:spacing w:before="0" w:line="240" w:lineRule="auto"/>
              <w:jc w:val="left"/>
              <w:rPr>
                <w:color w:val="000000"/>
                <w:szCs w:val="20"/>
                <w:lang w:eastAsia="pl-PL"/>
              </w:rPr>
            </w:pPr>
            <w:r>
              <w:rPr>
                <w:color w:val="000000"/>
                <w:szCs w:val="20"/>
                <w:lang w:eastAsia="pl-PL"/>
              </w:rPr>
              <w:t xml:space="preserve">„Zielone ściany” </w:t>
            </w:r>
          </w:p>
        </w:tc>
        <w:tc>
          <w:tcPr>
            <w:tcW w:w="327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1D73E5DE" w14:textId="4023D16B" w:rsidR="00037270" w:rsidRDefault="00037270" w:rsidP="00EB3A4A">
            <w:pPr>
              <w:pStyle w:val="Normalny1"/>
              <w:spacing w:before="0" w:line="240" w:lineRule="auto"/>
              <w:jc w:val="left"/>
            </w:pPr>
            <w:r>
              <w:rPr>
                <w:rStyle w:val="Domylnaczcionkaakapitu1"/>
                <w:color w:val="000000"/>
                <w:szCs w:val="20"/>
                <w:lang w:eastAsia="pl-PL"/>
              </w:rPr>
              <w:t xml:space="preserve">Wymagane zapewnienie „zielonej ściany” stanowiącej konstrukcję wsporczą dla roślin lub umożliwiającej naturalną wegetację, </w:t>
            </w:r>
            <w:r>
              <w:t>o łącznej szerokości minimalnej 4m na całą wysokość budynku. Dopuszcza się montaż oddzielnych pasów ścian zielonych na różnych elewacjach.</w:t>
            </w:r>
          </w:p>
        </w:tc>
      </w:tr>
      <w:tr w:rsidR="00037270" w:rsidRPr="00BF3A92" w14:paraId="7073EC8B" w14:textId="77777777" w:rsidTr="77C23D06">
        <w:trPr>
          <w:trHeight w:val="567"/>
          <w:jc w:val="center"/>
        </w:trPr>
        <w:tc>
          <w:tcPr>
            <w:tcW w:w="31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3BEF3DF5" w14:textId="1E4F1C8C" w:rsidR="00037270" w:rsidRDefault="00037270" w:rsidP="00EB3A4A">
            <w:pPr>
              <w:pStyle w:val="Normalny1"/>
              <w:spacing w:before="0" w:line="240" w:lineRule="auto"/>
              <w:jc w:val="left"/>
              <w:rPr>
                <w:b/>
                <w:color w:val="000000"/>
                <w:szCs w:val="20"/>
                <w:lang w:eastAsia="pl-PL"/>
              </w:rPr>
            </w:pPr>
            <w:r>
              <w:rPr>
                <w:b/>
                <w:color w:val="000000"/>
                <w:szCs w:val="20"/>
                <w:lang w:eastAsia="pl-PL"/>
              </w:rPr>
              <w:t>SPO 2.12</w:t>
            </w:r>
          </w:p>
        </w:tc>
        <w:tc>
          <w:tcPr>
            <w:tcW w:w="54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6428C4B5" w14:textId="77777777" w:rsidR="00037270" w:rsidRDefault="00037270" w:rsidP="00EB3A4A">
            <w:pPr>
              <w:pStyle w:val="Normalny1"/>
              <w:spacing w:before="0" w:line="240" w:lineRule="auto"/>
              <w:jc w:val="center"/>
              <w:rPr>
                <w:b/>
                <w:color w:val="000000"/>
                <w:szCs w:val="20"/>
                <w:lang w:eastAsia="pl-PL"/>
              </w:rPr>
            </w:pPr>
            <w:r>
              <w:rPr>
                <w:b/>
                <w:color w:val="000000"/>
                <w:szCs w:val="20"/>
                <w:lang w:eastAsia="pl-PL"/>
              </w:rPr>
              <w:t>Demonstrator</w:t>
            </w:r>
          </w:p>
        </w:tc>
        <w:tc>
          <w:tcPr>
            <w:tcW w:w="86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0B0F3264" w14:textId="77777777" w:rsidR="00037270" w:rsidRDefault="00037270" w:rsidP="00EB3A4A">
            <w:pPr>
              <w:pStyle w:val="Normalny1"/>
              <w:spacing w:before="0" w:line="240" w:lineRule="auto"/>
              <w:jc w:val="left"/>
              <w:rPr>
                <w:color w:val="000000"/>
                <w:szCs w:val="20"/>
                <w:lang w:eastAsia="pl-PL"/>
              </w:rPr>
            </w:pPr>
            <w:r>
              <w:rPr>
                <w:color w:val="000000"/>
                <w:szCs w:val="20"/>
                <w:lang w:eastAsia="pl-PL"/>
              </w:rPr>
              <w:t>Ochrona przeciw ptakom</w:t>
            </w:r>
          </w:p>
        </w:tc>
        <w:tc>
          <w:tcPr>
            <w:tcW w:w="327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610CE99D" w14:textId="40155120" w:rsidR="00037270" w:rsidRDefault="00037270" w:rsidP="00EB3A4A">
            <w:pPr>
              <w:pStyle w:val="Normalny1"/>
              <w:spacing w:before="0" w:line="240" w:lineRule="auto"/>
              <w:jc w:val="left"/>
            </w:pPr>
            <w:r>
              <w:rPr>
                <w:rStyle w:val="Domylnaczcionkaakapitu1"/>
                <w:color w:val="000000"/>
                <w:szCs w:val="20"/>
                <w:lang w:eastAsia="pl-PL"/>
              </w:rPr>
              <w:t>Wymagane jest zapewnienie ochrony przeciw ptakom, w postaci siatek ochronnych lub naklejek odstraszających l</w:t>
            </w:r>
            <w:r>
              <w:t>ub innymi, sprawdzonymi metodami projektowymi (unikanie przeszkleń na przestrzał, unikanie dużych przeszkleń, etc.).</w:t>
            </w:r>
          </w:p>
        </w:tc>
      </w:tr>
      <w:tr w:rsidR="00037270" w:rsidRPr="00BF3A92" w14:paraId="7142A178" w14:textId="77777777" w:rsidTr="77C23D06">
        <w:trPr>
          <w:trHeight w:val="567"/>
          <w:jc w:val="center"/>
        </w:trPr>
        <w:tc>
          <w:tcPr>
            <w:tcW w:w="31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2A468769" w14:textId="5C06F5C2" w:rsidR="00037270" w:rsidRDefault="00037270" w:rsidP="00EB3A4A">
            <w:pPr>
              <w:pStyle w:val="Normalny1"/>
              <w:spacing w:before="0" w:line="240" w:lineRule="auto"/>
              <w:jc w:val="left"/>
              <w:rPr>
                <w:b/>
                <w:color w:val="000000"/>
                <w:szCs w:val="20"/>
                <w:lang w:eastAsia="pl-PL"/>
              </w:rPr>
            </w:pPr>
            <w:r>
              <w:rPr>
                <w:b/>
                <w:color w:val="000000"/>
                <w:szCs w:val="20"/>
                <w:lang w:eastAsia="pl-PL"/>
              </w:rPr>
              <w:t>SPO 2.13</w:t>
            </w:r>
          </w:p>
        </w:tc>
        <w:tc>
          <w:tcPr>
            <w:tcW w:w="54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6EC584CF" w14:textId="77777777" w:rsidR="00037270" w:rsidRDefault="00037270" w:rsidP="00EB3A4A">
            <w:pPr>
              <w:pStyle w:val="Normalny1"/>
              <w:spacing w:before="0" w:line="240" w:lineRule="auto"/>
              <w:jc w:val="center"/>
              <w:rPr>
                <w:b/>
                <w:color w:val="000000"/>
                <w:szCs w:val="20"/>
                <w:lang w:eastAsia="pl-PL"/>
              </w:rPr>
            </w:pPr>
            <w:r>
              <w:rPr>
                <w:b/>
                <w:color w:val="000000"/>
                <w:szCs w:val="20"/>
                <w:lang w:eastAsia="pl-PL"/>
              </w:rPr>
              <w:t>Demonstrator</w:t>
            </w:r>
          </w:p>
        </w:tc>
        <w:tc>
          <w:tcPr>
            <w:tcW w:w="86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2A84E5D9" w14:textId="68213CC0" w:rsidR="00037270" w:rsidRDefault="00037270" w:rsidP="00EB3A4A">
            <w:pPr>
              <w:pStyle w:val="Normalny1"/>
              <w:spacing w:before="0" w:line="240" w:lineRule="auto"/>
              <w:jc w:val="left"/>
              <w:rPr>
                <w:color w:val="000000"/>
                <w:szCs w:val="20"/>
                <w:lang w:eastAsia="pl-PL"/>
              </w:rPr>
            </w:pPr>
            <w:r>
              <w:rPr>
                <w:color w:val="000000"/>
                <w:szCs w:val="20"/>
                <w:lang w:eastAsia="pl-PL"/>
              </w:rPr>
              <w:t>Budki dla ptaków</w:t>
            </w:r>
          </w:p>
        </w:tc>
        <w:tc>
          <w:tcPr>
            <w:tcW w:w="327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477277FE" w14:textId="751BA04E" w:rsidR="00037270" w:rsidRDefault="00037270" w:rsidP="00EB3A4A">
            <w:pPr>
              <w:pStyle w:val="Normalny1"/>
              <w:spacing w:before="0" w:line="240" w:lineRule="auto"/>
              <w:jc w:val="left"/>
              <w:rPr>
                <w:color w:val="000000"/>
                <w:szCs w:val="20"/>
                <w:lang w:eastAsia="pl-PL"/>
              </w:rPr>
            </w:pPr>
            <w:r>
              <w:rPr>
                <w:color w:val="000000"/>
                <w:szCs w:val="20"/>
                <w:lang w:eastAsia="pl-PL"/>
              </w:rPr>
              <w:t>Wymagane jest zapewnienie co najmniej 10 budek dla ptaków, o wymiarach min. wysokość 20 cm x szerokość 20 cm x długość 36 cm, z owalnym wlotem 6,5 × 3,5 cm umieszczonym na środku wysokości ścianki.</w:t>
            </w:r>
          </w:p>
        </w:tc>
      </w:tr>
      <w:tr w:rsidR="00037270" w:rsidRPr="00BF3A92" w14:paraId="3A70977C" w14:textId="77777777" w:rsidTr="77C23D06">
        <w:trPr>
          <w:trHeight w:val="567"/>
          <w:jc w:val="center"/>
        </w:trPr>
        <w:tc>
          <w:tcPr>
            <w:tcW w:w="31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243969E3" w14:textId="120EF795" w:rsidR="00037270" w:rsidRDefault="00037270" w:rsidP="00EB3A4A">
            <w:pPr>
              <w:pStyle w:val="Normalny1"/>
              <w:spacing w:before="0" w:line="240" w:lineRule="auto"/>
              <w:jc w:val="left"/>
              <w:rPr>
                <w:b/>
                <w:color w:val="000000"/>
                <w:szCs w:val="20"/>
                <w:lang w:eastAsia="pl-PL"/>
              </w:rPr>
            </w:pPr>
            <w:r>
              <w:rPr>
                <w:b/>
                <w:color w:val="000000"/>
                <w:szCs w:val="20"/>
                <w:lang w:eastAsia="pl-PL"/>
              </w:rPr>
              <w:lastRenderedPageBreak/>
              <w:t>SPO 2.14</w:t>
            </w:r>
          </w:p>
        </w:tc>
        <w:tc>
          <w:tcPr>
            <w:tcW w:w="54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499FF584" w14:textId="77777777" w:rsidR="00037270" w:rsidRDefault="00037270" w:rsidP="00EB3A4A">
            <w:pPr>
              <w:pStyle w:val="Normalny1"/>
              <w:spacing w:before="0" w:line="240" w:lineRule="auto"/>
              <w:jc w:val="center"/>
              <w:rPr>
                <w:b/>
                <w:color w:val="000000"/>
                <w:szCs w:val="20"/>
                <w:lang w:eastAsia="pl-PL"/>
              </w:rPr>
            </w:pPr>
            <w:r>
              <w:rPr>
                <w:b/>
                <w:color w:val="000000"/>
                <w:szCs w:val="20"/>
                <w:lang w:eastAsia="pl-PL"/>
              </w:rPr>
              <w:t>Instalacje</w:t>
            </w:r>
          </w:p>
        </w:tc>
        <w:tc>
          <w:tcPr>
            <w:tcW w:w="86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189AB0CE" w14:textId="0E226F52" w:rsidR="00037270" w:rsidRDefault="00037270" w:rsidP="00EB3A4A">
            <w:pPr>
              <w:pStyle w:val="Normalny1"/>
              <w:spacing w:before="0" w:line="240" w:lineRule="auto"/>
              <w:jc w:val="left"/>
            </w:pPr>
            <w:r>
              <w:rPr>
                <w:rStyle w:val="Domylnaczcionkaakapitu1"/>
                <w:szCs w:val="20"/>
                <w:lang w:eastAsia="pl-PL"/>
              </w:rPr>
              <w:t>Dodatkowa funkcjonalność systemu zarządzania energią zgodnie pkt SPO 1.41 z wymagań obligatoryjnych</w:t>
            </w:r>
          </w:p>
        </w:tc>
        <w:tc>
          <w:tcPr>
            <w:tcW w:w="327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3A7FCD18" w14:textId="77777777" w:rsidR="00037270" w:rsidRDefault="00037270" w:rsidP="00EB3A4A">
            <w:pPr>
              <w:pStyle w:val="Normalny1"/>
              <w:spacing w:before="0" w:line="240" w:lineRule="auto"/>
              <w:jc w:val="left"/>
              <w:rPr>
                <w:rStyle w:val="Domylnaczcionkaakapitu1"/>
                <w:szCs w:val="20"/>
                <w:lang w:eastAsia="pl-PL"/>
              </w:rPr>
            </w:pPr>
            <w:r>
              <w:rPr>
                <w:rStyle w:val="Domylnaczcionkaakapitu1"/>
                <w:szCs w:val="20"/>
                <w:lang w:eastAsia="pl-PL"/>
              </w:rPr>
              <w:t>Wymagane jest:</w:t>
            </w:r>
          </w:p>
          <w:p w14:paraId="03D2091F" w14:textId="008F49C6" w:rsidR="00037270" w:rsidRDefault="00037270" w:rsidP="00582693">
            <w:pPr>
              <w:pStyle w:val="Normalny1"/>
              <w:numPr>
                <w:ilvl w:val="0"/>
                <w:numId w:val="26"/>
              </w:numPr>
              <w:spacing w:before="0" w:line="240" w:lineRule="auto"/>
              <w:ind w:left="403"/>
              <w:jc w:val="left"/>
              <w:rPr>
                <w:rStyle w:val="Domylnaczcionkaakapitu1"/>
                <w:szCs w:val="20"/>
                <w:lang w:eastAsia="pl-PL"/>
              </w:rPr>
            </w:pPr>
            <w:r>
              <w:rPr>
                <w:rStyle w:val="Domylnaczcionkaakapitu1"/>
                <w:szCs w:val="20"/>
                <w:lang w:eastAsia="pl-PL"/>
              </w:rPr>
              <w:t xml:space="preserve">zapewnienie możliwości zdalnego zadawania parametrów temperatury, wykrywania obecności osoby w pomieszczeniu, dla każdego z mieszkań. </w:t>
            </w:r>
          </w:p>
          <w:p w14:paraId="7D054C3B" w14:textId="4707FFA0" w:rsidR="00037270" w:rsidRDefault="1E6E0F06" w:rsidP="00582693">
            <w:pPr>
              <w:pStyle w:val="Normalny1"/>
              <w:numPr>
                <w:ilvl w:val="0"/>
                <w:numId w:val="26"/>
              </w:numPr>
              <w:spacing w:before="0" w:line="240" w:lineRule="auto"/>
              <w:ind w:left="403"/>
              <w:jc w:val="left"/>
              <w:rPr>
                <w:rStyle w:val="Domylnaczcionkaakapitu1"/>
                <w:lang w:eastAsia="pl-PL"/>
              </w:rPr>
            </w:pPr>
            <w:r w:rsidRPr="5DA4011F">
              <w:rPr>
                <w:rStyle w:val="Domylnaczcionkaakapitu1"/>
                <w:lang w:eastAsia="pl-PL"/>
              </w:rPr>
              <w:t xml:space="preserve">zastosowanie systemu umożliwiającego dostęp </w:t>
            </w:r>
            <w:r w:rsidR="284387DB" w:rsidRPr="5DA4011F">
              <w:rPr>
                <w:rStyle w:val="Domylnaczcionkaakapitu1"/>
                <w:lang w:eastAsia="pl-PL"/>
              </w:rPr>
              <w:t>za pomocą aplikacji na smartfona (aplikacja w systemie Android/ iOS na zasadach licencji ustalonych z producentem) do danych dot. zużycia energii</w:t>
            </w:r>
            <w:r w:rsidRPr="5DA4011F">
              <w:rPr>
                <w:rStyle w:val="Domylnaczcionkaakapitu1"/>
                <w:lang w:eastAsia="pl-PL"/>
              </w:rPr>
              <w:t xml:space="preserve"> przez wszystkie urządzenia w mieszkaniu oraz możliwość zdalnego włączania i wyłączania tych urządzeń przez aplikację.</w:t>
            </w:r>
          </w:p>
          <w:p w14:paraId="017D9F3D" w14:textId="219182A3" w:rsidR="00037270" w:rsidRPr="009F7760" w:rsidRDefault="604AC88C" w:rsidP="00582693">
            <w:pPr>
              <w:pStyle w:val="Normalny1"/>
              <w:numPr>
                <w:ilvl w:val="0"/>
                <w:numId w:val="26"/>
              </w:numPr>
              <w:spacing w:before="0" w:line="240" w:lineRule="auto"/>
              <w:ind w:left="403"/>
              <w:jc w:val="left"/>
              <w:rPr>
                <w:rFonts w:eastAsia="Calibri" w:cs="Calibri"/>
                <w:szCs w:val="20"/>
                <w:lang w:eastAsia="pl-PL"/>
              </w:rPr>
            </w:pPr>
            <w:r w:rsidRPr="1391E3F7">
              <w:rPr>
                <w:rStyle w:val="Domylnaczcionkaakapitu1"/>
                <w:lang w:eastAsia="pl-PL"/>
              </w:rPr>
              <w:t>zastosowanie elementów wyposażenia w części wspólnej budynku umożliwiających grywalizację dla uczestników jako motywację do działań korekcyjnych: w tym rankingi kto zużył mniej energii (przy zachowaniu określonego minimum na potrzeby komfortu energetycznego użytkowników).</w:t>
            </w:r>
          </w:p>
        </w:tc>
      </w:tr>
      <w:tr w:rsidR="00037270" w:rsidRPr="00BF3A92" w14:paraId="42EDB362" w14:textId="77777777" w:rsidTr="77C23D06">
        <w:trPr>
          <w:trHeight w:val="567"/>
          <w:jc w:val="center"/>
        </w:trPr>
        <w:tc>
          <w:tcPr>
            <w:tcW w:w="31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0C7040E6" w14:textId="6FD1C770" w:rsidR="00037270" w:rsidRDefault="00037270" w:rsidP="00EB3A4A">
            <w:pPr>
              <w:pStyle w:val="Normalny1"/>
              <w:spacing w:before="0" w:line="240" w:lineRule="auto"/>
              <w:jc w:val="left"/>
              <w:rPr>
                <w:b/>
                <w:color w:val="000000"/>
                <w:szCs w:val="20"/>
                <w:lang w:eastAsia="pl-PL"/>
              </w:rPr>
            </w:pPr>
            <w:r>
              <w:rPr>
                <w:b/>
                <w:color w:val="000000"/>
                <w:szCs w:val="20"/>
                <w:lang w:eastAsia="pl-PL"/>
              </w:rPr>
              <w:t>SPO 2.15</w:t>
            </w:r>
          </w:p>
        </w:tc>
        <w:tc>
          <w:tcPr>
            <w:tcW w:w="54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49766AA8" w14:textId="32D952DF" w:rsidR="00037270" w:rsidRDefault="00037270" w:rsidP="00EB3A4A">
            <w:pPr>
              <w:pStyle w:val="Normalny1"/>
              <w:spacing w:before="0" w:line="240" w:lineRule="auto"/>
              <w:jc w:val="center"/>
            </w:pPr>
            <w:r>
              <w:rPr>
                <w:b/>
                <w:color w:val="000000"/>
                <w:szCs w:val="20"/>
                <w:lang w:eastAsia="pl-PL"/>
              </w:rPr>
              <w:t>Instalacje</w:t>
            </w:r>
            <w:r w:rsidDel="00DF4738">
              <w:rPr>
                <w:b/>
                <w:color w:val="000000"/>
                <w:szCs w:val="20"/>
                <w:lang w:eastAsia="pl-PL"/>
              </w:rPr>
              <w:t xml:space="preserve"> </w:t>
            </w:r>
          </w:p>
        </w:tc>
        <w:tc>
          <w:tcPr>
            <w:tcW w:w="86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5EE68439" w14:textId="3AE0F294" w:rsidR="00037270" w:rsidRDefault="604AC88C" w:rsidP="00EB3A4A">
            <w:pPr>
              <w:pStyle w:val="Normalny1"/>
              <w:spacing w:before="0" w:line="240" w:lineRule="auto"/>
              <w:jc w:val="left"/>
            </w:pPr>
            <w:r w:rsidRPr="1391E3F7">
              <w:rPr>
                <w:rStyle w:val="Domylnaczcionkaakapitu1"/>
                <w:lang w:eastAsia="pl-PL"/>
              </w:rPr>
              <w:t>Dodatkowa funkcjonalność systemu zarządzania energią</w:t>
            </w:r>
          </w:p>
        </w:tc>
        <w:tc>
          <w:tcPr>
            <w:tcW w:w="327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4C6B6CB4" w14:textId="1D3F1458" w:rsidR="00037270" w:rsidRDefault="1E6E0F06" w:rsidP="00EB3A4A">
            <w:pPr>
              <w:pStyle w:val="Normalny1"/>
              <w:spacing w:before="0" w:line="240" w:lineRule="auto"/>
              <w:jc w:val="left"/>
            </w:pPr>
            <w:r w:rsidRPr="5DA4011F">
              <w:rPr>
                <w:rStyle w:val="Domylnaczcionkaakapitu1"/>
                <w:lang w:eastAsia="pl-PL"/>
              </w:rPr>
              <w:t>Wymagane jest w</w:t>
            </w:r>
            <w:r w:rsidR="6F788441" w:rsidRPr="5DA4011F">
              <w:rPr>
                <w:rStyle w:val="Domylnaczcionkaakapitu1"/>
                <w:lang w:eastAsia="pl-PL"/>
              </w:rPr>
              <w:t>e wszystkich mieszkaniach</w:t>
            </w:r>
            <w:r w:rsidR="6B3F590D" w:rsidRPr="5DA4011F">
              <w:rPr>
                <w:rStyle w:val="Domylnaczcionkaakapitu1"/>
                <w:lang w:eastAsia="pl-PL"/>
              </w:rPr>
              <w:t xml:space="preserve"> </w:t>
            </w:r>
            <w:r w:rsidRPr="5DA4011F">
              <w:rPr>
                <w:rStyle w:val="Domylnaczcionkaakapitu1"/>
                <w:lang w:eastAsia="pl-PL"/>
              </w:rPr>
              <w:t xml:space="preserve">zamontowanie paneli </w:t>
            </w:r>
            <w:r w:rsidR="7DB09A22" w:rsidRPr="5DA4011F">
              <w:rPr>
                <w:rStyle w:val="Domylnaczcionkaakapitu1"/>
                <w:lang w:eastAsia="pl-PL"/>
              </w:rPr>
              <w:t>systemu zarządzania energią umożliwiających sterowanie systemem przez użytkownika</w:t>
            </w:r>
            <w:r w:rsidRPr="5DA4011F">
              <w:rPr>
                <w:rStyle w:val="Domylnaczcionkaakapitu1"/>
                <w:lang w:eastAsia="pl-PL"/>
              </w:rPr>
              <w:t xml:space="preserve">, obsługą przy użyciu smartfona </w:t>
            </w:r>
            <w:r w:rsidR="26D90922" w:rsidRPr="5DA4011F">
              <w:rPr>
                <w:color w:val="000000" w:themeColor="text1"/>
                <w:lang w:eastAsia="pl-PL"/>
              </w:rPr>
              <w:t>(aplikacja w systemie Android/ iOS na zasadach licencji ustalonych z producentem)</w:t>
            </w:r>
            <w:r w:rsidR="26D90922" w:rsidRPr="5DA4011F">
              <w:rPr>
                <w:rStyle w:val="Domylnaczcionkaakapitu1"/>
                <w:lang w:eastAsia="pl-PL"/>
              </w:rPr>
              <w:t xml:space="preserve"> </w:t>
            </w:r>
            <w:r w:rsidR="1A6377C0" w:rsidRPr="5DA4011F">
              <w:rPr>
                <w:rStyle w:val="Domylnaczcionkaakapitu1"/>
                <w:lang w:eastAsia="pl-PL"/>
              </w:rPr>
              <w:t xml:space="preserve">z funkcjonalnością ograniczoną do danego pomieszczenia </w:t>
            </w:r>
            <w:r w:rsidRPr="5DA4011F">
              <w:rPr>
                <w:rStyle w:val="Domylnaczcionkaakapitu1"/>
                <w:lang w:eastAsia="pl-PL"/>
              </w:rPr>
              <w:t>oraz możliwoś</w:t>
            </w:r>
            <w:r w:rsidR="1F443A2D" w:rsidRPr="5DA4011F">
              <w:rPr>
                <w:rStyle w:val="Domylnaczcionkaakapitu1"/>
                <w:lang w:eastAsia="pl-PL"/>
              </w:rPr>
              <w:t>cią</w:t>
            </w:r>
            <w:r w:rsidRPr="5DA4011F">
              <w:rPr>
                <w:rStyle w:val="Domylnaczcionkaakapitu1"/>
                <w:lang w:eastAsia="pl-PL"/>
              </w:rPr>
              <w:t xml:space="preserve"> generowania raportów odnośnie zużycia.</w:t>
            </w:r>
          </w:p>
        </w:tc>
      </w:tr>
      <w:tr w:rsidR="00037270" w:rsidRPr="00BF3A92" w14:paraId="590399AC" w14:textId="77777777" w:rsidTr="77C23D06">
        <w:trPr>
          <w:trHeight w:val="567"/>
          <w:jc w:val="center"/>
        </w:trPr>
        <w:tc>
          <w:tcPr>
            <w:tcW w:w="31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56FBACCE" w14:textId="1AE4628F" w:rsidR="00037270" w:rsidRDefault="00037270" w:rsidP="00EB3A4A">
            <w:pPr>
              <w:pStyle w:val="Normalny1"/>
              <w:spacing w:before="0" w:line="240" w:lineRule="auto"/>
              <w:jc w:val="left"/>
              <w:rPr>
                <w:b/>
                <w:color w:val="000000"/>
                <w:szCs w:val="20"/>
                <w:lang w:eastAsia="pl-PL"/>
              </w:rPr>
            </w:pPr>
            <w:r>
              <w:rPr>
                <w:b/>
                <w:color w:val="000000"/>
                <w:szCs w:val="20"/>
                <w:lang w:eastAsia="pl-PL"/>
              </w:rPr>
              <w:t>SPO 2.16</w:t>
            </w:r>
          </w:p>
        </w:tc>
        <w:tc>
          <w:tcPr>
            <w:tcW w:w="54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102134D4" w14:textId="445303B6" w:rsidR="00037270" w:rsidRDefault="00037270" w:rsidP="00EB3A4A">
            <w:pPr>
              <w:pStyle w:val="Normalny1"/>
              <w:spacing w:before="0" w:line="240" w:lineRule="auto"/>
              <w:jc w:val="center"/>
              <w:rPr>
                <w:b/>
                <w:color w:val="000000"/>
                <w:szCs w:val="20"/>
                <w:lang w:eastAsia="pl-PL"/>
              </w:rPr>
            </w:pPr>
            <w:r>
              <w:rPr>
                <w:b/>
                <w:color w:val="000000"/>
                <w:szCs w:val="20"/>
                <w:lang w:eastAsia="pl-PL"/>
              </w:rPr>
              <w:t>Instalacje</w:t>
            </w:r>
          </w:p>
        </w:tc>
        <w:tc>
          <w:tcPr>
            <w:tcW w:w="86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64F46242" w14:textId="3FC23A41" w:rsidR="00037270" w:rsidRDefault="00037270" w:rsidP="00EB3A4A">
            <w:pPr>
              <w:pStyle w:val="Normalny1"/>
              <w:spacing w:before="0" w:line="240" w:lineRule="auto"/>
              <w:jc w:val="left"/>
              <w:rPr>
                <w:rStyle w:val="Domylnaczcionkaakapitu1"/>
                <w:szCs w:val="20"/>
                <w:lang w:eastAsia="pl-PL"/>
              </w:rPr>
            </w:pPr>
            <w:r>
              <w:rPr>
                <w:rStyle w:val="Domylnaczcionkaakapitu1"/>
                <w:szCs w:val="20"/>
                <w:lang w:eastAsia="pl-PL"/>
              </w:rPr>
              <w:t>Oświetlenie</w:t>
            </w:r>
          </w:p>
        </w:tc>
        <w:tc>
          <w:tcPr>
            <w:tcW w:w="327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0E6A757E" w14:textId="2C404482" w:rsidR="00037270" w:rsidRDefault="1E6E0F06" w:rsidP="00DC577E">
            <w:pPr>
              <w:pStyle w:val="Normalny1"/>
              <w:spacing w:before="0" w:line="240" w:lineRule="auto"/>
              <w:jc w:val="left"/>
              <w:rPr>
                <w:rStyle w:val="Domylnaczcionkaakapitu1"/>
                <w:lang w:eastAsia="pl-PL"/>
              </w:rPr>
            </w:pPr>
            <w:r>
              <w:t xml:space="preserve">Wymaga się zastosowania </w:t>
            </w:r>
            <w:r w:rsidR="34B79C21">
              <w:t>systemu automatycznie</w:t>
            </w:r>
            <w:r>
              <w:t xml:space="preserve"> dopełniającego oświetlenie naturalne oświetleniem sztucznym do wymaganego poziomu</w:t>
            </w:r>
            <w:ins w:id="78" w:author="Autor">
              <w:r w:rsidR="00DC577E">
                <w:t xml:space="preserve"> w pomieszczeniach komunikacji ogólnodostępnej</w:t>
              </w:r>
            </w:ins>
            <w:r>
              <w:t>.</w:t>
            </w:r>
          </w:p>
        </w:tc>
      </w:tr>
      <w:tr w:rsidR="00037270" w:rsidRPr="00BF3A92" w14:paraId="4BCB4EE8" w14:textId="77777777" w:rsidTr="77C23D06">
        <w:trPr>
          <w:trHeight w:val="567"/>
          <w:jc w:val="center"/>
        </w:trPr>
        <w:tc>
          <w:tcPr>
            <w:tcW w:w="31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614D49E3" w14:textId="01164F34" w:rsidR="00037270" w:rsidRDefault="00037270" w:rsidP="00EB3A4A">
            <w:pPr>
              <w:pStyle w:val="Normalny1"/>
              <w:spacing w:before="0" w:line="240" w:lineRule="auto"/>
              <w:jc w:val="left"/>
              <w:rPr>
                <w:b/>
                <w:color w:val="000000"/>
                <w:szCs w:val="20"/>
                <w:lang w:eastAsia="pl-PL"/>
              </w:rPr>
            </w:pPr>
            <w:r>
              <w:rPr>
                <w:b/>
                <w:color w:val="000000"/>
                <w:szCs w:val="20"/>
                <w:lang w:eastAsia="pl-PL"/>
              </w:rPr>
              <w:t>SPO 2.17</w:t>
            </w:r>
          </w:p>
        </w:tc>
        <w:tc>
          <w:tcPr>
            <w:tcW w:w="54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6D1878F5" w14:textId="67D90D22" w:rsidR="00037270" w:rsidRDefault="00037270" w:rsidP="00EB3A4A">
            <w:pPr>
              <w:pStyle w:val="Normalny1"/>
              <w:spacing w:before="0" w:line="240" w:lineRule="auto"/>
              <w:jc w:val="center"/>
              <w:rPr>
                <w:b/>
                <w:color w:val="000000"/>
                <w:szCs w:val="20"/>
                <w:lang w:eastAsia="pl-PL"/>
              </w:rPr>
            </w:pPr>
            <w:r>
              <w:rPr>
                <w:b/>
                <w:color w:val="000000"/>
                <w:szCs w:val="20"/>
                <w:lang w:eastAsia="pl-PL"/>
              </w:rPr>
              <w:t>Instalacje</w:t>
            </w:r>
          </w:p>
        </w:tc>
        <w:tc>
          <w:tcPr>
            <w:tcW w:w="86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5EE533A2" w14:textId="0CD9C126" w:rsidR="00037270" w:rsidRDefault="00037270" w:rsidP="00EB3A4A">
            <w:pPr>
              <w:pStyle w:val="Normalny1"/>
              <w:spacing w:before="0" w:line="240" w:lineRule="auto"/>
              <w:jc w:val="left"/>
              <w:rPr>
                <w:rStyle w:val="Domylnaczcionkaakapitu1"/>
                <w:szCs w:val="20"/>
                <w:lang w:eastAsia="pl-PL"/>
              </w:rPr>
            </w:pPr>
            <w:r>
              <w:rPr>
                <w:rStyle w:val="Domylnaczcionkaakapitu1"/>
                <w:szCs w:val="20"/>
                <w:lang w:eastAsia="pl-PL"/>
              </w:rPr>
              <w:t>Komfort cieplny</w:t>
            </w:r>
          </w:p>
        </w:tc>
        <w:tc>
          <w:tcPr>
            <w:tcW w:w="327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0C8C4936" w14:textId="77777777" w:rsidR="00AB2E7A" w:rsidRPr="00AB2E7A" w:rsidRDefault="00AB2E7A" w:rsidP="00AB2E7A">
            <w:pPr>
              <w:pStyle w:val="NormalnyWeb"/>
              <w:autoSpaceDN w:val="0"/>
              <w:rPr>
                <w:rFonts w:asciiTheme="minorHAnsi" w:hAnsiTheme="minorHAnsi" w:cstheme="minorHAnsi"/>
                <w:color w:val="000000"/>
                <w:lang w:eastAsia="en-US"/>
              </w:rPr>
            </w:pPr>
            <w:r w:rsidRPr="00AB2E7A">
              <w:rPr>
                <w:rFonts w:asciiTheme="minorHAnsi" w:hAnsiTheme="minorHAnsi" w:cstheme="minorHAnsi"/>
                <w:color w:val="000000"/>
                <w:lang w:eastAsia="en-US"/>
              </w:rPr>
              <w:t>Wymagane</w:t>
            </w:r>
            <w:r w:rsidRPr="00552280">
              <w:rPr>
                <w:rFonts w:asciiTheme="minorHAnsi" w:hAnsiTheme="minorHAnsi" w:cstheme="minorHAnsi"/>
                <w:color w:val="000000"/>
                <w:lang w:eastAsia="en-US"/>
              </w:rPr>
              <w:t xml:space="preserve"> jest </w:t>
            </w:r>
            <w:r w:rsidRPr="00AB2E7A">
              <w:rPr>
                <w:rFonts w:ascii="Calibri" w:eastAsia="Calibri" w:hAnsi="Calibri" w:cs="Arial"/>
                <w:lang w:eastAsia="en-US"/>
              </w:rPr>
              <w:t>zastosowanie rozwiązań zapewniających</w:t>
            </w:r>
            <w:r w:rsidRPr="00552280">
              <w:rPr>
                <w:rFonts w:asciiTheme="minorHAnsi" w:hAnsiTheme="minorHAnsi" w:cstheme="minorHAnsi"/>
                <w:color w:val="000000"/>
                <w:lang w:eastAsia="en-US"/>
              </w:rPr>
              <w:t>:</w:t>
            </w:r>
          </w:p>
          <w:p w14:paraId="1E533230" w14:textId="77777777" w:rsidR="00AB2E7A" w:rsidRPr="00AB2E7A" w:rsidRDefault="00AB2E7A" w:rsidP="004237CF">
            <w:pPr>
              <w:pStyle w:val="NormalnyWeb"/>
              <w:numPr>
                <w:ilvl w:val="0"/>
                <w:numId w:val="32"/>
              </w:numPr>
              <w:autoSpaceDN w:val="0"/>
              <w:rPr>
                <w:rFonts w:asciiTheme="minorHAnsi" w:hAnsiTheme="minorHAnsi" w:cstheme="minorHAnsi"/>
                <w:color w:val="000000"/>
                <w:lang w:eastAsia="en-US"/>
              </w:rPr>
            </w:pPr>
            <w:r w:rsidRPr="00AB2E7A">
              <w:rPr>
                <w:rFonts w:asciiTheme="minorHAnsi" w:hAnsiTheme="minorHAnsi" w:cstheme="minorHAnsi"/>
                <w:lang w:eastAsia="en-US"/>
              </w:rPr>
              <w:t>wyposażenie systemu wentylacji</w:t>
            </w:r>
            <w:r w:rsidRPr="00552280">
              <w:rPr>
                <w:rFonts w:asciiTheme="minorHAnsi" w:hAnsiTheme="minorHAnsi" w:cstheme="minorHAnsi"/>
                <w:lang w:eastAsia="en-US"/>
              </w:rPr>
              <w:t xml:space="preserve"> w</w:t>
            </w:r>
            <w:r w:rsidRPr="00AB2E7A">
              <w:rPr>
                <w:rFonts w:asciiTheme="minorHAnsi" w:hAnsiTheme="minorHAnsi" w:cstheme="minorHAnsi"/>
                <w:lang w:eastAsia="en-US"/>
              </w:rPr>
              <w:t xml:space="preserve"> odzysk wilgoci oraz możliwość regulacji wilgotności względnej</w:t>
            </w:r>
            <w:r w:rsidRPr="00552280">
              <w:rPr>
                <w:rFonts w:asciiTheme="minorHAnsi" w:hAnsiTheme="minorHAnsi" w:cstheme="minorHAnsi"/>
                <w:lang w:eastAsia="en-US"/>
              </w:rPr>
              <w:t>,</w:t>
            </w:r>
          </w:p>
          <w:p w14:paraId="19FAA598" w14:textId="19BF7434" w:rsidR="00E9062A" w:rsidRPr="00877AE6" w:rsidRDefault="131F03F5" w:rsidP="77C23D06">
            <w:pPr>
              <w:pStyle w:val="Akapitzlist"/>
              <w:numPr>
                <w:ilvl w:val="0"/>
                <w:numId w:val="32"/>
              </w:numPr>
              <w:autoSpaceDE w:val="0"/>
              <w:adjustRightInd w:val="0"/>
              <w:textAlignment w:val="auto"/>
              <w:rPr>
                <w:rFonts w:cs="Calibri"/>
                <w:color w:val="000000" w:themeColor="text1"/>
                <w:szCs w:val="20"/>
              </w:rPr>
            </w:pPr>
            <w:ins w:id="79" w:author="Autor">
              <w:r w:rsidRPr="77C23D06">
                <w:rPr>
                  <w:color w:val="000000" w:themeColor="text1"/>
                  <w:lang w:eastAsia="pl-PL"/>
                </w:rPr>
                <w:t>utrzymanie w ramach zapewnienia komfortu cieplnego maksymalnej temperatury wewnętrznej w wysokości 26 stopni Celsjusza, w przypadku temperatury zewnętrznej w wysokości do 32 stopni Celsjusza. W przypadku temperatury zewnętrznej wyższej niż 32 stopnie Celsjusza, należy utrzymać różnicę temperatur w przedziale 5-6 stopni Celsjusza pomiędzy niższą temperaturą wewnętrzną a wyższą temperaturą zewnętrzną.</w:t>
              </w:r>
              <w:del w:id="80" w:author="Autor">
                <w:r w:rsidR="004237CF" w:rsidDel="09CA583E">
                  <w:delText>.</w:delText>
                </w:r>
              </w:del>
            </w:ins>
            <w:del w:id="81" w:author="Autor">
              <w:r w:rsidR="004237CF" w:rsidRPr="77C23D06" w:rsidDel="5C777A34">
                <w:rPr>
                  <w:rFonts w:asciiTheme="minorHAnsi" w:hAnsiTheme="minorHAnsi" w:cstheme="minorBidi"/>
                </w:rPr>
                <w:delText>u</w:delText>
              </w:r>
              <w:r w:rsidR="004237CF" w:rsidRPr="77C23D06" w:rsidDel="5C777A34">
                <w:rPr>
                  <w:rFonts w:asciiTheme="minorHAnsi" w:hAnsiTheme="minorHAnsi" w:cstheme="minorBidi"/>
                  <w:color w:val="000000" w:themeColor="text1"/>
                </w:rPr>
                <w:delText xml:space="preserve">trzymanie temperatury </w:delText>
              </w:r>
              <w:r w:rsidR="004237CF" w:rsidRPr="77C23D06" w:rsidDel="5C777A34">
                <w:rPr>
                  <w:rFonts w:asciiTheme="minorHAnsi" w:hAnsiTheme="minorHAnsi" w:cstheme="minorBidi"/>
                </w:rPr>
                <w:delText xml:space="preserve">poza sezonem grzewczym </w:delText>
              </w:r>
              <w:r w:rsidR="004237CF" w:rsidRPr="77C23D06" w:rsidDel="5C777A34">
                <w:rPr>
                  <w:rFonts w:asciiTheme="minorHAnsi" w:hAnsiTheme="minorHAnsi" w:cstheme="minorBidi"/>
                  <w:color w:val="000000" w:themeColor="text1"/>
                </w:rPr>
                <w:delText xml:space="preserve">we wszystkich pomieszczeniach </w:delText>
              </w:r>
              <w:r w:rsidR="004237CF" w:rsidRPr="77C23D06" w:rsidDel="5C777A34">
                <w:rPr>
                  <w:rFonts w:asciiTheme="minorHAnsi" w:hAnsiTheme="minorHAnsi" w:cstheme="minorBidi"/>
                </w:rPr>
                <w:delText>mieszkalnych we wszystkich</w:delText>
              </w:r>
              <w:r w:rsidR="004237CF" w:rsidRPr="77C23D06" w:rsidDel="5C777A34">
                <w:rPr>
                  <w:rFonts w:asciiTheme="minorHAnsi" w:hAnsiTheme="minorHAnsi" w:cstheme="minorBidi"/>
                  <w:color w:val="000000" w:themeColor="text1"/>
                </w:rPr>
                <w:delText xml:space="preserve"> mieszkaniach na poziomie maksymalnie 24,5 stopni Celsjusza oraz w łazienkach na poziomie min. 26,5 stopni Celsjusza</w:delText>
              </w:r>
              <w:r w:rsidR="004237CF" w:rsidRPr="77C23D06" w:rsidDel="5C777A34">
                <w:rPr>
                  <w:rFonts w:asciiTheme="minorHAnsi" w:hAnsiTheme="minorHAnsi" w:cstheme="minorBidi"/>
                </w:rPr>
                <w:delText xml:space="preserve"> przy temperaturze zewnętrznej powyżej 26,5 stopni Celsjusza.</w:delText>
              </w:r>
              <w:r w:rsidR="004237CF" w:rsidRPr="77C23D06" w:rsidDel="0F067E3C">
                <w:rPr>
                  <w:rFonts w:cs="Calibri"/>
                  <w:color w:val="000000" w:themeColor="text1"/>
                </w:rPr>
                <w:delText xml:space="preserve"> </w:delText>
              </w:r>
            </w:del>
          </w:p>
        </w:tc>
      </w:tr>
    </w:tbl>
    <w:p w14:paraId="71CC06E8" w14:textId="3FF7E8B2" w:rsidR="00BC07F4" w:rsidRDefault="00E02FDE" w:rsidP="00582693">
      <w:pPr>
        <w:pStyle w:val="Nagwek21"/>
        <w:spacing w:before="360" w:after="360"/>
        <w:ind w:left="357" w:hanging="357"/>
      </w:pPr>
      <w:r w:rsidRPr="5DA4011F">
        <w:rPr>
          <w:rStyle w:val="Domylnaczcionkaakapitu1"/>
          <w:rFonts w:eastAsia="Calibri Light"/>
        </w:rPr>
        <w:t xml:space="preserve">WYMAGANIA OPCJONALNE DLA STRUMIENIA 2 - </w:t>
      </w:r>
      <w:r w:rsidR="00826404" w:rsidRPr="5DA4011F">
        <w:rPr>
          <w:rStyle w:val="Domylnaczcionkaakapitu1"/>
          <w:rFonts w:eastAsia="Calibri Light"/>
        </w:rPr>
        <w:t>Budownictwo Senioralne</w:t>
      </w:r>
    </w:p>
    <w:tbl>
      <w:tblPr>
        <w:tblW w:w="5000" w:type="pct"/>
        <w:tblLayout w:type="fixed"/>
        <w:tblCellMar>
          <w:left w:w="10" w:type="dxa"/>
          <w:right w:w="10" w:type="dxa"/>
        </w:tblCellMar>
        <w:tblLook w:val="0000" w:firstRow="0" w:lastRow="0" w:firstColumn="0" w:lastColumn="0" w:noHBand="0" w:noVBand="0"/>
      </w:tblPr>
      <w:tblGrid>
        <w:gridCol w:w="868"/>
        <w:gridCol w:w="1395"/>
        <w:gridCol w:w="2552"/>
        <w:gridCol w:w="9133"/>
      </w:tblGrid>
      <w:tr w:rsidR="00037270" w14:paraId="39454071" w14:textId="77777777" w:rsidTr="00582693">
        <w:trPr>
          <w:trHeight w:val="567"/>
          <w:tblHeader/>
        </w:trPr>
        <w:tc>
          <w:tcPr>
            <w:tcW w:w="31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tcMar>
              <w:top w:w="0" w:type="dxa"/>
              <w:left w:w="70" w:type="dxa"/>
              <w:bottom w:w="0" w:type="dxa"/>
              <w:right w:w="70" w:type="dxa"/>
            </w:tcMar>
            <w:vAlign w:val="center"/>
          </w:tcPr>
          <w:p w14:paraId="06B48AD9" w14:textId="77777777" w:rsidR="00037270" w:rsidRDefault="00037270">
            <w:pPr>
              <w:pStyle w:val="Normalny1"/>
              <w:spacing w:before="0" w:line="240" w:lineRule="auto"/>
              <w:jc w:val="center"/>
              <w:rPr>
                <w:b/>
                <w:bCs/>
                <w:szCs w:val="20"/>
                <w:lang w:eastAsia="pl-PL"/>
              </w:rPr>
            </w:pPr>
            <w:r>
              <w:rPr>
                <w:b/>
                <w:bCs/>
                <w:szCs w:val="20"/>
                <w:lang w:eastAsia="pl-PL"/>
              </w:rPr>
              <w:t>L.P.</w:t>
            </w:r>
          </w:p>
        </w:tc>
        <w:tc>
          <w:tcPr>
            <w:tcW w:w="50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tcMar>
              <w:top w:w="0" w:type="dxa"/>
              <w:left w:w="70" w:type="dxa"/>
              <w:bottom w:w="0" w:type="dxa"/>
              <w:right w:w="70" w:type="dxa"/>
            </w:tcMar>
            <w:vAlign w:val="center"/>
          </w:tcPr>
          <w:p w14:paraId="573F6313" w14:textId="77777777" w:rsidR="00037270" w:rsidRDefault="00037270">
            <w:pPr>
              <w:pStyle w:val="Normalny1"/>
              <w:spacing w:before="0" w:line="240" w:lineRule="auto"/>
              <w:jc w:val="center"/>
              <w:rPr>
                <w:b/>
                <w:bCs/>
                <w:color w:val="000000"/>
                <w:szCs w:val="20"/>
                <w:lang w:eastAsia="pl-PL"/>
              </w:rPr>
            </w:pPr>
            <w:r>
              <w:rPr>
                <w:b/>
                <w:bCs/>
                <w:color w:val="000000"/>
                <w:szCs w:val="20"/>
                <w:lang w:eastAsia="pl-PL"/>
              </w:rPr>
              <w:t>Kategoria</w:t>
            </w:r>
          </w:p>
        </w:tc>
        <w:tc>
          <w:tcPr>
            <w:tcW w:w="91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tcMar>
              <w:top w:w="0" w:type="dxa"/>
              <w:left w:w="70" w:type="dxa"/>
              <w:bottom w:w="0" w:type="dxa"/>
              <w:right w:w="70" w:type="dxa"/>
            </w:tcMar>
            <w:vAlign w:val="center"/>
          </w:tcPr>
          <w:p w14:paraId="35C8AB3E" w14:textId="77777777" w:rsidR="00037270" w:rsidRDefault="00037270">
            <w:pPr>
              <w:pStyle w:val="Normalny1"/>
              <w:spacing w:before="0" w:line="240" w:lineRule="auto"/>
              <w:jc w:val="center"/>
              <w:rPr>
                <w:b/>
                <w:bCs/>
                <w:color w:val="000000"/>
                <w:szCs w:val="20"/>
                <w:lang w:eastAsia="pl-PL"/>
              </w:rPr>
            </w:pPr>
            <w:r>
              <w:rPr>
                <w:b/>
                <w:bCs/>
                <w:color w:val="000000"/>
                <w:szCs w:val="20"/>
                <w:lang w:eastAsia="pl-PL"/>
              </w:rPr>
              <w:t>Nazwa wymagania opcjonalnego</w:t>
            </w:r>
          </w:p>
        </w:tc>
        <w:tc>
          <w:tcPr>
            <w:tcW w:w="32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tcMar>
              <w:top w:w="0" w:type="dxa"/>
              <w:left w:w="70" w:type="dxa"/>
              <w:bottom w:w="0" w:type="dxa"/>
              <w:right w:w="70" w:type="dxa"/>
            </w:tcMar>
            <w:vAlign w:val="center"/>
          </w:tcPr>
          <w:p w14:paraId="6E5E2D1B" w14:textId="77777777" w:rsidR="00037270" w:rsidRDefault="00037270">
            <w:pPr>
              <w:pStyle w:val="Normalny1"/>
              <w:spacing w:before="0" w:line="240" w:lineRule="auto"/>
              <w:jc w:val="center"/>
              <w:rPr>
                <w:b/>
                <w:bCs/>
                <w:color w:val="000000"/>
                <w:szCs w:val="20"/>
                <w:lang w:eastAsia="pl-PL"/>
              </w:rPr>
            </w:pPr>
            <w:r>
              <w:rPr>
                <w:b/>
                <w:bCs/>
                <w:color w:val="000000"/>
                <w:szCs w:val="20"/>
                <w:lang w:eastAsia="pl-PL"/>
              </w:rPr>
              <w:t>Opis wymagania opcjonalnego</w:t>
            </w:r>
          </w:p>
        </w:tc>
      </w:tr>
      <w:tr w:rsidR="00037270" w:rsidRPr="00BF3A92" w14:paraId="45CCC01D" w14:textId="77777777" w:rsidTr="00582693">
        <w:trPr>
          <w:trHeight w:val="567"/>
        </w:trPr>
        <w:tc>
          <w:tcPr>
            <w:tcW w:w="31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30C60811" w14:textId="10829CDA" w:rsidR="00037270" w:rsidRDefault="00037270" w:rsidP="00B220DC">
            <w:pPr>
              <w:pStyle w:val="Normalny1"/>
              <w:spacing w:before="0" w:line="240" w:lineRule="auto"/>
              <w:jc w:val="left"/>
            </w:pPr>
            <w:r>
              <w:rPr>
                <w:rStyle w:val="Domylnaczcionkaakapitu1"/>
                <w:rFonts w:cs="Calibri"/>
                <w:b/>
                <w:bCs/>
                <w:color w:val="000000"/>
                <w:szCs w:val="20"/>
              </w:rPr>
              <w:t>SEN 2.1</w:t>
            </w:r>
          </w:p>
        </w:tc>
        <w:tc>
          <w:tcPr>
            <w:tcW w:w="50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83045EC" w14:textId="33D0C1A7" w:rsidR="00037270" w:rsidRPr="00B220DC" w:rsidRDefault="00037270" w:rsidP="00B220DC">
            <w:pPr>
              <w:pStyle w:val="Normalny1"/>
              <w:spacing w:before="0" w:line="240" w:lineRule="auto"/>
              <w:jc w:val="left"/>
              <w:rPr>
                <w:b/>
                <w:color w:val="000000"/>
              </w:rPr>
            </w:pPr>
            <w:r>
              <w:rPr>
                <w:b/>
                <w:color w:val="000000"/>
              </w:rPr>
              <w:t>Technologia</w:t>
            </w:r>
          </w:p>
        </w:tc>
        <w:tc>
          <w:tcPr>
            <w:tcW w:w="91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EF74F18" w14:textId="7B8F79D6" w:rsidR="00037270" w:rsidRDefault="00037270" w:rsidP="00B220DC">
            <w:pPr>
              <w:pStyle w:val="Normalny1"/>
              <w:spacing w:before="0" w:line="240" w:lineRule="auto"/>
              <w:jc w:val="left"/>
              <w:rPr>
                <w:szCs w:val="20"/>
                <w:lang w:eastAsia="pl-PL"/>
              </w:rPr>
            </w:pPr>
            <w:r>
              <w:rPr>
                <w:color w:val="000000"/>
                <w:szCs w:val="20"/>
                <w:lang w:eastAsia="pl-PL"/>
              </w:rPr>
              <w:t>Możliwość demontażu obiektu</w:t>
            </w:r>
          </w:p>
        </w:tc>
        <w:tc>
          <w:tcPr>
            <w:tcW w:w="32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0A215D2" w14:textId="104C67AB" w:rsidR="00037270" w:rsidRDefault="1E6E0F06" w:rsidP="1391E3F7">
            <w:pPr>
              <w:pStyle w:val="Normalny1"/>
              <w:spacing w:before="0" w:line="240" w:lineRule="auto"/>
              <w:jc w:val="left"/>
              <w:rPr>
                <w:lang w:eastAsia="pl-PL"/>
              </w:rPr>
            </w:pPr>
            <w:r w:rsidRPr="5DA4011F">
              <w:rPr>
                <w:color w:val="000000" w:themeColor="text1"/>
              </w:rPr>
              <w:t>Wymaga się montażu i łączenia elementów konstrukcji nośnej budynku w taki sposób, aby mogły zostać zdemontowane bez utraty właściwości użytkowych i wykorzystane ponownie zgodnie ze swoim pierwotnym przeznaczeniem</w:t>
            </w:r>
            <w:r w:rsidR="7FF92C00" w:rsidRPr="5DA4011F">
              <w:rPr>
                <w:color w:val="000000" w:themeColor="text1"/>
              </w:rPr>
              <w:t xml:space="preserve"> w innym miejscu</w:t>
            </w:r>
            <w:r w:rsidRPr="5DA4011F">
              <w:rPr>
                <w:color w:val="000000" w:themeColor="text1"/>
              </w:rPr>
              <w:t>.</w:t>
            </w:r>
          </w:p>
        </w:tc>
      </w:tr>
      <w:tr w:rsidR="00037270" w:rsidRPr="00BF3A92" w14:paraId="63ED7FB4" w14:textId="77777777" w:rsidTr="00582693">
        <w:trPr>
          <w:trHeight w:val="273"/>
        </w:trPr>
        <w:tc>
          <w:tcPr>
            <w:tcW w:w="31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58AED7BD" w14:textId="72A7BF88" w:rsidR="00037270" w:rsidRDefault="00037270" w:rsidP="00B220DC">
            <w:pPr>
              <w:pStyle w:val="Normalny1"/>
              <w:spacing w:before="0" w:line="240" w:lineRule="auto"/>
              <w:jc w:val="left"/>
            </w:pPr>
            <w:r>
              <w:rPr>
                <w:rStyle w:val="Domylnaczcionkaakapitu1"/>
                <w:rFonts w:cs="Calibri"/>
                <w:b/>
                <w:bCs/>
                <w:color w:val="000000"/>
                <w:szCs w:val="20"/>
              </w:rPr>
              <w:t>SEN 2.2</w:t>
            </w:r>
          </w:p>
        </w:tc>
        <w:tc>
          <w:tcPr>
            <w:tcW w:w="50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6974C12" w14:textId="2568C44A" w:rsidR="00037270" w:rsidRDefault="00037270" w:rsidP="00B220DC">
            <w:pPr>
              <w:pStyle w:val="Normalny1"/>
              <w:spacing w:before="0" w:line="240" w:lineRule="auto"/>
              <w:jc w:val="left"/>
              <w:rPr>
                <w:b/>
                <w:color w:val="000000"/>
                <w:szCs w:val="20"/>
                <w:lang w:eastAsia="pl-PL"/>
              </w:rPr>
            </w:pPr>
            <w:r>
              <w:rPr>
                <w:b/>
                <w:color w:val="000000"/>
                <w:szCs w:val="20"/>
                <w:lang w:eastAsia="pl-PL"/>
              </w:rPr>
              <w:t>Demonstrator</w:t>
            </w:r>
          </w:p>
        </w:tc>
        <w:tc>
          <w:tcPr>
            <w:tcW w:w="91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354E2349" w14:textId="3F3F0B2C" w:rsidR="00037270" w:rsidRDefault="00037270" w:rsidP="00B220DC">
            <w:pPr>
              <w:pStyle w:val="Normalny1"/>
              <w:spacing w:before="0" w:line="240" w:lineRule="auto"/>
              <w:jc w:val="left"/>
              <w:rPr>
                <w:color w:val="000000"/>
                <w:szCs w:val="20"/>
                <w:lang w:eastAsia="pl-PL"/>
              </w:rPr>
            </w:pPr>
            <w:r>
              <w:rPr>
                <w:szCs w:val="20"/>
                <w:lang w:eastAsia="pl-PL"/>
              </w:rPr>
              <w:t xml:space="preserve">Magazynowanie energii </w:t>
            </w:r>
          </w:p>
        </w:tc>
        <w:tc>
          <w:tcPr>
            <w:tcW w:w="32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1AC6BB5" w14:textId="3B45E6FF" w:rsidR="00037270" w:rsidRDefault="5C442433" w:rsidP="5DA4011F">
            <w:pPr>
              <w:pStyle w:val="Normalny1"/>
              <w:spacing w:before="0" w:line="240" w:lineRule="auto"/>
              <w:jc w:val="left"/>
              <w:rPr>
                <w:lang w:eastAsia="pl-PL"/>
              </w:rPr>
            </w:pPr>
            <w:r w:rsidRPr="5DA4011F">
              <w:rPr>
                <w:lang w:eastAsia="pl-PL"/>
              </w:rPr>
              <w:t xml:space="preserve">Wymagane jest zastosowanie w </w:t>
            </w:r>
            <w:r w:rsidR="00063488" w:rsidRPr="5DA4011F">
              <w:rPr>
                <w:lang w:eastAsia="pl-PL"/>
              </w:rPr>
              <w:t>Demonstrator</w:t>
            </w:r>
            <w:r w:rsidRPr="5DA4011F">
              <w:rPr>
                <w:lang w:eastAsia="pl-PL"/>
              </w:rPr>
              <w:t>ze magazynów energii.</w:t>
            </w:r>
          </w:p>
        </w:tc>
      </w:tr>
      <w:tr w:rsidR="00037270" w:rsidRPr="00BF3A92" w14:paraId="23139D79" w14:textId="77777777" w:rsidTr="00582693">
        <w:trPr>
          <w:trHeight w:val="567"/>
        </w:trPr>
        <w:tc>
          <w:tcPr>
            <w:tcW w:w="31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94917CD" w14:textId="268CD3D8" w:rsidR="00037270" w:rsidRDefault="00037270" w:rsidP="00A105FC">
            <w:pPr>
              <w:pStyle w:val="Normalny1"/>
              <w:spacing w:before="0" w:line="240" w:lineRule="auto"/>
              <w:jc w:val="left"/>
            </w:pPr>
            <w:r>
              <w:rPr>
                <w:rStyle w:val="Domylnaczcionkaakapitu1"/>
                <w:rFonts w:cs="Calibri"/>
                <w:b/>
                <w:bCs/>
                <w:color w:val="000000"/>
                <w:szCs w:val="20"/>
              </w:rPr>
              <w:t>SEN 2.3</w:t>
            </w:r>
          </w:p>
        </w:tc>
        <w:tc>
          <w:tcPr>
            <w:tcW w:w="50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422CD2A" w14:textId="72EDA611" w:rsidR="00037270" w:rsidRDefault="00037270" w:rsidP="00A105FC">
            <w:pPr>
              <w:pStyle w:val="Normalny1"/>
              <w:spacing w:before="0" w:line="240" w:lineRule="auto"/>
              <w:jc w:val="left"/>
              <w:rPr>
                <w:b/>
                <w:color w:val="000000"/>
                <w:szCs w:val="20"/>
                <w:lang w:eastAsia="pl-PL"/>
              </w:rPr>
            </w:pPr>
            <w:r>
              <w:rPr>
                <w:b/>
                <w:color w:val="000000"/>
                <w:szCs w:val="20"/>
                <w:lang w:eastAsia="pl-PL"/>
              </w:rPr>
              <w:t>Demonstrator</w:t>
            </w:r>
          </w:p>
        </w:tc>
        <w:tc>
          <w:tcPr>
            <w:tcW w:w="91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625BF36" w14:textId="0DB18712" w:rsidR="00037270" w:rsidRDefault="00037270" w:rsidP="4004E1DF">
            <w:pPr>
              <w:pStyle w:val="Normalny1"/>
              <w:spacing w:before="0" w:line="240" w:lineRule="auto"/>
              <w:jc w:val="left"/>
              <w:rPr>
                <w:lang w:eastAsia="pl-PL"/>
              </w:rPr>
            </w:pPr>
            <w:r w:rsidRPr="4004E1DF">
              <w:rPr>
                <w:color w:val="000000" w:themeColor="text1"/>
                <w:lang w:eastAsia="pl-PL"/>
              </w:rPr>
              <w:t>Zielone dachy</w:t>
            </w:r>
          </w:p>
        </w:tc>
        <w:tc>
          <w:tcPr>
            <w:tcW w:w="32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1257DAB" w14:textId="47BF3EF2" w:rsidR="00037270" w:rsidRDefault="1E6E0F06" w:rsidP="002C008A">
            <w:pPr>
              <w:pStyle w:val="Normalny1"/>
              <w:spacing w:before="0" w:line="240" w:lineRule="auto"/>
              <w:jc w:val="left"/>
            </w:pPr>
            <w:r w:rsidRPr="5DA4011F">
              <w:rPr>
                <w:lang w:eastAsia="pl-PL"/>
              </w:rPr>
              <w:t xml:space="preserve">Wymagane jest zastosowanie </w:t>
            </w:r>
            <w:r w:rsidR="44F14432" w:rsidRPr="5DA4011F">
              <w:rPr>
                <w:lang w:eastAsia="pl-PL"/>
              </w:rPr>
              <w:t xml:space="preserve">tzw. </w:t>
            </w:r>
            <w:r w:rsidRPr="5DA4011F">
              <w:rPr>
                <w:lang w:eastAsia="pl-PL"/>
              </w:rPr>
              <w:t xml:space="preserve">zielonego dachu </w:t>
            </w:r>
            <w:r w:rsidR="44F14432" w:rsidRPr="5DA4011F">
              <w:rPr>
                <w:lang w:eastAsia="pl-PL"/>
              </w:rPr>
              <w:t>(porośniętego roślinnością)</w:t>
            </w:r>
            <w:r w:rsidR="7B94767D" w:rsidRPr="5DA4011F">
              <w:rPr>
                <w:lang w:eastAsia="pl-PL"/>
              </w:rPr>
              <w:t xml:space="preserve"> </w:t>
            </w:r>
            <w:r w:rsidRPr="5DA4011F">
              <w:rPr>
                <w:lang w:eastAsia="pl-PL"/>
              </w:rPr>
              <w:t xml:space="preserve">o charakterze </w:t>
            </w:r>
            <w:del w:id="82" w:author="Autor">
              <w:r w:rsidRPr="5DA4011F" w:rsidDel="002C008A">
                <w:rPr>
                  <w:lang w:eastAsia="pl-PL"/>
                </w:rPr>
                <w:delText>intensywnym</w:delText>
              </w:r>
            </w:del>
            <w:ins w:id="83" w:author="Autor">
              <w:r w:rsidR="002C008A">
                <w:rPr>
                  <w:lang w:eastAsia="pl-PL"/>
                </w:rPr>
                <w:t>ekst</w:t>
              </w:r>
              <w:r w:rsidR="002C008A" w:rsidRPr="5DA4011F">
                <w:rPr>
                  <w:lang w:eastAsia="pl-PL"/>
                </w:rPr>
                <w:t>ensywnym</w:t>
              </w:r>
            </w:ins>
            <w:r w:rsidRPr="5DA4011F">
              <w:rPr>
                <w:lang w:eastAsia="pl-PL"/>
              </w:rPr>
              <w:t xml:space="preserve">, o powierzchni min. 30 </w:t>
            </w:r>
            <w:r w:rsidR="7F9A73E9" w:rsidRPr="5DA4011F">
              <w:rPr>
                <w:lang w:eastAsia="pl-PL"/>
              </w:rPr>
              <w:t>m</w:t>
            </w:r>
            <w:r w:rsidR="7F9A73E9" w:rsidRPr="5DA4011F">
              <w:rPr>
                <w:vertAlign w:val="superscript"/>
                <w:lang w:eastAsia="pl-PL"/>
              </w:rPr>
              <w:t>2</w:t>
            </w:r>
            <w:r w:rsidRPr="5DA4011F">
              <w:rPr>
                <w:lang w:eastAsia="pl-PL"/>
              </w:rPr>
              <w:t>.</w:t>
            </w:r>
          </w:p>
        </w:tc>
      </w:tr>
      <w:tr w:rsidR="00037270" w:rsidRPr="00BF3A92" w14:paraId="7019FBBC" w14:textId="77777777" w:rsidTr="00582693">
        <w:trPr>
          <w:trHeight w:val="567"/>
        </w:trPr>
        <w:tc>
          <w:tcPr>
            <w:tcW w:w="31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428D034C" w14:textId="03A7DA11" w:rsidR="00037270" w:rsidRDefault="00037270" w:rsidP="00A105FC">
            <w:pPr>
              <w:pStyle w:val="Normalny1"/>
              <w:spacing w:before="0" w:line="240" w:lineRule="auto"/>
              <w:jc w:val="left"/>
            </w:pPr>
            <w:r>
              <w:rPr>
                <w:rStyle w:val="Domylnaczcionkaakapitu1"/>
                <w:rFonts w:cs="Calibri"/>
                <w:b/>
                <w:bCs/>
                <w:color w:val="000000"/>
                <w:szCs w:val="20"/>
              </w:rPr>
              <w:t>SEN 2.4</w:t>
            </w:r>
          </w:p>
        </w:tc>
        <w:tc>
          <w:tcPr>
            <w:tcW w:w="50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6C45A5E" w14:textId="649EC495" w:rsidR="00037270" w:rsidRDefault="00037270" w:rsidP="00A105FC">
            <w:pPr>
              <w:pStyle w:val="Normalny1"/>
              <w:spacing w:before="0" w:line="240" w:lineRule="auto"/>
              <w:jc w:val="left"/>
              <w:rPr>
                <w:b/>
                <w:color w:val="000000"/>
                <w:szCs w:val="20"/>
                <w:lang w:eastAsia="pl-PL"/>
              </w:rPr>
            </w:pPr>
            <w:r>
              <w:rPr>
                <w:b/>
                <w:color w:val="000000"/>
                <w:szCs w:val="20"/>
                <w:lang w:eastAsia="pl-PL"/>
              </w:rPr>
              <w:t>Demonstrator</w:t>
            </w:r>
          </w:p>
        </w:tc>
        <w:tc>
          <w:tcPr>
            <w:tcW w:w="91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25CBA73C" w14:textId="39E87C1E" w:rsidR="00037270" w:rsidRDefault="00037270" w:rsidP="00A105FC">
            <w:pPr>
              <w:pStyle w:val="Normalny1"/>
              <w:spacing w:before="0" w:line="240" w:lineRule="auto"/>
              <w:jc w:val="left"/>
              <w:rPr>
                <w:color w:val="000000"/>
                <w:szCs w:val="20"/>
                <w:lang w:eastAsia="pl-PL"/>
              </w:rPr>
            </w:pPr>
            <w:r>
              <w:rPr>
                <w:szCs w:val="20"/>
                <w:lang w:eastAsia="pl-PL"/>
              </w:rPr>
              <w:t>Oczyszczanie ścieków</w:t>
            </w:r>
          </w:p>
        </w:tc>
        <w:tc>
          <w:tcPr>
            <w:tcW w:w="32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0DB6F88" w14:textId="13909D06" w:rsidR="00037270" w:rsidRDefault="1E6E0F06" w:rsidP="1391E3F7">
            <w:pPr>
              <w:pStyle w:val="Normalny1"/>
              <w:spacing w:before="0" w:line="240" w:lineRule="auto"/>
              <w:jc w:val="left"/>
              <w:rPr>
                <w:lang w:eastAsia="pl-PL"/>
              </w:rPr>
            </w:pPr>
            <w:r w:rsidRPr="5DA4011F">
              <w:rPr>
                <w:lang w:eastAsia="pl-PL"/>
              </w:rPr>
              <w:t xml:space="preserve">Wymagane jest zastosowanie instalacji umożliwiającej lokalne oczyszczanie ścieków na działce na potrzeby podlewania roślin. Jeżeli takie rozwiązanie nie jest dopuszczone ustaleniami </w:t>
            </w:r>
            <w:r w:rsidR="16A08873" w:rsidRPr="5DA4011F">
              <w:rPr>
                <w:lang w:eastAsia="pl-PL"/>
              </w:rPr>
              <w:t>miejscowego planu zagospodarow</w:t>
            </w:r>
            <w:r w:rsidR="20DA813C" w:rsidRPr="5DA4011F">
              <w:rPr>
                <w:lang w:eastAsia="pl-PL"/>
              </w:rPr>
              <w:t>a</w:t>
            </w:r>
            <w:r w:rsidR="16A08873" w:rsidRPr="5DA4011F">
              <w:rPr>
                <w:lang w:eastAsia="pl-PL"/>
              </w:rPr>
              <w:t xml:space="preserve">nia przestrzennego </w:t>
            </w:r>
            <w:r w:rsidRPr="5DA4011F">
              <w:rPr>
                <w:lang w:eastAsia="pl-PL"/>
              </w:rPr>
              <w:t xml:space="preserve">albo </w:t>
            </w:r>
            <w:r w:rsidR="16A08873" w:rsidRPr="5DA4011F">
              <w:rPr>
                <w:lang w:eastAsia="pl-PL"/>
              </w:rPr>
              <w:t xml:space="preserve">warunkami zabudowy </w:t>
            </w:r>
            <w:r w:rsidRPr="5DA4011F">
              <w:rPr>
                <w:lang w:eastAsia="pl-PL"/>
              </w:rPr>
              <w:t>dopuszcza się zbiornik wody deszczowej lub instalację wody szarej jako rozwiązania równoważne.</w:t>
            </w:r>
          </w:p>
        </w:tc>
      </w:tr>
      <w:tr w:rsidR="00037270" w:rsidRPr="00BF3A92" w14:paraId="169FB80D" w14:textId="77777777" w:rsidTr="00582693">
        <w:trPr>
          <w:trHeight w:val="567"/>
        </w:trPr>
        <w:tc>
          <w:tcPr>
            <w:tcW w:w="31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526ED007" w14:textId="3C135D31" w:rsidR="00037270" w:rsidRDefault="00037270" w:rsidP="00EB3A4A">
            <w:pPr>
              <w:pStyle w:val="Normalny1"/>
              <w:spacing w:before="0" w:line="240" w:lineRule="auto"/>
              <w:jc w:val="left"/>
              <w:rPr>
                <w:rStyle w:val="Domylnaczcionkaakapitu1"/>
                <w:rFonts w:cs="Calibri"/>
                <w:b/>
                <w:bCs/>
                <w:color w:val="000000"/>
                <w:szCs w:val="20"/>
              </w:rPr>
            </w:pPr>
            <w:r>
              <w:rPr>
                <w:rStyle w:val="Domylnaczcionkaakapitu1"/>
                <w:rFonts w:cs="Calibri"/>
                <w:b/>
                <w:bCs/>
                <w:color w:val="000000"/>
                <w:szCs w:val="20"/>
              </w:rPr>
              <w:t>SEN 2.5</w:t>
            </w:r>
          </w:p>
        </w:tc>
        <w:tc>
          <w:tcPr>
            <w:tcW w:w="50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02F7F27" w14:textId="5F84931F" w:rsidR="00037270" w:rsidRDefault="00037270" w:rsidP="00EB3A4A">
            <w:pPr>
              <w:pStyle w:val="Normalny1"/>
              <w:spacing w:before="0" w:line="240" w:lineRule="auto"/>
              <w:jc w:val="left"/>
              <w:rPr>
                <w:b/>
                <w:color w:val="000000"/>
                <w:szCs w:val="20"/>
                <w:lang w:eastAsia="pl-PL"/>
              </w:rPr>
            </w:pPr>
            <w:r w:rsidRPr="00C44E1F">
              <w:rPr>
                <w:b/>
                <w:color w:val="000000"/>
                <w:szCs w:val="20"/>
                <w:lang w:eastAsia="pl-PL"/>
              </w:rPr>
              <w:t>Demonstrator</w:t>
            </w:r>
          </w:p>
        </w:tc>
        <w:tc>
          <w:tcPr>
            <w:tcW w:w="91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392DB025" w14:textId="7C0CE8DF" w:rsidR="00037270" w:rsidRDefault="00037270" w:rsidP="00EB3A4A">
            <w:pPr>
              <w:pStyle w:val="Normalny1"/>
              <w:spacing w:before="0" w:line="240" w:lineRule="auto"/>
              <w:jc w:val="left"/>
              <w:rPr>
                <w:szCs w:val="20"/>
                <w:lang w:eastAsia="pl-PL"/>
              </w:rPr>
            </w:pPr>
            <w:r w:rsidRPr="00C44E1F">
              <w:rPr>
                <w:szCs w:val="20"/>
                <w:lang w:eastAsia="pl-PL"/>
              </w:rPr>
              <w:t>Podlewanie terenu wokół budynku</w:t>
            </w:r>
          </w:p>
        </w:tc>
        <w:tc>
          <w:tcPr>
            <w:tcW w:w="32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8CB3F08" w14:textId="4488FBC3" w:rsidR="00037270" w:rsidRDefault="00EB6B5C" w:rsidP="1391E3F7">
            <w:pPr>
              <w:pStyle w:val="Normalny1"/>
              <w:spacing w:before="0" w:line="240" w:lineRule="auto"/>
              <w:jc w:val="left"/>
              <w:rPr>
                <w:lang w:eastAsia="pl-PL"/>
              </w:rPr>
            </w:pPr>
            <w:ins w:id="84" w:author="Autor">
              <w:r w:rsidRPr="00EB6B5C">
                <w:rPr>
                  <w:lang w:eastAsia="pl-PL"/>
                </w:rPr>
                <w:t>Wymagane jest zastosowanie instalacji umożliwiającej podlewanie terenu wokół budynku z uwzględnieniem wykorzystania wody szarej i deszczowej zgodnie z wymaganiem obligatoryjnym SEN 1.59.Wymagane równomiernie podlewanie powierzchni działki za pomocą systemu rozsączania wody . Wymaganie uznane jest za spełnione jeśli w sezonie wegetacyjnym (kwiecień-wrzesień) 50 % wody wychodzącej z budynku jest możliwe do wykorzystania na potrzeby podlewania terenu działki, przy zachowaniu odpowiedniej jakości wody do podlewania</w:t>
              </w:r>
            </w:ins>
            <w:del w:id="85" w:author="Autor">
              <w:r w:rsidR="6505566A" w:rsidRPr="5DA4011F" w:rsidDel="00EB6B5C">
                <w:rPr>
                  <w:lang w:eastAsia="pl-PL"/>
                </w:rPr>
                <w:delText>Wymagane jest zastosowanie instalacji umożliwiającej podlewanie terenu wokół budynku w ilości minimalnej 30 litrów na m</w:delText>
              </w:r>
              <w:r w:rsidR="6505566A" w:rsidRPr="5DA4011F" w:rsidDel="00EB6B5C">
                <w:rPr>
                  <w:vertAlign w:val="superscript"/>
                  <w:lang w:eastAsia="pl-PL"/>
                </w:rPr>
                <w:delText>2</w:delText>
              </w:r>
              <w:r w:rsidR="6505566A" w:rsidRPr="5DA4011F" w:rsidDel="00EB6B5C">
                <w:rPr>
                  <w:lang w:eastAsia="pl-PL"/>
                </w:rPr>
                <w:delText xml:space="preserve"> na rok z uwzględnieniem wykorzystania wody szarej i deszczowej zgodnie z wymaganiem obligatoryjnym SEN 1.59. Podlewane jest 40 % terenu działki.</w:delText>
              </w:r>
            </w:del>
          </w:p>
        </w:tc>
      </w:tr>
      <w:tr w:rsidR="00037270" w:rsidRPr="00BF3A92" w14:paraId="7B106F0B" w14:textId="77777777" w:rsidTr="00582693">
        <w:trPr>
          <w:trHeight w:val="567"/>
        </w:trPr>
        <w:tc>
          <w:tcPr>
            <w:tcW w:w="31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31947BF2" w14:textId="4DEB007C" w:rsidR="00037270" w:rsidRDefault="00037270" w:rsidP="00EB3A4A">
            <w:pPr>
              <w:pStyle w:val="Normalny1"/>
              <w:spacing w:before="0" w:line="240" w:lineRule="auto"/>
              <w:jc w:val="left"/>
            </w:pPr>
            <w:r>
              <w:rPr>
                <w:rStyle w:val="Domylnaczcionkaakapitu1"/>
                <w:rFonts w:cs="Calibri"/>
                <w:b/>
                <w:bCs/>
                <w:color w:val="000000"/>
                <w:szCs w:val="20"/>
              </w:rPr>
              <w:t>SEN 2.6</w:t>
            </w:r>
          </w:p>
        </w:tc>
        <w:tc>
          <w:tcPr>
            <w:tcW w:w="50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863B048" w14:textId="62B23C35" w:rsidR="00037270" w:rsidRDefault="00037270" w:rsidP="00EB3A4A">
            <w:pPr>
              <w:pStyle w:val="Normalny1"/>
              <w:spacing w:before="0" w:line="240" w:lineRule="auto"/>
              <w:jc w:val="left"/>
              <w:rPr>
                <w:b/>
                <w:color w:val="000000"/>
                <w:szCs w:val="20"/>
                <w:lang w:eastAsia="pl-PL"/>
              </w:rPr>
            </w:pPr>
            <w:r>
              <w:rPr>
                <w:b/>
                <w:color w:val="000000"/>
                <w:szCs w:val="20"/>
                <w:lang w:eastAsia="pl-PL"/>
              </w:rPr>
              <w:t>Demonstrator</w:t>
            </w:r>
          </w:p>
        </w:tc>
        <w:tc>
          <w:tcPr>
            <w:tcW w:w="91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36E8AEF" w14:textId="311CAB38" w:rsidR="00037270" w:rsidRDefault="00037270" w:rsidP="00EB3A4A">
            <w:pPr>
              <w:pStyle w:val="Normalny1"/>
              <w:spacing w:before="0" w:line="240" w:lineRule="auto"/>
              <w:jc w:val="left"/>
              <w:rPr>
                <w:color w:val="000000"/>
                <w:szCs w:val="20"/>
                <w:lang w:eastAsia="pl-PL"/>
              </w:rPr>
            </w:pPr>
            <w:r>
              <w:rPr>
                <w:color w:val="000000"/>
                <w:szCs w:val="20"/>
                <w:lang w:eastAsia="pl-PL"/>
              </w:rPr>
              <w:t>Zewnętrzne o</w:t>
            </w:r>
            <w:r>
              <w:t>słony przeciwsłoneczne</w:t>
            </w:r>
          </w:p>
        </w:tc>
        <w:tc>
          <w:tcPr>
            <w:tcW w:w="32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2D49EF6" w14:textId="3752E54D" w:rsidR="00037270" w:rsidRDefault="00037270" w:rsidP="00EB3A4A">
            <w:pPr>
              <w:pStyle w:val="Normalny1"/>
              <w:spacing w:before="0" w:line="240" w:lineRule="auto"/>
              <w:jc w:val="left"/>
              <w:rPr>
                <w:szCs w:val="20"/>
                <w:lang w:eastAsia="pl-PL"/>
              </w:rPr>
            </w:pPr>
            <w:r>
              <w:rPr>
                <w:szCs w:val="20"/>
                <w:lang w:eastAsia="pl-PL"/>
              </w:rPr>
              <w:t>Wymagane jest zastosowanie systemu okiennic lub innych osłon przeciwsłonecznych regulowanych automatycznie w zależności od pory roku, których system automatyki jest zintegrowany poprzez BMS.</w:t>
            </w:r>
          </w:p>
        </w:tc>
      </w:tr>
      <w:tr w:rsidR="00037270" w:rsidRPr="00BF3A92" w14:paraId="7BD0784F" w14:textId="77777777" w:rsidTr="00582693">
        <w:trPr>
          <w:trHeight w:val="567"/>
        </w:trPr>
        <w:tc>
          <w:tcPr>
            <w:tcW w:w="31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4080EF3C" w14:textId="4B7E6D2A" w:rsidR="00037270" w:rsidRDefault="00037270" w:rsidP="00EB3A4A">
            <w:pPr>
              <w:pStyle w:val="Normalny1"/>
              <w:spacing w:before="0" w:line="240" w:lineRule="auto"/>
              <w:jc w:val="left"/>
            </w:pPr>
            <w:r>
              <w:rPr>
                <w:rStyle w:val="Domylnaczcionkaakapitu1"/>
                <w:rFonts w:cs="Calibri"/>
                <w:b/>
                <w:bCs/>
                <w:color w:val="000000"/>
                <w:szCs w:val="20"/>
              </w:rPr>
              <w:t>SEN 2.7</w:t>
            </w:r>
          </w:p>
        </w:tc>
        <w:tc>
          <w:tcPr>
            <w:tcW w:w="50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D66B37B" w14:textId="589A7CE9" w:rsidR="00037270" w:rsidRDefault="00037270" w:rsidP="00EB3A4A">
            <w:pPr>
              <w:pStyle w:val="Normalny1"/>
              <w:spacing w:before="0" w:line="240" w:lineRule="auto"/>
              <w:jc w:val="left"/>
              <w:rPr>
                <w:b/>
                <w:color w:val="000000"/>
                <w:szCs w:val="20"/>
                <w:lang w:eastAsia="pl-PL"/>
              </w:rPr>
            </w:pPr>
            <w:r>
              <w:rPr>
                <w:b/>
                <w:color w:val="000000"/>
                <w:szCs w:val="20"/>
                <w:lang w:eastAsia="pl-PL"/>
              </w:rPr>
              <w:t>Demonstrator</w:t>
            </w:r>
          </w:p>
        </w:tc>
        <w:tc>
          <w:tcPr>
            <w:tcW w:w="91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80031A0" w14:textId="39B6E8E9" w:rsidR="00037270" w:rsidRDefault="00037270" w:rsidP="00EB3A4A">
            <w:pPr>
              <w:pStyle w:val="Normalny1"/>
              <w:spacing w:before="0" w:line="240" w:lineRule="auto"/>
              <w:jc w:val="left"/>
              <w:rPr>
                <w:color w:val="000000"/>
                <w:szCs w:val="20"/>
                <w:lang w:eastAsia="pl-PL"/>
              </w:rPr>
            </w:pPr>
            <w:r>
              <w:rPr>
                <w:color w:val="000000"/>
                <w:szCs w:val="20"/>
                <w:lang w:eastAsia="pl-PL"/>
              </w:rPr>
              <w:t>Punkty ładowania pojazdów elektrycznych</w:t>
            </w:r>
          </w:p>
        </w:tc>
        <w:tc>
          <w:tcPr>
            <w:tcW w:w="32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A7CACF5" w14:textId="113034BC" w:rsidR="00037270" w:rsidRDefault="00037270" w:rsidP="00EB3A4A">
            <w:pPr>
              <w:pStyle w:val="Normalny1"/>
              <w:spacing w:before="0" w:line="240" w:lineRule="auto"/>
              <w:jc w:val="left"/>
              <w:rPr>
                <w:color w:val="000000"/>
                <w:szCs w:val="20"/>
                <w:lang w:eastAsia="pl-PL"/>
              </w:rPr>
            </w:pPr>
            <w:r>
              <w:rPr>
                <w:szCs w:val="20"/>
                <w:lang w:eastAsia="pl-PL"/>
              </w:rPr>
              <w:t>Wymagane jest zastosowanie 2 szt. punktów ładowania pojazdów elektrycznych o min. mocy po 22 kW.</w:t>
            </w:r>
          </w:p>
        </w:tc>
      </w:tr>
      <w:tr w:rsidR="00037270" w:rsidRPr="00BF3A92" w14:paraId="572B076A" w14:textId="77777777" w:rsidTr="00582693">
        <w:trPr>
          <w:trHeight w:val="567"/>
        </w:trPr>
        <w:tc>
          <w:tcPr>
            <w:tcW w:w="31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7A478DF" w14:textId="4C2EAF1C" w:rsidR="00037270" w:rsidRDefault="00037270" w:rsidP="00EB3A4A">
            <w:pPr>
              <w:pStyle w:val="Normalny1"/>
              <w:spacing w:before="0" w:line="240" w:lineRule="auto"/>
              <w:jc w:val="left"/>
            </w:pPr>
            <w:r>
              <w:rPr>
                <w:rStyle w:val="Domylnaczcionkaakapitu1"/>
                <w:rFonts w:cs="Calibri"/>
                <w:b/>
                <w:bCs/>
                <w:color w:val="000000"/>
                <w:szCs w:val="20"/>
              </w:rPr>
              <w:t>SEN 2.8</w:t>
            </w:r>
          </w:p>
        </w:tc>
        <w:tc>
          <w:tcPr>
            <w:tcW w:w="50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BBDB464" w14:textId="23025020" w:rsidR="00037270" w:rsidRDefault="00037270" w:rsidP="00EB3A4A">
            <w:pPr>
              <w:pStyle w:val="Normalny1"/>
              <w:spacing w:before="0" w:line="240" w:lineRule="auto"/>
              <w:jc w:val="left"/>
              <w:rPr>
                <w:b/>
                <w:color w:val="000000"/>
                <w:szCs w:val="20"/>
                <w:lang w:eastAsia="pl-PL"/>
              </w:rPr>
            </w:pPr>
            <w:r>
              <w:rPr>
                <w:b/>
                <w:color w:val="000000"/>
                <w:szCs w:val="20"/>
                <w:lang w:eastAsia="pl-PL"/>
              </w:rPr>
              <w:t>Demonstrator</w:t>
            </w:r>
          </w:p>
        </w:tc>
        <w:tc>
          <w:tcPr>
            <w:tcW w:w="91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47BE2EB4" w14:textId="2AC8AA3A" w:rsidR="00037270" w:rsidRDefault="00037270" w:rsidP="00EB3A4A">
            <w:pPr>
              <w:pStyle w:val="Normalny1"/>
              <w:spacing w:before="0" w:line="240" w:lineRule="auto"/>
              <w:jc w:val="left"/>
              <w:rPr>
                <w:szCs w:val="20"/>
                <w:lang w:eastAsia="pl-PL"/>
              </w:rPr>
            </w:pPr>
            <w:r>
              <w:rPr>
                <w:color w:val="000000"/>
                <w:szCs w:val="20"/>
                <w:lang w:eastAsia="pl-PL"/>
              </w:rPr>
              <w:t xml:space="preserve">Szklarnia do uprawy warzyw </w:t>
            </w:r>
          </w:p>
        </w:tc>
        <w:tc>
          <w:tcPr>
            <w:tcW w:w="32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6128914" w14:textId="134CBEDA" w:rsidR="00037270" w:rsidRDefault="1E6E0F06" w:rsidP="00FA3063">
            <w:pPr>
              <w:pStyle w:val="Normalny1"/>
              <w:spacing w:before="0" w:line="240" w:lineRule="auto"/>
              <w:jc w:val="left"/>
              <w:rPr>
                <w:color w:val="000000" w:themeColor="text1"/>
                <w:lang w:eastAsia="pl-PL"/>
              </w:rPr>
            </w:pPr>
            <w:r w:rsidRPr="5DA4011F">
              <w:rPr>
                <w:color w:val="000000" w:themeColor="text1"/>
                <w:lang w:eastAsia="pl-PL"/>
              </w:rPr>
              <w:t xml:space="preserve">Wymagane jest zapewnienie szklarni o konstrukcji trwale związanej z gruntem o </w:t>
            </w:r>
            <w:del w:id="86" w:author="Autor">
              <w:r w:rsidRPr="5DA4011F" w:rsidDel="00FA3063">
                <w:rPr>
                  <w:color w:val="000000" w:themeColor="text1"/>
                  <w:lang w:eastAsia="pl-PL"/>
                </w:rPr>
                <w:delText xml:space="preserve">wymiarach </w:delText>
              </w:r>
            </w:del>
            <w:ins w:id="87" w:author="Autor">
              <w:r w:rsidR="00FA3063">
                <w:rPr>
                  <w:color w:val="000000" w:themeColor="text1"/>
                  <w:lang w:eastAsia="pl-PL"/>
                </w:rPr>
                <w:t xml:space="preserve">powierzchni </w:t>
              </w:r>
              <w:r w:rsidR="000A6C4A">
                <w:rPr>
                  <w:color w:val="000000" w:themeColor="text1"/>
                  <w:lang w:eastAsia="pl-PL"/>
                </w:rPr>
                <w:t xml:space="preserve">min. </w:t>
              </w:r>
              <w:r w:rsidR="00FA3063">
                <w:rPr>
                  <w:color w:val="000000" w:themeColor="text1"/>
                  <w:lang w:eastAsia="pl-PL"/>
                </w:rPr>
                <w:t xml:space="preserve">60 m2 </w:t>
              </w:r>
            </w:ins>
            <w:r w:rsidRPr="5DA4011F">
              <w:rPr>
                <w:color w:val="000000" w:themeColor="text1"/>
                <w:lang w:eastAsia="pl-PL"/>
              </w:rPr>
              <w:t>w podstawie</w:t>
            </w:r>
            <w:del w:id="88" w:author="Autor">
              <w:r w:rsidRPr="5DA4011F" w:rsidDel="00FA3063">
                <w:rPr>
                  <w:color w:val="000000" w:themeColor="text1"/>
                  <w:lang w:eastAsia="pl-PL"/>
                </w:rPr>
                <w:delText xml:space="preserve"> 6x10 m</w:delText>
              </w:r>
            </w:del>
            <w:r w:rsidR="108B3A82" w:rsidRPr="5DA4011F">
              <w:rPr>
                <w:color w:val="000000" w:themeColor="text1"/>
                <w:lang w:eastAsia="pl-PL"/>
              </w:rPr>
              <w:t>.</w:t>
            </w:r>
          </w:p>
        </w:tc>
      </w:tr>
      <w:tr w:rsidR="00037270" w:rsidRPr="00BF3A92" w14:paraId="35AC51D7" w14:textId="77777777" w:rsidTr="00582693">
        <w:trPr>
          <w:trHeight w:val="567"/>
        </w:trPr>
        <w:tc>
          <w:tcPr>
            <w:tcW w:w="31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8C8616C" w14:textId="3600B09F" w:rsidR="00037270" w:rsidRDefault="00037270" w:rsidP="00EB3A4A">
            <w:pPr>
              <w:pStyle w:val="Normalny1"/>
              <w:spacing w:before="0" w:line="240" w:lineRule="auto"/>
              <w:jc w:val="left"/>
            </w:pPr>
            <w:r>
              <w:rPr>
                <w:rStyle w:val="Domylnaczcionkaakapitu1"/>
                <w:rFonts w:cs="Calibri"/>
                <w:b/>
                <w:bCs/>
                <w:color w:val="000000"/>
                <w:szCs w:val="20"/>
              </w:rPr>
              <w:t>SEN 2.9</w:t>
            </w:r>
          </w:p>
        </w:tc>
        <w:tc>
          <w:tcPr>
            <w:tcW w:w="50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A4E4600" w14:textId="303BC096" w:rsidR="00037270" w:rsidRDefault="00037270" w:rsidP="00EB3A4A">
            <w:pPr>
              <w:pStyle w:val="Normalny1"/>
              <w:spacing w:before="0" w:line="240" w:lineRule="auto"/>
              <w:jc w:val="left"/>
              <w:rPr>
                <w:b/>
                <w:color w:val="000000"/>
                <w:szCs w:val="20"/>
                <w:lang w:eastAsia="pl-PL"/>
              </w:rPr>
            </w:pPr>
            <w:r>
              <w:rPr>
                <w:b/>
                <w:color w:val="000000"/>
                <w:szCs w:val="20"/>
                <w:lang w:eastAsia="pl-PL"/>
              </w:rPr>
              <w:t>Demonstrator</w:t>
            </w:r>
          </w:p>
        </w:tc>
        <w:tc>
          <w:tcPr>
            <w:tcW w:w="91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7E038B5" w14:textId="7F58045E" w:rsidR="00037270" w:rsidRDefault="00037270" w:rsidP="00EB3A4A">
            <w:pPr>
              <w:pStyle w:val="Normalny1"/>
              <w:spacing w:before="0" w:line="240" w:lineRule="auto"/>
              <w:jc w:val="left"/>
              <w:rPr>
                <w:color w:val="000000"/>
                <w:szCs w:val="20"/>
                <w:lang w:eastAsia="pl-PL"/>
              </w:rPr>
            </w:pPr>
            <w:r>
              <w:rPr>
                <w:szCs w:val="20"/>
                <w:lang w:eastAsia="pl-PL"/>
              </w:rPr>
              <w:t>Świetlik</w:t>
            </w:r>
          </w:p>
        </w:tc>
        <w:tc>
          <w:tcPr>
            <w:tcW w:w="32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FEC2EE8" w14:textId="590AFFA3" w:rsidR="00037270" w:rsidRDefault="00037270" w:rsidP="00EB3A4A">
            <w:pPr>
              <w:pStyle w:val="Normalny1"/>
              <w:spacing w:before="0" w:line="240" w:lineRule="auto"/>
              <w:jc w:val="left"/>
              <w:rPr>
                <w:color w:val="000000"/>
                <w:szCs w:val="20"/>
                <w:lang w:eastAsia="pl-PL"/>
              </w:rPr>
            </w:pPr>
            <w:r>
              <w:rPr>
                <w:color w:val="000000"/>
                <w:szCs w:val="20"/>
                <w:lang w:eastAsia="pl-PL"/>
              </w:rPr>
              <w:t>Wymagane zapewnienie przeszklenia dachu l</w:t>
            </w:r>
            <w:r>
              <w:t xml:space="preserve">ub ścian zewnętrznych </w:t>
            </w:r>
            <w:r>
              <w:rPr>
                <w:color w:val="000000"/>
                <w:szCs w:val="20"/>
                <w:lang w:eastAsia="pl-PL"/>
              </w:rPr>
              <w:t>pionowych ciągów komunikacyjnych. Minimalne wymiary świetlika: 1x1 m (powierzchnia przezroczysta). Minimalna powierzchnia przeszklenia ścian klatki schodowej lub korytarza: 25% powierzchni przegrody zewnętrznej ograniczającej tę klatkę schodową lub korytarz.</w:t>
            </w:r>
          </w:p>
        </w:tc>
      </w:tr>
      <w:tr w:rsidR="00037270" w:rsidRPr="00BF3A92" w14:paraId="0B69A855" w14:textId="77777777" w:rsidTr="00582693">
        <w:trPr>
          <w:trHeight w:val="567"/>
        </w:trPr>
        <w:tc>
          <w:tcPr>
            <w:tcW w:w="31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ECC85D7" w14:textId="5384895F" w:rsidR="00037270" w:rsidRDefault="00037270" w:rsidP="00EB3A4A">
            <w:pPr>
              <w:pStyle w:val="Normalny1"/>
              <w:spacing w:before="0" w:line="240" w:lineRule="auto"/>
              <w:jc w:val="left"/>
            </w:pPr>
            <w:r>
              <w:rPr>
                <w:rStyle w:val="Domylnaczcionkaakapitu1"/>
                <w:rFonts w:cs="Calibri"/>
                <w:b/>
                <w:bCs/>
                <w:color w:val="000000"/>
                <w:szCs w:val="20"/>
              </w:rPr>
              <w:t>SEN 2.10</w:t>
            </w:r>
          </w:p>
        </w:tc>
        <w:tc>
          <w:tcPr>
            <w:tcW w:w="50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7374FAF" w14:textId="225B2E05" w:rsidR="00037270" w:rsidRDefault="00037270" w:rsidP="00EB3A4A">
            <w:pPr>
              <w:pStyle w:val="Normalny1"/>
              <w:spacing w:before="0" w:line="240" w:lineRule="auto"/>
              <w:jc w:val="left"/>
              <w:rPr>
                <w:b/>
                <w:color w:val="000000"/>
                <w:szCs w:val="20"/>
                <w:lang w:eastAsia="pl-PL"/>
              </w:rPr>
            </w:pPr>
            <w:r>
              <w:rPr>
                <w:b/>
                <w:color w:val="000000"/>
                <w:szCs w:val="20"/>
                <w:lang w:eastAsia="pl-PL"/>
              </w:rPr>
              <w:t>Demonstrator</w:t>
            </w:r>
          </w:p>
        </w:tc>
        <w:tc>
          <w:tcPr>
            <w:tcW w:w="91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FF8F0D3" w14:textId="1F013356" w:rsidR="00037270" w:rsidRDefault="00037270" w:rsidP="00EB3A4A">
            <w:pPr>
              <w:pStyle w:val="Normalny1"/>
              <w:spacing w:before="0" w:line="240" w:lineRule="auto"/>
              <w:jc w:val="left"/>
              <w:rPr>
                <w:color w:val="000000"/>
                <w:szCs w:val="20"/>
                <w:lang w:eastAsia="pl-PL"/>
              </w:rPr>
            </w:pPr>
            <w:r>
              <w:rPr>
                <w:color w:val="000000"/>
                <w:szCs w:val="20"/>
                <w:lang w:eastAsia="pl-PL"/>
              </w:rPr>
              <w:t>Możliwość rozbudowy budynku</w:t>
            </w:r>
          </w:p>
        </w:tc>
        <w:tc>
          <w:tcPr>
            <w:tcW w:w="32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C3B990F" w14:textId="617E201C" w:rsidR="00037270" w:rsidRDefault="604AC88C" w:rsidP="00EB3A4A">
            <w:pPr>
              <w:pStyle w:val="Normalny1"/>
              <w:spacing w:before="0" w:line="240" w:lineRule="auto"/>
              <w:jc w:val="left"/>
            </w:pPr>
            <w:r w:rsidRPr="1391E3F7">
              <w:rPr>
                <w:color w:val="000000" w:themeColor="text1"/>
                <w:lang w:eastAsia="pl-PL"/>
              </w:rPr>
              <w:t>Wymagane jest zapewnienie możliwości rozbudowy budynku o co najmniej 10% powierzchni użytkowej.</w:t>
            </w:r>
          </w:p>
        </w:tc>
      </w:tr>
      <w:tr w:rsidR="00037270" w:rsidRPr="00BF3A92" w14:paraId="54137184" w14:textId="77777777" w:rsidTr="00582693">
        <w:trPr>
          <w:trHeight w:val="567"/>
        </w:trPr>
        <w:tc>
          <w:tcPr>
            <w:tcW w:w="31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6F6B6C4A" w14:textId="1E96D18A" w:rsidR="00037270" w:rsidRDefault="00037270" w:rsidP="00EB3A4A">
            <w:pPr>
              <w:pStyle w:val="Normalny1"/>
              <w:spacing w:before="0" w:line="240" w:lineRule="auto"/>
              <w:jc w:val="left"/>
            </w:pPr>
            <w:r>
              <w:rPr>
                <w:rStyle w:val="Domylnaczcionkaakapitu1"/>
                <w:rFonts w:cs="Calibri"/>
                <w:b/>
                <w:bCs/>
                <w:color w:val="000000"/>
                <w:szCs w:val="20"/>
              </w:rPr>
              <w:t>SEN 2.11</w:t>
            </w:r>
          </w:p>
        </w:tc>
        <w:tc>
          <w:tcPr>
            <w:tcW w:w="50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726418E" w14:textId="20389D3D" w:rsidR="00037270" w:rsidRDefault="00037270" w:rsidP="00EB3A4A">
            <w:pPr>
              <w:pStyle w:val="Normalny1"/>
              <w:spacing w:before="0" w:line="240" w:lineRule="auto"/>
              <w:jc w:val="left"/>
              <w:rPr>
                <w:b/>
                <w:color w:val="000000"/>
                <w:szCs w:val="20"/>
                <w:lang w:eastAsia="pl-PL"/>
              </w:rPr>
            </w:pPr>
            <w:r>
              <w:rPr>
                <w:b/>
                <w:color w:val="000000"/>
                <w:szCs w:val="20"/>
                <w:lang w:eastAsia="pl-PL"/>
              </w:rPr>
              <w:t>Demonstrator</w:t>
            </w:r>
          </w:p>
        </w:tc>
        <w:tc>
          <w:tcPr>
            <w:tcW w:w="91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1ADA300" w14:textId="1B2276EE" w:rsidR="00037270" w:rsidRDefault="00037270" w:rsidP="00EB3A4A">
            <w:pPr>
              <w:pStyle w:val="Normalny1"/>
              <w:spacing w:before="0" w:line="240" w:lineRule="auto"/>
              <w:jc w:val="left"/>
              <w:rPr>
                <w:color w:val="000000"/>
                <w:szCs w:val="20"/>
                <w:lang w:eastAsia="pl-PL"/>
              </w:rPr>
            </w:pPr>
            <w:r>
              <w:rPr>
                <w:color w:val="000000"/>
                <w:szCs w:val="20"/>
                <w:lang w:eastAsia="pl-PL"/>
              </w:rPr>
              <w:t>„Zielone ściany”</w:t>
            </w:r>
          </w:p>
        </w:tc>
        <w:tc>
          <w:tcPr>
            <w:tcW w:w="32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D531C9A" w14:textId="54E5B594" w:rsidR="00037270" w:rsidRDefault="00037270" w:rsidP="00EB3A4A">
            <w:pPr>
              <w:pStyle w:val="Normalny1"/>
              <w:spacing w:before="0" w:line="240" w:lineRule="auto"/>
              <w:jc w:val="left"/>
            </w:pPr>
            <w:r>
              <w:rPr>
                <w:rStyle w:val="Domylnaczcionkaakapitu1"/>
                <w:color w:val="000000"/>
                <w:szCs w:val="20"/>
                <w:lang w:eastAsia="pl-PL"/>
              </w:rPr>
              <w:t xml:space="preserve">Wymagane zapewnienie „zielonej ściany” stanowiącej konstrukcję wsporczą dla roślin lub umożliwiającej naturalną wegetację, </w:t>
            </w:r>
            <w:r>
              <w:t>o łącznej szerokości minimalnej 4m na całą wysokość budynku. Dopuszcza się montaż oddzielnych pasów ścian zielonych na różnych elewacjach.</w:t>
            </w:r>
          </w:p>
        </w:tc>
      </w:tr>
      <w:tr w:rsidR="00037270" w:rsidRPr="00BF3A92" w14:paraId="787C1BC9" w14:textId="77777777" w:rsidTr="00582693">
        <w:trPr>
          <w:trHeight w:val="567"/>
        </w:trPr>
        <w:tc>
          <w:tcPr>
            <w:tcW w:w="31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8F6B7A3" w14:textId="1AF14E50" w:rsidR="00037270" w:rsidRDefault="00037270" w:rsidP="00EB3A4A">
            <w:pPr>
              <w:pStyle w:val="Normalny1"/>
              <w:spacing w:before="0" w:line="240" w:lineRule="auto"/>
              <w:jc w:val="left"/>
            </w:pPr>
            <w:r>
              <w:rPr>
                <w:rStyle w:val="Domylnaczcionkaakapitu1"/>
                <w:rFonts w:cs="Calibri"/>
                <w:b/>
                <w:bCs/>
                <w:color w:val="000000"/>
                <w:szCs w:val="20"/>
              </w:rPr>
              <w:t>SEN 2.12</w:t>
            </w:r>
          </w:p>
        </w:tc>
        <w:tc>
          <w:tcPr>
            <w:tcW w:w="50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BEFA427" w14:textId="337B3954" w:rsidR="00037270" w:rsidRDefault="00037270" w:rsidP="00EB3A4A">
            <w:pPr>
              <w:pStyle w:val="Normalny1"/>
              <w:spacing w:before="0" w:line="240" w:lineRule="auto"/>
              <w:jc w:val="left"/>
              <w:rPr>
                <w:b/>
                <w:color w:val="000000"/>
                <w:szCs w:val="20"/>
                <w:lang w:eastAsia="pl-PL"/>
              </w:rPr>
            </w:pPr>
            <w:r>
              <w:rPr>
                <w:b/>
                <w:color w:val="000000"/>
                <w:szCs w:val="20"/>
                <w:lang w:eastAsia="pl-PL"/>
              </w:rPr>
              <w:t>Demonstrator</w:t>
            </w:r>
          </w:p>
        </w:tc>
        <w:tc>
          <w:tcPr>
            <w:tcW w:w="91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379785C" w14:textId="19532D60" w:rsidR="00037270" w:rsidRDefault="00037270" w:rsidP="00EB3A4A">
            <w:pPr>
              <w:pStyle w:val="Normalny1"/>
              <w:spacing w:before="0" w:line="240" w:lineRule="auto"/>
              <w:jc w:val="left"/>
              <w:rPr>
                <w:color w:val="000000"/>
                <w:szCs w:val="20"/>
                <w:lang w:eastAsia="pl-PL"/>
              </w:rPr>
            </w:pPr>
            <w:r>
              <w:rPr>
                <w:color w:val="000000"/>
                <w:szCs w:val="20"/>
                <w:lang w:eastAsia="pl-PL"/>
              </w:rPr>
              <w:t>Ochrona przeciw ptakom</w:t>
            </w:r>
          </w:p>
        </w:tc>
        <w:tc>
          <w:tcPr>
            <w:tcW w:w="32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60B3591" w14:textId="2461C3E7" w:rsidR="00037270" w:rsidRDefault="00037270" w:rsidP="00EB3A4A">
            <w:pPr>
              <w:pStyle w:val="Normalny1"/>
              <w:spacing w:before="0" w:line="240" w:lineRule="auto"/>
              <w:jc w:val="left"/>
              <w:rPr>
                <w:color w:val="000000"/>
                <w:szCs w:val="20"/>
                <w:lang w:eastAsia="pl-PL"/>
              </w:rPr>
            </w:pPr>
            <w:r>
              <w:rPr>
                <w:rStyle w:val="Domylnaczcionkaakapitu1"/>
                <w:color w:val="000000"/>
                <w:szCs w:val="20"/>
                <w:lang w:eastAsia="pl-PL"/>
              </w:rPr>
              <w:t>Wymagane jest zapewnienie ochrony przeciw ptakom, w postaci siatek ochronnych lub naklejek odstraszających l</w:t>
            </w:r>
            <w:r>
              <w:t>ub innymi, sprawdzonymi metodami projektowymi (unikanie przeszkleń na przestrzał, unikanie dużych przeszkleń, etc.).</w:t>
            </w:r>
          </w:p>
        </w:tc>
      </w:tr>
      <w:tr w:rsidR="00037270" w:rsidRPr="00BF3A92" w14:paraId="00D258EE" w14:textId="77777777" w:rsidTr="00582693">
        <w:trPr>
          <w:trHeight w:val="567"/>
        </w:trPr>
        <w:tc>
          <w:tcPr>
            <w:tcW w:w="31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4C42EC80" w14:textId="365608DD" w:rsidR="00037270" w:rsidRDefault="00037270" w:rsidP="00EB3A4A">
            <w:pPr>
              <w:pStyle w:val="Normalny1"/>
              <w:spacing w:before="0" w:line="240" w:lineRule="auto"/>
              <w:jc w:val="left"/>
            </w:pPr>
            <w:r>
              <w:rPr>
                <w:rStyle w:val="Domylnaczcionkaakapitu1"/>
                <w:rFonts w:cs="Calibri"/>
                <w:b/>
                <w:bCs/>
                <w:color w:val="000000"/>
                <w:szCs w:val="20"/>
              </w:rPr>
              <w:t>SEN 2.13</w:t>
            </w:r>
          </w:p>
        </w:tc>
        <w:tc>
          <w:tcPr>
            <w:tcW w:w="50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E77B55B" w14:textId="38E29413" w:rsidR="00037270" w:rsidRDefault="00037270" w:rsidP="00EB3A4A">
            <w:pPr>
              <w:pStyle w:val="Normalny1"/>
              <w:spacing w:before="0" w:line="240" w:lineRule="auto"/>
              <w:jc w:val="left"/>
              <w:rPr>
                <w:b/>
                <w:color w:val="000000"/>
                <w:szCs w:val="20"/>
                <w:lang w:eastAsia="pl-PL"/>
              </w:rPr>
            </w:pPr>
            <w:r>
              <w:rPr>
                <w:b/>
                <w:color w:val="000000"/>
                <w:szCs w:val="20"/>
                <w:lang w:eastAsia="pl-PL"/>
              </w:rPr>
              <w:t>Demonstrator</w:t>
            </w:r>
          </w:p>
        </w:tc>
        <w:tc>
          <w:tcPr>
            <w:tcW w:w="91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11752925" w14:textId="73D5310E" w:rsidR="00037270" w:rsidRDefault="00037270" w:rsidP="00EB3A4A">
            <w:pPr>
              <w:pStyle w:val="Normalny1"/>
              <w:spacing w:before="0" w:line="240" w:lineRule="auto"/>
              <w:jc w:val="left"/>
              <w:rPr>
                <w:color w:val="000000"/>
                <w:szCs w:val="20"/>
                <w:lang w:eastAsia="pl-PL"/>
              </w:rPr>
            </w:pPr>
            <w:r>
              <w:rPr>
                <w:color w:val="000000"/>
                <w:szCs w:val="20"/>
                <w:lang w:eastAsia="pl-PL"/>
              </w:rPr>
              <w:t>Budki dla ptaków</w:t>
            </w:r>
          </w:p>
        </w:tc>
        <w:tc>
          <w:tcPr>
            <w:tcW w:w="32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6B8360C" w14:textId="6E53F826" w:rsidR="00037270" w:rsidRDefault="00037270" w:rsidP="00EB3A4A">
            <w:pPr>
              <w:pStyle w:val="Normalny1"/>
              <w:spacing w:before="0" w:line="240" w:lineRule="auto"/>
              <w:jc w:val="left"/>
              <w:rPr>
                <w:color w:val="000000"/>
                <w:szCs w:val="20"/>
                <w:lang w:eastAsia="pl-PL"/>
              </w:rPr>
            </w:pPr>
            <w:r>
              <w:rPr>
                <w:color w:val="000000"/>
                <w:szCs w:val="20"/>
                <w:lang w:eastAsia="pl-PL"/>
              </w:rPr>
              <w:t>Wymagane jest zapewnienie co najmniej 10 budek dla ptaków, o wymiarach min. wysokość 20 cm x szerokość 20 cm x długość 36 cm, z owalnym wlotem 6,5 × 3,5 cm umieszczonym na środku wysokości ścianki.</w:t>
            </w:r>
          </w:p>
        </w:tc>
      </w:tr>
      <w:tr w:rsidR="00037270" w:rsidRPr="00BF3A92" w14:paraId="46144D4C" w14:textId="77777777" w:rsidTr="00582693">
        <w:trPr>
          <w:trHeight w:val="209"/>
        </w:trPr>
        <w:tc>
          <w:tcPr>
            <w:tcW w:w="31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1394133" w14:textId="1D9EC9CC" w:rsidR="00037270" w:rsidRDefault="00037270" w:rsidP="00EB3A4A">
            <w:pPr>
              <w:pStyle w:val="Normalny1"/>
              <w:spacing w:before="0" w:line="240" w:lineRule="auto"/>
              <w:jc w:val="left"/>
              <w:rPr>
                <w:rStyle w:val="Domylnaczcionkaakapitu1"/>
                <w:rFonts w:cs="Calibri"/>
                <w:b/>
                <w:bCs/>
                <w:color w:val="000000"/>
                <w:szCs w:val="20"/>
              </w:rPr>
            </w:pPr>
            <w:r>
              <w:rPr>
                <w:rStyle w:val="Domylnaczcionkaakapitu1"/>
                <w:rFonts w:cs="Calibri"/>
                <w:b/>
                <w:bCs/>
                <w:color w:val="000000"/>
                <w:szCs w:val="20"/>
              </w:rPr>
              <w:t>SEN 2.14</w:t>
            </w:r>
          </w:p>
        </w:tc>
        <w:tc>
          <w:tcPr>
            <w:tcW w:w="50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C86E473" w14:textId="365699A5" w:rsidR="00037270" w:rsidRDefault="00037270" w:rsidP="00EB3A4A">
            <w:pPr>
              <w:pStyle w:val="Normalny1"/>
              <w:spacing w:before="0" w:line="240" w:lineRule="auto"/>
              <w:jc w:val="left"/>
              <w:rPr>
                <w:b/>
                <w:color w:val="000000"/>
                <w:szCs w:val="20"/>
                <w:lang w:eastAsia="pl-PL"/>
              </w:rPr>
            </w:pPr>
            <w:r>
              <w:rPr>
                <w:b/>
                <w:color w:val="000000"/>
                <w:szCs w:val="20"/>
                <w:lang w:eastAsia="pl-PL"/>
              </w:rPr>
              <w:t>Demonstrator</w:t>
            </w:r>
          </w:p>
        </w:tc>
        <w:tc>
          <w:tcPr>
            <w:tcW w:w="91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2DF6B59E" w14:textId="33511706" w:rsidR="00037270" w:rsidRDefault="00037270" w:rsidP="00EB3A4A">
            <w:pPr>
              <w:pStyle w:val="Normalny1"/>
              <w:spacing w:before="0" w:line="240" w:lineRule="auto"/>
              <w:jc w:val="left"/>
              <w:rPr>
                <w:color w:val="000000"/>
                <w:szCs w:val="20"/>
                <w:lang w:eastAsia="pl-PL"/>
              </w:rPr>
            </w:pPr>
            <w:r>
              <w:rPr>
                <w:color w:val="000000"/>
                <w:szCs w:val="20"/>
                <w:lang w:eastAsia="pl-PL"/>
              </w:rPr>
              <w:t>Dojazd karetek</w:t>
            </w:r>
          </w:p>
        </w:tc>
        <w:tc>
          <w:tcPr>
            <w:tcW w:w="32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CA24952" w14:textId="48ED10FA" w:rsidR="00037270" w:rsidRDefault="00037270" w:rsidP="00EB3A4A">
            <w:pPr>
              <w:pStyle w:val="Normalny1"/>
              <w:spacing w:before="0" w:line="240" w:lineRule="auto"/>
              <w:jc w:val="left"/>
              <w:rPr>
                <w:color w:val="000000"/>
                <w:szCs w:val="20"/>
                <w:lang w:eastAsia="pl-PL"/>
              </w:rPr>
            </w:pPr>
            <w:r>
              <w:rPr>
                <w:color w:val="000000"/>
                <w:szCs w:val="20"/>
                <w:lang w:eastAsia="pl-PL"/>
              </w:rPr>
              <w:t>Wymagany bezpośredni zadaszony podjazd dla karetki.</w:t>
            </w:r>
          </w:p>
        </w:tc>
      </w:tr>
      <w:tr w:rsidR="00037270" w:rsidRPr="00BF3A92" w14:paraId="2B5A7619" w14:textId="77777777" w:rsidTr="00582693">
        <w:trPr>
          <w:trHeight w:val="567"/>
        </w:trPr>
        <w:tc>
          <w:tcPr>
            <w:tcW w:w="31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148A63CF" w14:textId="6FB063D5" w:rsidR="00037270" w:rsidRDefault="00037270" w:rsidP="00EB3A4A">
            <w:pPr>
              <w:pStyle w:val="Normalny1"/>
              <w:spacing w:before="0" w:line="240" w:lineRule="auto"/>
              <w:jc w:val="left"/>
              <w:rPr>
                <w:rStyle w:val="Domylnaczcionkaakapitu1"/>
                <w:rFonts w:cs="Calibri"/>
                <w:b/>
                <w:bCs/>
                <w:color w:val="000000"/>
                <w:szCs w:val="20"/>
              </w:rPr>
            </w:pPr>
            <w:r>
              <w:rPr>
                <w:rStyle w:val="Domylnaczcionkaakapitu1"/>
                <w:rFonts w:cs="Calibri"/>
                <w:b/>
                <w:bCs/>
                <w:color w:val="000000"/>
                <w:szCs w:val="20"/>
              </w:rPr>
              <w:t>SEN 2.15</w:t>
            </w:r>
          </w:p>
        </w:tc>
        <w:tc>
          <w:tcPr>
            <w:tcW w:w="50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C23A902" w14:textId="2DD10774" w:rsidR="00037270" w:rsidRDefault="00037270" w:rsidP="00EB3A4A">
            <w:pPr>
              <w:pStyle w:val="Normalny1"/>
              <w:spacing w:before="0" w:line="240" w:lineRule="auto"/>
              <w:jc w:val="left"/>
              <w:rPr>
                <w:b/>
                <w:color w:val="000000"/>
                <w:szCs w:val="20"/>
                <w:lang w:eastAsia="pl-PL"/>
              </w:rPr>
            </w:pPr>
            <w:r>
              <w:rPr>
                <w:b/>
                <w:color w:val="000000"/>
                <w:szCs w:val="20"/>
                <w:lang w:eastAsia="pl-PL"/>
              </w:rPr>
              <w:t>Demonstrator</w:t>
            </w:r>
          </w:p>
        </w:tc>
        <w:tc>
          <w:tcPr>
            <w:tcW w:w="91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1F177D08" w14:textId="4717AF87" w:rsidR="00037270" w:rsidRDefault="00037270" w:rsidP="00EB3A4A">
            <w:pPr>
              <w:pStyle w:val="Normalny1"/>
              <w:spacing w:before="0" w:line="240" w:lineRule="auto"/>
              <w:jc w:val="left"/>
              <w:rPr>
                <w:szCs w:val="20"/>
                <w:lang w:eastAsia="pl-PL"/>
              </w:rPr>
            </w:pPr>
            <w:r>
              <w:rPr>
                <w:szCs w:val="20"/>
                <w:lang w:eastAsia="pl-PL"/>
              </w:rPr>
              <w:t>Surowa powierzchnia elementów budowlanych</w:t>
            </w:r>
          </w:p>
        </w:tc>
        <w:tc>
          <w:tcPr>
            <w:tcW w:w="32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324646F" w14:textId="72B5A555" w:rsidR="00037270" w:rsidRDefault="00037270" w:rsidP="00EB3A4A">
            <w:pPr>
              <w:pStyle w:val="Normalny1"/>
              <w:spacing w:before="0" w:line="240" w:lineRule="auto"/>
              <w:jc w:val="left"/>
              <w:rPr>
                <w:szCs w:val="20"/>
                <w:lang w:eastAsia="pl-PL"/>
              </w:rPr>
            </w:pPr>
            <w:r>
              <w:rPr>
                <w:szCs w:val="20"/>
                <w:lang w:eastAsia="pl-PL"/>
              </w:rPr>
              <w:t>Wymaga się materiałów pozostawionych bez wykończenia – powierzchnia elementu konstrukcyjnego jako docelowa powierzchnia eksponowana – walor edukacyjny, oszczędność materiałów wykończeniowych.</w:t>
            </w:r>
          </w:p>
        </w:tc>
      </w:tr>
      <w:tr w:rsidR="00037270" w:rsidRPr="00BF3A92" w14:paraId="4704F066" w14:textId="77777777" w:rsidTr="00582693">
        <w:trPr>
          <w:trHeight w:val="567"/>
        </w:trPr>
        <w:tc>
          <w:tcPr>
            <w:tcW w:w="31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4F969C21" w14:textId="5CF2E294" w:rsidR="00037270" w:rsidRDefault="00037270" w:rsidP="00EB3A4A">
            <w:pPr>
              <w:pStyle w:val="Normalny1"/>
              <w:spacing w:before="0" w:line="240" w:lineRule="auto"/>
              <w:jc w:val="left"/>
              <w:rPr>
                <w:rStyle w:val="Domylnaczcionkaakapitu1"/>
                <w:rFonts w:cs="Calibri"/>
                <w:b/>
                <w:bCs/>
                <w:color w:val="000000"/>
                <w:szCs w:val="20"/>
              </w:rPr>
            </w:pPr>
            <w:r>
              <w:rPr>
                <w:rStyle w:val="Domylnaczcionkaakapitu1"/>
                <w:rFonts w:cs="Calibri"/>
                <w:b/>
                <w:bCs/>
                <w:color w:val="000000"/>
                <w:szCs w:val="20"/>
              </w:rPr>
              <w:lastRenderedPageBreak/>
              <w:t>SEN 2.16</w:t>
            </w:r>
          </w:p>
        </w:tc>
        <w:tc>
          <w:tcPr>
            <w:tcW w:w="50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FF07008" w14:textId="09AB270A" w:rsidR="00037270" w:rsidRDefault="00037270" w:rsidP="00EB3A4A">
            <w:pPr>
              <w:pStyle w:val="Normalny1"/>
              <w:spacing w:before="0" w:line="240" w:lineRule="auto"/>
              <w:jc w:val="left"/>
              <w:rPr>
                <w:b/>
                <w:color w:val="000000"/>
                <w:szCs w:val="20"/>
                <w:lang w:eastAsia="pl-PL"/>
              </w:rPr>
            </w:pPr>
            <w:r>
              <w:rPr>
                <w:b/>
                <w:color w:val="000000"/>
                <w:szCs w:val="20"/>
                <w:lang w:eastAsia="pl-PL"/>
              </w:rPr>
              <w:t>Demonstrator</w:t>
            </w:r>
          </w:p>
        </w:tc>
        <w:tc>
          <w:tcPr>
            <w:tcW w:w="91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2606DF24" w14:textId="06056C20" w:rsidR="00037270" w:rsidRDefault="00037270" w:rsidP="00EB3A4A">
            <w:pPr>
              <w:pStyle w:val="Normalny1"/>
              <w:spacing w:before="0" w:line="240" w:lineRule="auto"/>
              <w:jc w:val="left"/>
              <w:rPr>
                <w:color w:val="000000"/>
                <w:szCs w:val="20"/>
                <w:lang w:eastAsia="pl-PL"/>
              </w:rPr>
            </w:pPr>
            <w:r>
              <w:rPr>
                <w:color w:val="000000"/>
                <w:szCs w:val="20"/>
                <w:lang w:eastAsia="pl-PL"/>
              </w:rPr>
              <w:t>Deklaracje środowiskowe</w:t>
            </w:r>
          </w:p>
        </w:tc>
        <w:tc>
          <w:tcPr>
            <w:tcW w:w="32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0AB21B2" w14:textId="1911B1AA" w:rsidR="00037270" w:rsidRDefault="00037270" w:rsidP="00EB3A4A">
            <w:pPr>
              <w:pStyle w:val="Normalny1"/>
              <w:spacing w:before="0" w:line="240" w:lineRule="auto"/>
              <w:jc w:val="left"/>
              <w:rPr>
                <w:color w:val="000000"/>
                <w:szCs w:val="20"/>
                <w:lang w:eastAsia="pl-PL"/>
              </w:rPr>
            </w:pPr>
            <w:r>
              <w:rPr>
                <w:color w:val="000000"/>
                <w:szCs w:val="20"/>
                <w:lang w:eastAsia="pl-PL"/>
              </w:rPr>
              <w:t>Wymaga się wykorzystania materiałów budowlanych, dla których sporządzono deklarację środowiskową produktu.</w:t>
            </w:r>
          </w:p>
        </w:tc>
      </w:tr>
      <w:tr w:rsidR="00037270" w:rsidRPr="00BF3A92" w14:paraId="09776D46" w14:textId="77777777" w:rsidTr="00582693">
        <w:trPr>
          <w:trHeight w:val="567"/>
        </w:trPr>
        <w:tc>
          <w:tcPr>
            <w:tcW w:w="31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0AA5856" w14:textId="6CEB3FE0" w:rsidR="00037270" w:rsidRDefault="00037270" w:rsidP="00EB3A4A">
            <w:pPr>
              <w:pStyle w:val="Normalny1"/>
              <w:spacing w:before="0" w:line="240" w:lineRule="auto"/>
              <w:jc w:val="left"/>
            </w:pPr>
            <w:r>
              <w:rPr>
                <w:rStyle w:val="Domylnaczcionkaakapitu1"/>
                <w:rFonts w:cs="Calibri"/>
                <w:b/>
                <w:bCs/>
                <w:color w:val="000000"/>
                <w:szCs w:val="20"/>
              </w:rPr>
              <w:t>SEN 2.17</w:t>
            </w:r>
          </w:p>
        </w:tc>
        <w:tc>
          <w:tcPr>
            <w:tcW w:w="50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20BA5B9" w14:textId="6FA08810" w:rsidR="00037270" w:rsidRDefault="00037270" w:rsidP="00EB3A4A">
            <w:pPr>
              <w:pStyle w:val="Normalny1"/>
              <w:spacing w:before="0" w:line="240" w:lineRule="auto"/>
              <w:jc w:val="left"/>
              <w:rPr>
                <w:b/>
                <w:color w:val="000000"/>
                <w:szCs w:val="20"/>
                <w:lang w:eastAsia="pl-PL"/>
              </w:rPr>
            </w:pPr>
            <w:r>
              <w:rPr>
                <w:b/>
                <w:color w:val="000000"/>
                <w:szCs w:val="20"/>
                <w:lang w:eastAsia="pl-PL"/>
              </w:rPr>
              <w:t>Demonstrator</w:t>
            </w:r>
          </w:p>
        </w:tc>
        <w:tc>
          <w:tcPr>
            <w:tcW w:w="91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3E17E50" w14:textId="7C90B98E" w:rsidR="00037270" w:rsidRDefault="00037270" w:rsidP="00EB3A4A">
            <w:pPr>
              <w:pStyle w:val="Normalny1"/>
              <w:spacing w:before="0" w:line="240" w:lineRule="auto"/>
              <w:jc w:val="left"/>
              <w:rPr>
                <w:szCs w:val="20"/>
                <w:lang w:eastAsia="pl-PL"/>
              </w:rPr>
            </w:pPr>
            <w:r>
              <w:rPr>
                <w:color w:val="000000"/>
                <w:szCs w:val="20"/>
                <w:lang w:eastAsia="pl-PL"/>
              </w:rPr>
              <w:t>Wspólna pralnia</w:t>
            </w:r>
          </w:p>
        </w:tc>
        <w:tc>
          <w:tcPr>
            <w:tcW w:w="32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CB7ABF7" w14:textId="33450CF3" w:rsidR="00037270" w:rsidRDefault="0B0FD204" w:rsidP="1391E3F7">
            <w:pPr>
              <w:pStyle w:val="Normalny1"/>
              <w:spacing w:before="0" w:line="240" w:lineRule="auto"/>
              <w:jc w:val="left"/>
              <w:rPr>
                <w:lang w:eastAsia="pl-PL"/>
              </w:rPr>
            </w:pPr>
            <w:r w:rsidRPr="5DA4011F">
              <w:rPr>
                <w:color w:val="000000" w:themeColor="text1"/>
                <w:lang w:eastAsia="pl-PL"/>
              </w:rPr>
              <w:t>Wymaga się pomieszczenia pralni ogólnodostępnej o powierzchni użytkowe</w:t>
            </w:r>
            <w:r w:rsidR="59BD23A7" w:rsidRPr="5DA4011F">
              <w:rPr>
                <w:color w:val="000000" w:themeColor="text1"/>
                <w:lang w:eastAsia="pl-PL"/>
              </w:rPr>
              <w:t>j</w:t>
            </w:r>
            <w:r w:rsidRPr="5DA4011F">
              <w:rPr>
                <w:color w:val="000000" w:themeColor="text1"/>
                <w:lang w:eastAsia="pl-PL"/>
              </w:rPr>
              <w:t xml:space="preserve"> min. 15</w:t>
            </w:r>
            <w:r w:rsidR="2499ACA0" w:rsidRPr="5DA4011F">
              <w:rPr>
                <w:color w:val="000000" w:themeColor="text1"/>
                <w:lang w:eastAsia="pl-PL"/>
              </w:rPr>
              <w:t>m</w:t>
            </w:r>
            <w:r w:rsidR="2499ACA0" w:rsidRPr="5DA4011F">
              <w:rPr>
                <w:color w:val="000000" w:themeColor="text1"/>
                <w:vertAlign w:val="superscript"/>
                <w:lang w:eastAsia="pl-PL"/>
              </w:rPr>
              <w:t>2</w:t>
            </w:r>
            <w:r w:rsidRPr="5DA4011F">
              <w:rPr>
                <w:color w:val="000000" w:themeColor="text1"/>
                <w:lang w:eastAsia="pl-PL"/>
              </w:rPr>
              <w:t>,</w:t>
            </w:r>
            <w:r w:rsidR="2797E72D" w:rsidRPr="5DA4011F">
              <w:rPr>
                <w:color w:val="000000" w:themeColor="text1"/>
                <w:lang w:eastAsia="pl-PL"/>
              </w:rPr>
              <w:t xml:space="preserve"> zlokalizowanej obok pomieszczenia świetlicy</w:t>
            </w:r>
            <w:r w:rsidR="7B600A51" w:rsidRPr="5DA4011F">
              <w:rPr>
                <w:color w:val="000000" w:themeColor="text1"/>
                <w:lang w:eastAsia="pl-PL"/>
              </w:rPr>
              <w:t xml:space="preserve"> lub składającego się z wydzielonej części przeznaczonej na</w:t>
            </w:r>
            <w:r w:rsidRPr="5DA4011F">
              <w:rPr>
                <w:color w:val="000000" w:themeColor="text1"/>
                <w:lang w:eastAsia="pl-PL"/>
              </w:rPr>
              <w:t xml:space="preserve"> wyposaż</w:t>
            </w:r>
            <w:r w:rsidR="3E572385" w:rsidRPr="5DA4011F">
              <w:rPr>
                <w:color w:val="000000" w:themeColor="text1"/>
                <w:lang w:eastAsia="pl-PL"/>
              </w:rPr>
              <w:t xml:space="preserve">enie w </w:t>
            </w:r>
            <w:r w:rsidR="61507BA6" w:rsidRPr="5DA4011F">
              <w:rPr>
                <w:color w:val="000000" w:themeColor="text1"/>
                <w:lang w:eastAsia="pl-PL"/>
              </w:rPr>
              <w:t>postaci</w:t>
            </w:r>
            <w:r w:rsidRPr="5DA4011F">
              <w:rPr>
                <w:color w:val="000000" w:themeColor="text1"/>
                <w:lang w:eastAsia="pl-PL"/>
              </w:rPr>
              <w:t xml:space="preserve"> w trz</w:t>
            </w:r>
            <w:r w:rsidR="233DDF09" w:rsidRPr="5DA4011F">
              <w:rPr>
                <w:color w:val="000000" w:themeColor="text1"/>
                <w:lang w:eastAsia="pl-PL"/>
              </w:rPr>
              <w:t>ech</w:t>
            </w:r>
            <w:r w:rsidRPr="5DA4011F">
              <w:rPr>
                <w:color w:val="000000" w:themeColor="text1"/>
                <w:lang w:eastAsia="pl-PL"/>
              </w:rPr>
              <w:t xml:space="preserve"> pral</w:t>
            </w:r>
            <w:r w:rsidR="43ADA85F" w:rsidRPr="5DA4011F">
              <w:rPr>
                <w:color w:val="000000" w:themeColor="text1"/>
                <w:lang w:eastAsia="pl-PL"/>
              </w:rPr>
              <w:t>ek</w:t>
            </w:r>
            <w:r w:rsidRPr="5DA4011F">
              <w:rPr>
                <w:color w:val="000000" w:themeColor="text1"/>
                <w:lang w:eastAsia="pl-PL"/>
              </w:rPr>
              <w:t xml:space="preserve"> z funkcją suszarki oraz st</w:t>
            </w:r>
            <w:r w:rsidR="178BC7D5" w:rsidRPr="5DA4011F">
              <w:rPr>
                <w:color w:val="000000" w:themeColor="text1"/>
                <w:lang w:eastAsia="pl-PL"/>
              </w:rPr>
              <w:t>ołu</w:t>
            </w:r>
            <w:r w:rsidRPr="5DA4011F">
              <w:rPr>
                <w:color w:val="000000" w:themeColor="text1"/>
                <w:lang w:eastAsia="pl-PL"/>
              </w:rPr>
              <w:t xml:space="preserve"> odkładcz</w:t>
            </w:r>
            <w:r w:rsidR="300FC7C5" w:rsidRPr="5DA4011F">
              <w:rPr>
                <w:color w:val="000000" w:themeColor="text1"/>
                <w:lang w:eastAsia="pl-PL"/>
              </w:rPr>
              <w:t>ego</w:t>
            </w:r>
            <w:r w:rsidRPr="5DA4011F">
              <w:rPr>
                <w:color w:val="000000" w:themeColor="text1"/>
                <w:lang w:eastAsia="pl-PL"/>
              </w:rPr>
              <w:t xml:space="preserve"> o wymiarach min. 150x80</w:t>
            </w:r>
            <w:r w:rsidR="6E97241A" w:rsidRPr="5DA4011F">
              <w:rPr>
                <w:color w:val="000000" w:themeColor="text1"/>
                <w:lang w:eastAsia="pl-PL"/>
              </w:rPr>
              <w:t xml:space="preserve"> </w:t>
            </w:r>
            <w:r w:rsidRPr="5DA4011F">
              <w:rPr>
                <w:color w:val="000000" w:themeColor="text1"/>
                <w:lang w:eastAsia="pl-PL"/>
              </w:rPr>
              <w:t xml:space="preserve">cm. Posadzka i ściany pomieszczenia do wys. </w:t>
            </w:r>
            <w:r w:rsidR="71A1C674" w:rsidRPr="5DA4011F">
              <w:rPr>
                <w:color w:val="000000" w:themeColor="text1"/>
                <w:lang w:eastAsia="pl-PL"/>
              </w:rPr>
              <w:t>m</w:t>
            </w:r>
            <w:r w:rsidRPr="5DA4011F">
              <w:rPr>
                <w:color w:val="000000" w:themeColor="text1"/>
                <w:lang w:eastAsia="pl-PL"/>
              </w:rPr>
              <w:t>in. 150cm wykończone ceramiką lub innym materiałem łatwozmywalnym, posadzka o klasie antypoślizgowości R11.</w:t>
            </w:r>
          </w:p>
        </w:tc>
      </w:tr>
      <w:tr w:rsidR="00037270" w:rsidRPr="00BF3A92" w14:paraId="10F34CE2" w14:textId="77777777" w:rsidTr="00582693">
        <w:trPr>
          <w:trHeight w:val="567"/>
        </w:trPr>
        <w:tc>
          <w:tcPr>
            <w:tcW w:w="31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45A7BD05" w14:textId="17FE54BC" w:rsidR="00037270" w:rsidRDefault="00037270" w:rsidP="00EB3A4A">
            <w:pPr>
              <w:pStyle w:val="Normalny1"/>
              <w:spacing w:before="0" w:line="240" w:lineRule="auto"/>
              <w:jc w:val="left"/>
            </w:pPr>
            <w:r>
              <w:rPr>
                <w:b/>
                <w:color w:val="000000"/>
                <w:szCs w:val="20"/>
                <w:lang w:eastAsia="pl-PL"/>
              </w:rPr>
              <w:t>SEN 2.18</w:t>
            </w:r>
          </w:p>
        </w:tc>
        <w:tc>
          <w:tcPr>
            <w:tcW w:w="50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F0B3132" w14:textId="3B6E8DFA" w:rsidR="00037270" w:rsidRDefault="00037270" w:rsidP="00EB3A4A">
            <w:pPr>
              <w:pStyle w:val="Normalny1"/>
              <w:spacing w:before="0" w:line="240" w:lineRule="auto"/>
              <w:jc w:val="left"/>
              <w:rPr>
                <w:b/>
                <w:color w:val="000000"/>
                <w:szCs w:val="20"/>
                <w:lang w:eastAsia="pl-PL"/>
              </w:rPr>
            </w:pPr>
            <w:r>
              <w:rPr>
                <w:b/>
                <w:color w:val="000000"/>
                <w:szCs w:val="20"/>
                <w:lang w:eastAsia="pl-PL"/>
              </w:rPr>
              <w:t>Instalacje</w:t>
            </w:r>
          </w:p>
        </w:tc>
        <w:tc>
          <w:tcPr>
            <w:tcW w:w="91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B6B36D5" w14:textId="6DB1961A" w:rsidR="00037270" w:rsidRDefault="00037270" w:rsidP="00EB3A4A">
            <w:pPr>
              <w:pStyle w:val="Normalny1"/>
              <w:spacing w:before="0" w:line="240" w:lineRule="auto"/>
              <w:jc w:val="left"/>
              <w:rPr>
                <w:color w:val="000000"/>
                <w:szCs w:val="20"/>
                <w:lang w:eastAsia="pl-PL"/>
              </w:rPr>
            </w:pPr>
            <w:r>
              <w:rPr>
                <w:rStyle w:val="Domylnaczcionkaakapitu1"/>
                <w:szCs w:val="20"/>
                <w:lang w:eastAsia="pl-PL"/>
              </w:rPr>
              <w:t>Dodatkowa funkcjonalność systemu zarządzania energią zgodnie pkt SEN 1.48 z wymagań obligatoryjnych</w:t>
            </w:r>
          </w:p>
        </w:tc>
        <w:tc>
          <w:tcPr>
            <w:tcW w:w="32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0C60F20" w14:textId="77777777" w:rsidR="00037270" w:rsidRDefault="00037270" w:rsidP="00EB3A4A">
            <w:pPr>
              <w:pStyle w:val="Normalny1"/>
              <w:spacing w:before="0" w:line="240" w:lineRule="auto"/>
              <w:jc w:val="left"/>
              <w:rPr>
                <w:rStyle w:val="Domylnaczcionkaakapitu1"/>
                <w:szCs w:val="20"/>
                <w:lang w:eastAsia="pl-PL"/>
              </w:rPr>
            </w:pPr>
            <w:r>
              <w:rPr>
                <w:rStyle w:val="Domylnaczcionkaakapitu1"/>
                <w:szCs w:val="20"/>
                <w:lang w:eastAsia="pl-PL"/>
              </w:rPr>
              <w:t>Wymagane jest:</w:t>
            </w:r>
          </w:p>
          <w:p w14:paraId="193EFC72" w14:textId="77777777" w:rsidR="00037270" w:rsidRDefault="00037270" w:rsidP="00582693">
            <w:pPr>
              <w:pStyle w:val="Normalny1"/>
              <w:numPr>
                <w:ilvl w:val="0"/>
                <w:numId w:val="28"/>
              </w:numPr>
              <w:spacing w:before="0" w:line="240" w:lineRule="auto"/>
              <w:ind w:left="359"/>
              <w:jc w:val="left"/>
              <w:rPr>
                <w:rStyle w:val="Domylnaczcionkaakapitu1"/>
                <w:szCs w:val="20"/>
                <w:lang w:eastAsia="pl-PL"/>
              </w:rPr>
            </w:pPr>
            <w:r>
              <w:rPr>
                <w:rStyle w:val="Domylnaczcionkaakapitu1"/>
                <w:szCs w:val="20"/>
                <w:lang w:eastAsia="pl-PL"/>
              </w:rPr>
              <w:t xml:space="preserve">zapewnienie możliwości zdalnego zadawania parametrów temperatury, wykrywania obecności osoby w pomieszczeniu, dla każdego z mieszkań. </w:t>
            </w:r>
          </w:p>
          <w:p w14:paraId="63F84840" w14:textId="6EDFACE2" w:rsidR="00037270" w:rsidRDefault="1E6E0F06" w:rsidP="00582693">
            <w:pPr>
              <w:pStyle w:val="Normalny1"/>
              <w:numPr>
                <w:ilvl w:val="0"/>
                <w:numId w:val="28"/>
              </w:numPr>
              <w:spacing w:before="0" w:line="240" w:lineRule="auto"/>
              <w:ind w:left="359"/>
              <w:jc w:val="left"/>
              <w:rPr>
                <w:rStyle w:val="Domylnaczcionkaakapitu1"/>
                <w:rFonts w:eastAsia="Calibri" w:cs="Calibri"/>
                <w:lang w:eastAsia="pl-PL"/>
              </w:rPr>
            </w:pPr>
            <w:r w:rsidRPr="5DA4011F">
              <w:rPr>
                <w:rStyle w:val="Domylnaczcionkaakapitu1"/>
                <w:lang w:eastAsia="pl-PL"/>
              </w:rPr>
              <w:t>zastosowanie systemu umożliwiającego dostęp za pomocą aplikacji na smartfona</w:t>
            </w:r>
            <w:r w:rsidR="57488D3F" w:rsidRPr="5DA4011F">
              <w:rPr>
                <w:rStyle w:val="Domylnaczcionkaakapitu1"/>
                <w:lang w:eastAsia="pl-PL"/>
              </w:rPr>
              <w:t xml:space="preserve"> </w:t>
            </w:r>
            <w:r w:rsidR="57488D3F" w:rsidRPr="5DA4011F">
              <w:rPr>
                <w:color w:val="000000" w:themeColor="text1"/>
                <w:lang w:eastAsia="pl-PL"/>
              </w:rPr>
              <w:t>(aplikacja w systemie Android/ iOS na zasadach licencji ustalonych z producentem)</w:t>
            </w:r>
            <w:r w:rsidRPr="5DA4011F">
              <w:rPr>
                <w:rStyle w:val="Domylnaczcionkaakapitu1"/>
                <w:lang w:eastAsia="pl-PL"/>
              </w:rPr>
              <w:t xml:space="preserve"> do danych dot. zużycia energii przez wszystkie urządzenia w mieszkaniu oraz możliwość zdalnego włączania i wyłączania tych urządzeń przez aplikację.</w:t>
            </w:r>
          </w:p>
          <w:p w14:paraId="5B238A41" w14:textId="40E31DBA" w:rsidR="00037270" w:rsidRPr="00893FB7" w:rsidRDefault="604AC88C" w:rsidP="00582693">
            <w:pPr>
              <w:pStyle w:val="Normalny1"/>
              <w:numPr>
                <w:ilvl w:val="0"/>
                <w:numId w:val="28"/>
              </w:numPr>
              <w:spacing w:before="0" w:line="240" w:lineRule="auto"/>
              <w:ind w:left="359"/>
              <w:jc w:val="left"/>
              <w:rPr>
                <w:lang w:eastAsia="pl-PL"/>
              </w:rPr>
            </w:pPr>
            <w:r w:rsidRPr="1391E3F7">
              <w:rPr>
                <w:rStyle w:val="Domylnaczcionkaakapitu1"/>
                <w:lang w:eastAsia="pl-PL"/>
              </w:rPr>
              <w:t>zastosowanie elementów wyposażenia w części wspólnej budynku umożliwiających grywalizację dla uczestników jako motywację do działań korekcyjnych: w tym rankingi kto zużył mniej energii (przy zachowaniu określonego minimum na potrzeby komfortu energetycznego użytkowników).</w:t>
            </w:r>
          </w:p>
        </w:tc>
      </w:tr>
      <w:tr w:rsidR="00037270" w:rsidRPr="00BF3A92" w14:paraId="07579D21" w14:textId="77777777" w:rsidTr="00582693">
        <w:trPr>
          <w:trHeight w:val="567"/>
        </w:trPr>
        <w:tc>
          <w:tcPr>
            <w:tcW w:w="31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60D9257C" w14:textId="13057A8E" w:rsidR="00037270" w:rsidRDefault="00037270" w:rsidP="00EB3A4A">
            <w:pPr>
              <w:pStyle w:val="Normalny1"/>
              <w:spacing w:before="0" w:line="240" w:lineRule="auto"/>
              <w:jc w:val="left"/>
            </w:pPr>
            <w:r>
              <w:rPr>
                <w:rStyle w:val="Domylnaczcionkaakapitu1"/>
                <w:rFonts w:cs="Calibri"/>
                <w:b/>
                <w:bCs/>
                <w:color w:val="000000"/>
                <w:szCs w:val="20"/>
              </w:rPr>
              <w:t>SEN 2.19</w:t>
            </w:r>
          </w:p>
        </w:tc>
        <w:tc>
          <w:tcPr>
            <w:tcW w:w="50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57FE669" w14:textId="1A3CAB05" w:rsidR="00037270" w:rsidRDefault="00037270" w:rsidP="00EB3A4A">
            <w:pPr>
              <w:pStyle w:val="Normalny1"/>
              <w:spacing w:before="0" w:line="240" w:lineRule="auto"/>
              <w:jc w:val="left"/>
              <w:rPr>
                <w:b/>
                <w:color w:val="000000"/>
                <w:szCs w:val="20"/>
                <w:lang w:eastAsia="pl-PL"/>
              </w:rPr>
            </w:pPr>
            <w:r>
              <w:rPr>
                <w:b/>
                <w:color w:val="000000"/>
                <w:szCs w:val="20"/>
                <w:lang w:eastAsia="pl-PL"/>
              </w:rPr>
              <w:t>Instalacje</w:t>
            </w:r>
          </w:p>
        </w:tc>
        <w:tc>
          <w:tcPr>
            <w:tcW w:w="91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6B6EDE3" w14:textId="2479A002" w:rsidR="00037270" w:rsidRDefault="00037270" w:rsidP="00EB3A4A">
            <w:pPr>
              <w:pStyle w:val="Normalny1"/>
              <w:spacing w:before="0" w:line="240" w:lineRule="auto"/>
              <w:jc w:val="left"/>
              <w:rPr>
                <w:color w:val="000000"/>
                <w:szCs w:val="20"/>
                <w:lang w:eastAsia="pl-PL"/>
              </w:rPr>
            </w:pPr>
            <w:r>
              <w:rPr>
                <w:color w:val="000000"/>
                <w:szCs w:val="20"/>
                <w:lang w:eastAsia="pl-PL"/>
              </w:rPr>
              <w:t>Instalacja przyzywowa</w:t>
            </w:r>
          </w:p>
        </w:tc>
        <w:tc>
          <w:tcPr>
            <w:tcW w:w="32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2D0E999" w14:textId="68FC2140" w:rsidR="00037270" w:rsidRDefault="00037270" w:rsidP="00EB3A4A">
            <w:pPr>
              <w:pStyle w:val="Normalny1"/>
              <w:spacing w:before="0" w:line="240" w:lineRule="auto"/>
              <w:jc w:val="left"/>
              <w:rPr>
                <w:color w:val="000000"/>
                <w:szCs w:val="20"/>
                <w:lang w:eastAsia="pl-PL"/>
              </w:rPr>
            </w:pPr>
            <w:r>
              <w:rPr>
                <w:color w:val="000000"/>
                <w:szCs w:val="20"/>
                <w:lang w:eastAsia="pl-PL"/>
              </w:rPr>
              <w:t>Wymagane zapewnienie w mieszkaniach opcji wezwania pomocy pielęgniarki/pomocy lekarskiej.</w:t>
            </w:r>
          </w:p>
        </w:tc>
      </w:tr>
      <w:tr w:rsidR="00037270" w:rsidRPr="00BF3A92" w14:paraId="587813C1" w14:textId="77777777" w:rsidTr="00582693">
        <w:trPr>
          <w:trHeight w:val="567"/>
        </w:trPr>
        <w:tc>
          <w:tcPr>
            <w:tcW w:w="31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4733C205" w14:textId="543B4D49" w:rsidR="00037270" w:rsidRDefault="00037270" w:rsidP="00EB3A4A">
            <w:pPr>
              <w:pStyle w:val="Normalny1"/>
              <w:spacing w:before="0" w:line="240" w:lineRule="auto"/>
              <w:jc w:val="left"/>
            </w:pPr>
            <w:r>
              <w:rPr>
                <w:rStyle w:val="Domylnaczcionkaakapitu1"/>
                <w:rFonts w:cs="Calibri"/>
                <w:b/>
                <w:bCs/>
                <w:color w:val="000000"/>
                <w:szCs w:val="20"/>
              </w:rPr>
              <w:t>SEN 2.20</w:t>
            </w:r>
          </w:p>
        </w:tc>
        <w:tc>
          <w:tcPr>
            <w:tcW w:w="50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7A71B26" w14:textId="7A36042B" w:rsidR="00037270" w:rsidRDefault="00037270" w:rsidP="00EB3A4A">
            <w:pPr>
              <w:pStyle w:val="Normalny1"/>
              <w:spacing w:before="0" w:line="240" w:lineRule="auto"/>
              <w:jc w:val="left"/>
            </w:pPr>
            <w:r>
              <w:rPr>
                <w:b/>
                <w:color w:val="000000"/>
                <w:szCs w:val="20"/>
                <w:lang w:eastAsia="pl-PL"/>
              </w:rPr>
              <w:t>Instalacje</w:t>
            </w:r>
          </w:p>
        </w:tc>
        <w:tc>
          <w:tcPr>
            <w:tcW w:w="91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0C958C5" w14:textId="054ADF75" w:rsidR="00037270" w:rsidRDefault="00037270" w:rsidP="00EB3A4A">
            <w:pPr>
              <w:pStyle w:val="Normalny1"/>
              <w:spacing w:before="0" w:line="240" w:lineRule="auto"/>
              <w:jc w:val="left"/>
            </w:pPr>
            <w:r>
              <w:rPr>
                <w:color w:val="000000"/>
                <w:szCs w:val="20"/>
                <w:lang w:eastAsia="pl-PL"/>
              </w:rPr>
              <w:t>System informacji o jakości powietrza</w:t>
            </w:r>
          </w:p>
        </w:tc>
        <w:tc>
          <w:tcPr>
            <w:tcW w:w="32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75F60D8" w14:textId="44BF50E8" w:rsidR="00037270" w:rsidRDefault="1E6E0F06" w:rsidP="1391E3F7">
            <w:pPr>
              <w:pStyle w:val="Normalny1"/>
              <w:spacing w:before="0" w:line="240" w:lineRule="auto"/>
              <w:jc w:val="left"/>
              <w:rPr>
                <w:color w:val="000000" w:themeColor="text1"/>
                <w:lang w:eastAsia="pl-PL"/>
              </w:rPr>
            </w:pPr>
            <w:r w:rsidRPr="5DA4011F">
              <w:rPr>
                <w:color w:val="000000" w:themeColor="text1"/>
                <w:lang w:eastAsia="pl-PL"/>
              </w:rPr>
              <w:t>Wymagane jest zapewnienie systemu informacji o jakości powietrza, obejmującego czujniki z pomiarem wilgotności oraz poziomu PM2.5, PM10 i CO</w:t>
            </w:r>
            <w:r w:rsidRPr="5DA4011F">
              <w:rPr>
                <w:color w:val="000000" w:themeColor="text1"/>
                <w:vertAlign w:val="subscript"/>
                <w:lang w:eastAsia="pl-PL"/>
              </w:rPr>
              <w:t>2</w:t>
            </w:r>
            <w:r w:rsidRPr="5DA4011F">
              <w:rPr>
                <w:color w:val="000000" w:themeColor="text1"/>
                <w:lang w:eastAsia="pl-PL"/>
              </w:rPr>
              <w:t>, na zewnątrz budynku zintegrowanym z centralnym systemem wentylacji.</w:t>
            </w:r>
          </w:p>
        </w:tc>
      </w:tr>
      <w:tr w:rsidR="00037270" w:rsidRPr="00BF3A92" w14:paraId="0BE26CC1" w14:textId="77777777" w:rsidTr="00582693">
        <w:trPr>
          <w:trHeight w:val="567"/>
        </w:trPr>
        <w:tc>
          <w:tcPr>
            <w:tcW w:w="31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26D2A22" w14:textId="0210D01A" w:rsidR="00037270" w:rsidRDefault="00037270" w:rsidP="00EB3A4A">
            <w:pPr>
              <w:pStyle w:val="Normalny1"/>
              <w:spacing w:before="0" w:line="240" w:lineRule="auto"/>
              <w:jc w:val="left"/>
              <w:rPr>
                <w:b/>
                <w:color w:val="000000"/>
                <w:szCs w:val="20"/>
                <w:lang w:eastAsia="pl-PL"/>
              </w:rPr>
            </w:pPr>
            <w:r>
              <w:rPr>
                <w:rStyle w:val="Domylnaczcionkaakapitu1"/>
                <w:rFonts w:cs="Calibri"/>
                <w:b/>
                <w:bCs/>
                <w:color w:val="000000"/>
                <w:szCs w:val="20"/>
              </w:rPr>
              <w:t>SEN 2.21</w:t>
            </w:r>
          </w:p>
        </w:tc>
        <w:tc>
          <w:tcPr>
            <w:tcW w:w="50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0F65409" w14:textId="094FC345" w:rsidR="00037270" w:rsidRDefault="00037270" w:rsidP="00EB3A4A">
            <w:pPr>
              <w:pStyle w:val="Normalny1"/>
              <w:spacing w:before="0" w:line="240" w:lineRule="auto"/>
              <w:jc w:val="left"/>
              <w:rPr>
                <w:b/>
                <w:color w:val="000000"/>
                <w:szCs w:val="20"/>
                <w:lang w:eastAsia="pl-PL"/>
              </w:rPr>
            </w:pPr>
            <w:r>
              <w:rPr>
                <w:b/>
                <w:color w:val="000000"/>
                <w:szCs w:val="20"/>
                <w:lang w:eastAsia="pl-PL"/>
              </w:rPr>
              <w:t>Instalacje</w:t>
            </w:r>
          </w:p>
        </w:tc>
        <w:tc>
          <w:tcPr>
            <w:tcW w:w="91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502C20C" w14:textId="5402F300" w:rsidR="00037270" w:rsidRDefault="00037270" w:rsidP="00EB3A4A">
            <w:pPr>
              <w:pStyle w:val="Normalny1"/>
              <w:spacing w:before="0" w:line="240" w:lineRule="auto"/>
              <w:jc w:val="left"/>
              <w:rPr>
                <w:rStyle w:val="Domylnaczcionkaakapitu1"/>
                <w:szCs w:val="20"/>
                <w:lang w:eastAsia="pl-PL"/>
              </w:rPr>
            </w:pPr>
            <w:r>
              <w:rPr>
                <w:rStyle w:val="Domylnaczcionkaakapitu1"/>
                <w:szCs w:val="20"/>
                <w:lang w:eastAsia="pl-PL"/>
              </w:rPr>
              <w:t>Dodatkowa funkcjonalność systemu zarządzania energią</w:t>
            </w:r>
          </w:p>
        </w:tc>
        <w:tc>
          <w:tcPr>
            <w:tcW w:w="32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5DB2BF7" w14:textId="262D5567" w:rsidR="00037270" w:rsidRDefault="713CBE93" w:rsidP="00582693">
            <w:pPr>
              <w:pStyle w:val="Normalny1"/>
              <w:spacing w:before="0" w:line="240" w:lineRule="auto"/>
              <w:jc w:val="left"/>
              <w:rPr>
                <w:rStyle w:val="Domylnaczcionkaakapitu1"/>
                <w:lang w:eastAsia="pl-PL"/>
              </w:rPr>
            </w:pPr>
            <w:r w:rsidRPr="5DA4011F">
              <w:rPr>
                <w:rStyle w:val="Domylnaczcionkaakapitu1"/>
                <w:lang w:eastAsia="pl-PL"/>
              </w:rPr>
              <w:t xml:space="preserve">Wymagane jest we wszystkich mieszkaniach zamontowanie paneli systemu zarządzania energią umożliwiających sterowanie systemem przez </w:t>
            </w:r>
            <w:r w:rsidR="3DB79D39" w:rsidRPr="5DA4011F">
              <w:rPr>
                <w:rStyle w:val="Domylnaczcionkaakapitu1"/>
                <w:lang w:eastAsia="pl-PL"/>
              </w:rPr>
              <w:t>użytkownika,</w:t>
            </w:r>
            <w:r w:rsidRPr="5DA4011F">
              <w:rPr>
                <w:rStyle w:val="Domylnaczcionkaakapitu1"/>
                <w:lang w:eastAsia="pl-PL"/>
              </w:rPr>
              <w:t xml:space="preserve"> obsługą przy użyciu smartfona </w:t>
            </w:r>
            <w:r w:rsidRPr="5DA4011F">
              <w:rPr>
                <w:color w:val="000000" w:themeColor="text1"/>
                <w:lang w:eastAsia="pl-PL"/>
              </w:rPr>
              <w:t>(aplikacja w systemie Android/ iOS na zasadach licencji ustalonych z producentem)</w:t>
            </w:r>
            <w:r w:rsidRPr="5DA4011F">
              <w:rPr>
                <w:rStyle w:val="Domylnaczcionkaakapitu1"/>
                <w:lang w:eastAsia="pl-PL"/>
              </w:rPr>
              <w:t xml:space="preserve"> z funkcjonalnością ograniczoną do danego pomieszczenia oraz możliwością generowania raportów odnośnie zużycia. </w:t>
            </w:r>
          </w:p>
        </w:tc>
      </w:tr>
      <w:tr w:rsidR="00037270" w:rsidRPr="00BF3A92" w14:paraId="51586A61" w14:textId="77777777" w:rsidTr="00582693">
        <w:trPr>
          <w:trHeight w:val="567"/>
        </w:trPr>
        <w:tc>
          <w:tcPr>
            <w:tcW w:w="31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1FCD06CB" w14:textId="5A0C1C1B" w:rsidR="00037270" w:rsidRDefault="00037270" w:rsidP="00EB3A4A">
            <w:pPr>
              <w:pStyle w:val="Normalny1"/>
              <w:spacing w:before="0" w:line="240" w:lineRule="auto"/>
              <w:jc w:val="left"/>
              <w:rPr>
                <w:rStyle w:val="Domylnaczcionkaakapitu1"/>
                <w:rFonts w:cs="Calibri"/>
                <w:b/>
                <w:bCs/>
                <w:color w:val="000000"/>
                <w:szCs w:val="20"/>
              </w:rPr>
            </w:pPr>
            <w:r>
              <w:rPr>
                <w:b/>
                <w:color w:val="000000"/>
                <w:szCs w:val="20"/>
                <w:lang w:eastAsia="pl-PL"/>
              </w:rPr>
              <w:t>SEN 2.22</w:t>
            </w:r>
          </w:p>
        </w:tc>
        <w:tc>
          <w:tcPr>
            <w:tcW w:w="50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78A5970" w14:textId="24763A90" w:rsidR="00037270" w:rsidRDefault="00037270" w:rsidP="00EB3A4A">
            <w:pPr>
              <w:pStyle w:val="Normalny1"/>
              <w:spacing w:before="0" w:line="240" w:lineRule="auto"/>
              <w:jc w:val="left"/>
              <w:rPr>
                <w:b/>
                <w:color w:val="000000"/>
                <w:szCs w:val="20"/>
                <w:lang w:eastAsia="pl-PL"/>
              </w:rPr>
            </w:pPr>
            <w:r>
              <w:rPr>
                <w:b/>
                <w:color w:val="000000"/>
                <w:szCs w:val="20"/>
                <w:lang w:eastAsia="pl-PL"/>
              </w:rPr>
              <w:t>Instalacje</w:t>
            </w:r>
          </w:p>
        </w:tc>
        <w:tc>
          <w:tcPr>
            <w:tcW w:w="91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195E04D" w14:textId="66B16327" w:rsidR="00037270" w:rsidRDefault="00037270" w:rsidP="00EB3A4A">
            <w:pPr>
              <w:pStyle w:val="Normalny1"/>
              <w:spacing w:before="0" w:line="240" w:lineRule="auto"/>
              <w:jc w:val="left"/>
              <w:rPr>
                <w:rStyle w:val="Domylnaczcionkaakapitu1"/>
                <w:szCs w:val="20"/>
                <w:lang w:eastAsia="pl-PL"/>
              </w:rPr>
            </w:pPr>
            <w:r>
              <w:rPr>
                <w:rStyle w:val="Domylnaczcionkaakapitu1"/>
                <w:szCs w:val="20"/>
                <w:lang w:eastAsia="pl-PL"/>
              </w:rPr>
              <w:t>Oświetlenie</w:t>
            </w:r>
          </w:p>
        </w:tc>
        <w:tc>
          <w:tcPr>
            <w:tcW w:w="32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DCAAFCE" w14:textId="0930D7DF" w:rsidR="00037270" w:rsidRDefault="1E6E0F06" w:rsidP="00EB3A4A">
            <w:pPr>
              <w:pStyle w:val="Normalny1"/>
              <w:spacing w:before="0" w:line="240" w:lineRule="auto"/>
              <w:jc w:val="left"/>
            </w:pPr>
            <w:r>
              <w:t xml:space="preserve">Wymaga się zastosowania </w:t>
            </w:r>
            <w:r w:rsidR="34B79C21">
              <w:t>systemu automatycznie</w:t>
            </w:r>
            <w:r>
              <w:t xml:space="preserve"> dopełniającego oświetlenie naturalne oświetleniem sztucznym do wymaganego poziomu</w:t>
            </w:r>
            <w:ins w:id="89" w:author="Autor">
              <w:r w:rsidR="00DC577E">
                <w:t xml:space="preserve"> w pomieszczeniach wspólnych i pomieszczeniach komunikacji ogólnodostępnej</w:t>
              </w:r>
            </w:ins>
            <w:r>
              <w:t>.</w:t>
            </w:r>
          </w:p>
        </w:tc>
      </w:tr>
      <w:tr w:rsidR="00037270" w:rsidRPr="00BF3A92" w14:paraId="54CAAC45" w14:textId="77777777" w:rsidTr="00582693">
        <w:trPr>
          <w:trHeight w:val="567"/>
        </w:trPr>
        <w:tc>
          <w:tcPr>
            <w:tcW w:w="311"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2A854F6" w14:textId="6001364F" w:rsidR="00037270" w:rsidRDefault="00037270" w:rsidP="00EB3A4A">
            <w:pPr>
              <w:pStyle w:val="Normalny1"/>
              <w:spacing w:before="0" w:line="240" w:lineRule="auto"/>
              <w:jc w:val="left"/>
              <w:rPr>
                <w:b/>
                <w:color w:val="000000"/>
                <w:szCs w:val="20"/>
                <w:lang w:eastAsia="pl-PL"/>
              </w:rPr>
            </w:pPr>
            <w:del w:id="90" w:author="Autor">
              <w:r w:rsidDel="00236AB3">
                <w:rPr>
                  <w:b/>
                  <w:color w:val="000000"/>
                  <w:szCs w:val="20"/>
                  <w:lang w:eastAsia="pl-PL"/>
                </w:rPr>
                <w:delText>SEN 2.23</w:delText>
              </w:r>
            </w:del>
          </w:p>
        </w:tc>
        <w:tc>
          <w:tcPr>
            <w:tcW w:w="50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ED024BB" w14:textId="71979A23" w:rsidR="00037270" w:rsidRDefault="00037270" w:rsidP="00EB3A4A">
            <w:pPr>
              <w:pStyle w:val="Normalny1"/>
              <w:spacing w:before="0" w:line="240" w:lineRule="auto"/>
              <w:jc w:val="left"/>
              <w:rPr>
                <w:b/>
                <w:color w:val="000000"/>
                <w:szCs w:val="20"/>
                <w:lang w:eastAsia="pl-PL"/>
              </w:rPr>
            </w:pPr>
            <w:del w:id="91" w:author="Autor">
              <w:r w:rsidDel="00236AB3">
                <w:rPr>
                  <w:b/>
                  <w:color w:val="000000"/>
                  <w:szCs w:val="20"/>
                  <w:lang w:eastAsia="pl-PL"/>
                </w:rPr>
                <w:delText>Instalacje</w:delText>
              </w:r>
            </w:del>
          </w:p>
        </w:tc>
        <w:tc>
          <w:tcPr>
            <w:tcW w:w="91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21DD8BA" w14:textId="7220DBA7" w:rsidR="00037270" w:rsidRDefault="00037270" w:rsidP="00EB3A4A">
            <w:pPr>
              <w:pStyle w:val="Normalny1"/>
              <w:spacing w:before="0" w:line="240" w:lineRule="auto"/>
              <w:jc w:val="left"/>
              <w:rPr>
                <w:rStyle w:val="Domylnaczcionkaakapitu1"/>
                <w:szCs w:val="20"/>
                <w:lang w:eastAsia="pl-PL"/>
              </w:rPr>
            </w:pPr>
            <w:del w:id="92" w:author="Autor">
              <w:r w:rsidDel="00236AB3">
                <w:rPr>
                  <w:rStyle w:val="Domylnaczcionkaakapitu1"/>
                  <w:szCs w:val="20"/>
                  <w:lang w:eastAsia="pl-PL"/>
                </w:rPr>
                <w:delText>Komfort cieplny</w:delText>
              </w:r>
            </w:del>
          </w:p>
        </w:tc>
        <w:tc>
          <w:tcPr>
            <w:tcW w:w="32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88CBB4C" w14:textId="3B606896" w:rsidR="00AB2E7A" w:rsidRPr="00AB2E7A" w:rsidDel="00236AB3" w:rsidRDefault="00AB2E7A" w:rsidP="00AB2E7A">
            <w:pPr>
              <w:pStyle w:val="NormalnyWeb"/>
              <w:autoSpaceDN w:val="0"/>
              <w:rPr>
                <w:del w:id="93" w:author="Autor"/>
                <w:rFonts w:asciiTheme="minorHAnsi" w:hAnsiTheme="minorHAnsi" w:cstheme="minorHAnsi"/>
                <w:color w:val="000000"/>
                <w:lang w:eastAsia="en-US"/>
              </w:rPr>
            </w:pPr>
            <w:del w:id="94" w:author="Autor">
              <w:r w:rsidRPr="00AB2E7A" w:rsidDel="00236AB3">
                <w:rPr>
                  <w:rFonts w:asciiTheme="minorHAnsi" w:hAnsiTheme="minorHAnsi" w:cstheme="minorHAnsi"/>
                  <w:color w:val="000000"/>
                  <w:lang w:eastAsia="en-US"/>
                </w:rPr>
                <w:delText>Wymagane</w:delText>
              </w:r>
              <w:r w:rsidRPr="00552280" w:rsidDel="00236AB3">
                <w:rPr>
                  <w:rFonts w:asciiTheme="minorHAnsi" w:hAnsiTheme="minorHAnsi" w:cstheme="minorHAnsi"/>
                  <w:color w:val="000000"/>
                  <w:lang w:eastAsia="en-US"/>
                </w:rPr>
                <w:delText xml:space="preserve"> jest </w:delText>
              </w:r>
              <w:r w:rsidRPr="00AB2E7A" w:rsidDel="00236AB3">
                <w:rPr>
                  <w:rFonts w:ascii="Calibri" w:eastAsia="Calibri" w:hAnsi="Calibri" w:cs="Arial"/>
                  <w:lang w:eastAsia="en-US"/>
                </w:rPr>
                <w:delText>zastosowanie rozwiązań zapewniających</w:delText>
              </w:r>
              <w:r w:rsidRPr="00552280" w:rsidDel="00236AB3">
                <w:rPr>
                  <w:rFonts w:asciiTheme="minorHAnsi" w:hAnsiTheme="minorHAnsi" w:cstheme="minorHAnsi"/>
                  <w:color w:val="000000"/>
                  <w:lang w:eastAsia="en-US"/>
                </w:rPr>
                <w:delText>:</w:delText>
              </w:r>
            </w:del>
          </w:p>
          <w:p w14:paraId="460E052A" w14:textId="353BD799" w:rsidR="00AB2E7A" w:rsidRPr="00AB2E7A" w:rsidDel="00236AB3" w:rsidRDefault="00AB2E7A" w:rsidP="00EB0148">
            <w:pPr>
              <w:pStyle w:val="NormalnyWeb"/>
              <w:numPr>
                <w:ilvl w:val="0"/>
                <w:numId w:val="41"/>
              </w:numPr>
              <w:autoSpaceDN w:val="0"/>
              <w:rPr>
                <w:del w:id="95" w:author="Autor"/>
                <w:rFonts w:asciiTheme="minorHAnsi" w:hAnsiTheme="minorHAnsi" w:cstheme="minorHAnsi"/>
                <w:color w:val="000000"/>
                <w:lang w:eastAsia="en-US"/>
              </w:rPr>
            </w:pPr>
            <w:del w:id="96" w:author="Autor">
              <w:r w:rsidRPr="00AB2E7A" w:rsidDel="00236AB3">
                <w:rPr>
                  <w:rFonts w:asciiTheme="minorHAnsi" w:hAnsiTheme="minorHAnsi" w:cstheme="minorHAnsi"/>
                  <w:lang w:eastAsia="en-US"/>
                </w:rPr>
                <w:delText>wyposażenie systemu wentylacji</w:delText>
              </w:r>
              <w:r w:rsidRPr="00552280" w:rsidDel="00236AB3">
                <w:rPr>
                  <w:rFonts w:asciiTheme="minorHAnsi" w:hAnsiTheme="minorHAnsi" w:cstheme="minorHAnsi"/>
                  <w:lang w:eastAsia="en-US"/>
                </w:rPr>
                <w:delText xml:space="preserve"> w</w:delText>
              </w:r>
              <w:r w:rsidRPr="00AB2E7A" w:rsidDel="00236AB3">
                <w:rPr>
                  <w:rFonts w:asciiTheme="minorHAnsi" w:hAnsiTheme="minorHAnsi" w:cstheme="minorHAnsi"/>
                  <w:lang w:eastAsia="en-US"/>
                </w:rPr>
                <w:delText xml:space="preserve"> odzysk wilgoci oraz możliwość regulacji wilgotności względnej</w:delText>
              </w:r>
              <w:r w:rsidRPr="00552280" w:rsidDel="00236AB3">
                <w:rPr>
                  <w:rFonts w:asciiTheme="minorHAnsi" w:hAnsiTheme="minorHAnsi" w:cstheme="minorHAnsi"/>
                  <w:lang w:eastAsia="en-US"/>
                </w:rPr>
                <w:delText>,</w:delText>
              </w:r>
            </w:del>
          </w:p>
          <w:p w14:paraId="4E10134A" w14:textId="449A64FB" w:rsidR="00037270" w:rsidRPr="00DC577E" w:rsidRDefault="00AB2E7A" w:rsidP="00DC577E">
            <w:pPr>
              <w:pStyle w:val="NormalnyWeb"/>
              <w:autoSpaceDN w:val="0"/>
              <w:ind w:left="720"/>
              <w:rPr>
                <w:rFonts w:asciiTheme="minorHAnsi" w:hAnsiTheme="minorHAnsi" w:cstheme="minorHAnsi"/>
                <w:color w:val="000000"/>
                <w:lang w:eastAsia="en-US"/>
              </w:rPr>
            </w:pPr>
            <w:del w:id="97" w:author="Autor">
              <w:r w:rsidRPr="00DC577E" w:rsidDel="00236AB3">
                <w:rPr>
                  <w:rFonts w:asciiTheme="minorHAnsi" w:hAnsiTheme="minorHAnsi" w:cstheme="minorHAnsi"/>
                </w:rPr>
                <w:delText>u</w:delText>
              </w:r>
              <w:r w:rsidRPr="00DC577E" w:rsidDel="00236AB3">
                <w:rPr>
                  <w:rFonts w:asciiTheme="minorHAnsi" w:hAnsiTheme="minorHAnsi" w:cstheme="minorHAnsi"/>
                  <w:color w:val="000000"/>
                </w:rPr>
                <w:delText xml:space="preserve">trzymanie temperatury </w:delText>
              </w:r>
              <w:r w:rsidRPr="00DC577E" w:rsidDel="00236AB3">
                <w:rPr>
                  <w:rFonts w:asciiTheme="minorHAnsi" w:hAnsiTheme="minorHAnsi" w:cstheme="minorHAnsi"/>
                </w:rPr>
                <w:delText xml:space="preserve">poza sezonem grzewczym </w:delText>
              </w:r>
              <w:r w:rsidRPr="00DC577E" w:rsidDel="00236AB3">
                <w:rPr>
                  <w:rFonts w:asciiTheme="minorHAnsi" w:hAnsiTheme="minorHAnsi" w:cstheme="minorHAnsi"/>
                  <w:color w:val="000000"/>
                </w:rPr>
                <w:delText xml:space="preserve">we wszystkich pomieszczeniach </w:delText>
              </w:r>
              <w:r w:rsidRPr="00DC577E" w:rsidDel="00236AB3">
                <w:rPr>
                  <w:rFonts w:asciiTheme="minorHAnsi" w:hAnsiTheme="minorHAnsi" w:cstheme="minorHAnsi"/>
                </w:rPr>
                <w:delText>mieszkalnych we wszystkich</w:delText>
              </w:r>
              <w:r w:rsidRPr="00DC577E" w:rsidDel="00236AB3">
                <w:rPr>
                  <w:rFonts w:asciiTheme="minorHAnsi" w:hAnsiTheme="minorHAnsi" w:cstheme="minorHAnsi"/>
                  <w:color w:val="000000"/>
                </w:rPr>
                <w:delText xml:space="preserve"> mieszkaniach na poziomie maksymalnie 24,5 stopni Celsjusza oraz w łazienkach na poziomie min. 26,5 stopni Celsjusza</w:delText>
              </w:r>
              <w:r w:rsidRPr="00DC577E" w:rsidDel="00236AB3">
                <w:rPr>
                  <w:rFonts w:asciiTheme="minorHAnsi" w:hAnsiTheme="minorHAnsi" w:cstheme="minorHAnsi"/>
                </w:rPr>
                <w:delText xml:space="preserve"> przy temperaturze zewnętrznej powyżej 26,5 stopni Celsjusza.</w:delText>
              </w:r>
            </w:del>
          </w:p>
        </w:tc>
      </w:tr>
    </w:tbl>
    <w:p w14:paraId="047088EA" w14:textId="223D4A42" w:rsidR="00BC07F4" w:rsidRDefault="00E02FDE" w:rsidP="00582693">
      <w:pPr>
        <w:pStyle w:val="Nagwek21"/>
        <w:spacing w:before="360" w:after="360"/>
        <w:ind w:left="357" w:hanging="357"/>
      </w:pPr>
      <w:r w:rsidRPr="5DA4011F">
        <w:rPr>
          <w:rStyle w:val="Domylnaczcionkaakapitu1"/>
          <w:rFonts w:eastAsia="Calibri Light"/>
        </w:rPr>
        <w:t xml:space="preserve">WYMAGANIA OPCJONALNE DLA STRUMIENIA 3 - </w:t>
      </w:r>
      <w:r w:rsidR="00F42E3D" w:rsidRPr="5DA4011F">
        <w:rPr>
          <w:rStyle w:val="Domylnaczcionkaakapitu1"/>
          <w:rFonts w:eastAsia="Calibri Light"/>
        </w:rPr>
        <w:t>Budownictwo Jednorodzinne</w:t>
      </w:r>
    </w:p>
    <w:tbl>
      <w:tblPr>
        <w:tblW w:w="5000" w:type="pct"/>
        <w:tblCellMar>
          <w:left w:w="10" w:type="dxa"/>
          <w:right w:w="10" w:type="dxa"/>
        </w:tblCellMar>
        <w:tblLook w:val="0000" w:firstRow="0" w:lastRow="0" w:firstColumn="0" w:lastColumn="0" w:noHBand="0" w:noVBand="0"/>
      </w:tblPr>
      <w:tblGrid>
        <w:gridCol w:w="910"/>
        <w:gridCol w:w="1637"/>
        <w:gridCol w:w="2268"/>
        <w:gridCol w:w="9133"/>
      </w:tblGrid>
      <w:tr w:rsidR="00037270" w14:paraId="0F4D7F92" w14:textId="77777777" w:rsidTr="000F4E53">
        <w:trPr>
          <w:trHeight w:val="680"/>
          <w:tblHeader/>
        </w:trPr>
        <w:tc>
          <w:tcPr>
            <w:tcW w:w="3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tcMar>
              <w:top w:w="0" w:type="dxa"/>
              <w:left w:w="70" w:type="dxa"/>
              <w:bottom w:w="0" w:type="dxa"/>
              <w:right w:w="70" w:type="dxa"/>
            </w:tcMar>
            <w:vAlign w:val="center"/>
          </w:tcPr>
          <w:p w14:paraId="1C291927" w14:textId="28A7B6FC" w:rsidR="00037270" w:rsidRDefault="00E02FDE">
            <w:pPr>
              <w:pStyle w:val="Normalny1"/>
              <w:spacing w:before="0" w:line="240" w:lineRule="auto"/>
              <w:jc w:val="center"/>
              <w:rPr>
                <w:b/>
                <w:bCs/>
                <w:szCs w:val="20"/>
                <w:lang w:eastAsia="pl-PL"/>
              </w:rPr>
            </w:pPr>
            <w:r>
              <w:rPr>
                <w:rStyle w:val="Domylnaczcionkaakapitu1"/>
                <w:rFonts w:eastAsia="Calibri Light"/>
              </w:rPr>
              <w:t xml:space="preserve"> </w:t>
            </w:r>
            <w:r w:rsidR="00037270">
              <w:rPr>
                <w:b/>
                <w:bCs/>
                <w:szCs w:val="20"/>
                <w:lang w:eastAsia="pl-PL"/>
              </w:rPr>
              <w:t>L.P.</w:t>
            </w:r>
          </w:p>
        </w:tc>
        <w:tc>
          <w:tcPr>
            <w:tcW w:w="58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tcMar>
              <w:top w:w="0" w:type="dxa"/>
              <w:left w:w="70" w:type="dxa"/>
              <w:bottom w:w="0" w:type="dxa"/>
              <w:right w:w="70" w:type="dxa"/>
            </w:tcMar>
            <w:vAlign w:val="center"/>
          </w:tcPr>
          <w:p w14:paraId="6FB6A224" w14:textId="77777777" w:rsidR="00037270" w:rsidRDefault="00037270">
            <w:pPr>
              <w:pStyle w:val="Normalny1"/>
              <w:spacing w:before="0" w:line="240" w:lineRule="auto"/>
              <w:jc w:val="center"/>
              <w:rPr>
                <w:b/>
                <w:bCs/>
                <w:color w:val="000000"/>
                <w:szCs w:val="20"/>
                <w:lang w:eastAsia="pl-PL"/>
              </w:rPr>
            </w:pPr>
            <w:r>
              <w:rPr>
                <w:b/>
                <w:bCs/>
                <w:color w:val="000000"/>
                <w:szCs w:val="20"/>
                <w:lang w:eastAsia="pl-PL"/>
              </w:rPr>
              <w:t>Kategoria</w:t>
            </w:r>
          </w:p>
        </w:tc>
        <w:tc>
          <w:tcPr>
            <w:tcW w:w="81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tcMar>
              <w:top w:w="0" w:type="dxa"/>
              <w:left w:w="70" w:type="dxa"/>
              <w:bottom w:w="0" w:type="dxa"/>
              <w:right w:w="70" w:type="dxa"/>
            </w:tcMar>
            <w:vAlign w:val="center"/>
          </w:tcPr>
          <w:p w14:paraId="4C772907" w14:textId="28C4FD5F" w:rsidR="00037270" w:rsidRDefault="5C442433" w:rsidP="5DA4011F">
            <w:pPr>
              <w:pStyle w:val="Normalny1"/>
              <w:spacing w:before="0" w:line="240" w:lineRule="auto"/>
              <w:jc w:val="center"/>
              <w:rPr>
                <w:b/>
                <w:bCs/>
                <w:color w:val="000000"/>
                <w:lang w:eastAsia="pl-PL"/>
              </w:rPr>
            </w:pPr>
            <w:r w:rsidRPr="5DA4011F">
              <w:rPr>
                <w:b/>
                <w:bCs/>
                <w:color w:val="000000" w:themeColor="text1"/>
                <w:lang w:eastAsia="pl-PL"/>
              </w:rPr>
              <w:t xml:space="preserve">Nazwa </w:t>
            </w:r>
            <w:r w:rsidR="00F42E3D" w:rsidRPr="5DA4011F">
              <w:rPr>
                <w:b/>
                <w:bCs/>
                <w:color w:val="000000" w:themeColor="text1"/>
                <w:lang w:eastAsia="pl-PL"/>
              </w:rPr>
              <w:t>Wymagania Opcjonalnego</w:t>
            </w:r>
          </w:p>
        </w:tc>
        <w:tc>
          <w:tcPr>
            <w:tcW w:w="32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tcMar>
              <w:top w:w="0" w:type="dxa"/>
              <w:left w:w="70" w:type="dxa"/>
              <w:bottom w:w="0" w:type="dxa"/>
              <w:right w:w="70" w:type="dxa"/>
            </w:tcMar>
            <w:vAlign w:val="center"/>
          </w:tcPr>
          <w:p w14:paraId="126DC564" w14:textId="335A0995" w:rsidR="00037270" w:rsidRDefault="5C442433" w:rsidP="5DA4011F">
            <w:pPr>
              <w:pStyle w:val="Normalny1"/>
              <w:spacing w:before="0" w:line="240" w:lineRule="auto"/>
              <w:jc w:val="center"/>
              <w:rPr>
                <w:b/>
                <w:bCs/>
                <w:color w:val="000000"/>
                <w:lang w:eastAsia="pl-PL"/>
              </w:rPr>
            </w:pPr>
            <w:r w:rsidRPr="5DA4011F">
              <w:rPr>
                <w:b/>
                <w:bCs/>
                <w:color w:val="000000" w:themeColor="text1"/>
                <w:lang w:eastAsia="pl-PL"/>
              </w:rPr>
              <w:t xml:space="preserve">Opis </w:t>
            </w:r>
            <w:r w:rsidR="00F42E3D" w:rsidRPr="5DA4011F">
              <w:rPr>
                <w:b/>
                <w:bCs/>
                <w:color w:val="000000" w:themeColor="text1"/>
                <w:lang w:eastAsia="pl-PL"/>
              </w:rPr>
              <w:t>Wymagania Opcjonalnego</w:t>
            </w:r>
          </w:p>
        </w:tc>
      </w:tr>
      <w:tr w:rsidR="00037270" w:rsidRPr="00BF3A92" w14:paraId="1EBC8D3C" w14:textId="77777777" w:rsidTr="000F4E53">
        <w:trPr>
          <w:trHeight w:val="680"/>
        </w:trPr>
        <w:tc>
          <w:tcPr>
            <w:tcW w:w="3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2B23B44B" w14:textId="77777777" w:rsidR="00037270" w:rsidRDefault="00037270" w:rsidP="00FE1F50">
            <w:pPr>
              <w:pStyle w:val="Normalny1"/>
              <w:spacing w:before="0" w:line="240" w:lineRule="auto"/>
              <w:jc w:val="left"/>
              <w:rPr>
                <w:b/>
                <w:color w:val="000000"/>
                <w:szCs w:val="20"/>
                <w:lang w:eastAsia="pl-PL"/>
              </w:rPr>
            </w:pPr>
            <w:r>
              <w:rPr>
                <w:b/>
                <w:color w:val="000000"/>
                <w:szCs w:val="20"/>
                <w:lang w:eastAsia="pl-PL"/>
              </w:rPr>
              <w:t>JED 2.1</w:t>
            </w:r>
          </w:p>
        </w:tc>
        <w:tc>
          <w:tcPr>
            <w:tcW w:w="58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3C87A30" w14:textId="0897F498" w:rsidR="00037270" w:rsidRDefault="00037270" w:rsidP="00FE1F50">
            <w:pPr>
              <w:pStyle w:val="Normalny1"/>
              <w:spacing w:before="0" w:line="240" w:lineRule="auto"/>
              <w:jc w:val="left"/>
              <w:rPr>
                <w:b/>
                <w:color w:val="000000"/>
                <w:szCs w:val="20"/>
                <w:lang w:eastAsia="pl-PL"/>
              </w:rPr>
            </w:pPr>
            <w:r>
              <w:rPr>
                <w:b/>
                <w:color w:val="000000"/>
              </w:rPr>
              <w:t>Technologia</w:t>
            </w:r>
          </w:p>
        </w:tc>
        <w:tc>
          <w:tcPr>
            <w:tcW w:w="81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D044E38" w14:textId="488F1D32" w:rsidR="00037270" w:rsidRDefault="00037270" w:rsidP="00FE1F50">
            <w:pPr>
              <w:pStyle w:val="Normalny1"/>
              <w:spacing w:before="0" w:line="240" w:lineRule="auto"/>
              <w:jc w:val="left"/>
              <w:rPr>
                <w:szCs w:val="20"/>
                <w:lang w:eastAsia="pl-PL"/>
              </w:rPr>
            </w:pPr>
            <w:r>
              <w:rPr>
                <w:color w:val="000000"/>
                <w:szCs w:val="20"/>
                <w:lang w:eastAsia="pl-PL"/>
              </w:rPr>
              <w:t>Możliwość demontażu obiektu</w:t>
            </w:r>
          </w:p>
        </w:tc>
        <w:tc>
          <w:tcPr>
            <w:tcW w:w="32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9397875" w14:textId="6AA89C06" w:rsidR="00037270" w:rsidRDefault="1E6E0F06" w:rsidP="1391E3F7">
            <w:pPr>
              <w:pStyle w:val="Normalny1"/>
              <w:spacing w:before="0" w:line="240" w:lineRule="auto"/>
              <w:jc w:val="left"/>
              <w:rPr>
                <w:lang w:eastAsia="pl-PL"/>
              </w:rPr>
            </w:pPr>
            <w:r w:rsidRPr="5DA4011F">
              <w:rPr>
                <w:color w:val="000000" w:themeColor="text1"/>
              </w:rPr>
              <w:t>Wymaga się montażu i łączenia elementów konstrukcji nośnej budynku w taki sposób, aby mogły zostać zdemontowane bez utraty właściwości użytkowych i wykorzystane ponownie zgodnie ze swoim pierwotnym przeznaczeniem</w:t>
            </w:r>
            <w:r w:rsidR="55A3B43A" w:rsidRPr="5DA4011F">
              <w:rPr>
                <w:color w:val="000000" w:themeColor="text1"/>
              </w:rPr>
              <w:t xml:space="preserve"> w innym miejscu</w:t>
            </w:r>
            <w:r w:rsidRPr="5DA4011F">
              <w:rPr>
                <w:color w:val="000000" w:themeColor="text1"/>
              </w:rPr>
              <w:t>.</w:t>
            </w:r>
          </w:p>
        </w:tc>
      </w:tr>
      <w:tr w:rsidR="00037270" w:rsidRPr="00BF3A92" w14:paraId="01A9A949" w14:textId="77777777" w:rsidTr="000F4E53">
        <w:trPr>
          <w:trHeight w:val="680"/>
        </w:trPr>
        <w:tc>
          <w:tcPr>
            <w:tcW w:w="3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45AA105" w14:textId="4307665C" w:rsidR="00037270" w:rsidRDefault="00037270" w:rsidP="00FE1F50">
            <w:pPr>
              <w:pStyle w:val="Normalny1"/>
              <w:spacing w:before="0" w:line="240" w:lineRule="auto"/>
              <w:jc w:val="left"/>
              <w:rPr>
                <w:b/>
                <w:color w:val="000000"/>
                <w:szCs w:val="20"/>
                <w:lang w:eastAsia="pl-PL"/>
              </w:rPr>
            </w:pPr>
            <w:r>
              <w:rPr>
                <w:b/>
                <w:color w:val="000000"/>
                <w:szCs w:val="20"/>
                <w:lang w:eastAsia="pl-PL"/>
              </w:rPr>
              <w:t>JED 2.2</w:t>
            </w:r>
          </w:p>
        </w:tc>
        <w:tc>
          <w:tcPr>
            <w:tcW w:w="58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3DFF7A3" w14:textId="71287523" w:rsidR="00037270" w:rsidRDefault="00037270" w:rsidP="00FE1F50">
            <w:pPr>
              <w:pStyle w:val="Normalny1"/>
              <w:spacing w:before="0" w:line="240" w:lineRule="auto"/>
              <w:jc w:val="left"/>
              <w:rPr>
                <w:b/>
                <w:color w:val="000000"/>
                <w:szCs w:val="20"/>
                <w:lang w:eastAsia="pl-PL"/>
              </w:rPr>
            </w:pPr>
            <w:r>
              <w:rPr>
                <w:b/>
                <w:color w:val="000000"/>
                <w:szCs w:val="20"/>
                <w:lang w:eastAsia="pl-PL"/>
              </w:rPr>
              <w:t>Demonstrator</w:t>
            </w:r>
          </w:p>
        </w:tc>
        <w:tc>
          <w:tcPr>
            <w:tcW w:w="81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22BFDBD" w14:textId="3822BB46" w:rsidR="00037270" w:rsidRDefault="00037270" w:rsidP="00FE1F50">
            <w:pPr>
              <w:pStyle w:val="Normalny1"/>
              <w:spacing w:before="0" w:line="240" w:lineRule="auto"/>
              <w:jc w:val="left"/>
              <w:rPr>
                <w:szCs w:val="20"/>
                <w:lang w:eastAsia="pl-PL"/>
              </w:rPr>
            </w:pPr>
            <w:r>
              <w:rPr>
                <w:szCs w:val="20"/>
                <w:lang w:eastAsia="pl-PL"/>
              </w:rPr>
              <w:t xml:space="preserve">Magazynowanie energii </w:t>
            </w:r>
          </w:p>
        </w:tc>
        <w:tc>
          <w:tcPr>
            <w:tcW w:w="32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CB22E30" w14:textId="5DADDFA5" w:rsidR="00037270" w:rsidRDefault="5C442433" w:rsidP="5DA4011F">
            <w:pPr>
              <w:pStyle w:val="Normalny1"/>
              <w:spacing w:before="0" w:line="240" w:lineRule="auto"/>
              <w:jc w:val="left"/>
              <w:rPr>
                <w:lang w:eastAsia="pl-PL"/>
              </w:rPr>
            </w:pPr>
            <w:r w:rsidRPr="5DA4011F">
              <w:rPr>
                <w:lang w:eastAsia="pl-PL"/>
              </w:rPr>
              <w:t xml:space="preserve">Wymagane jest zastosowanie w </w:t>
            </w:r>
            <w:r w:rsidR="00063488" w:rsidRPr="5DA4011F">
              <w:rPr>
                <w:lang w:eastAsia="pl-PL"/>
              </w:rPr>
              <w:t>Demonstrator</w:t>
            </w:r>
            <w:r w:rsidRPr="5DA4011F">
              <w:rPr>
                <w:lang w:eastAsia="pl-PL"/>
              </w:rPr>
              <w:t xml:space="preserve">ze magazynów energii. </w:t>
            </w:r>
          </w:p>
        </w:tc>
      </w:tr>
      <w:tr w:rsidR="00037270" w:rsidRPr="00BF3A92" w14:paraId="0708EA1D" w14:textId="77777777" w:rsidTr="000F4E53">
        <w:trPr>
          <w:trHeight w:val="680"/>
        </w:trPr>
        <w:tc>
          <w:tcPr>
            <w:tcW w:w="3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33CF0FB9" w14:textId="0DEE9EFB" w:rsidR="00037270" w:rsidRDefault="00037270" w:rsidP="00FE1F50">
            <w:pPr>
              <w:pStyle w:val="Normalny1"/>
              <w:spacing w:before="0" w:line="240" w:lineRule="auto"/>
              <w:jc w:val="left"/>
              <w:rPr>
                <w:b/>
                <w:color w:val="000000"/>
                <w:szCs w:val="20"/>
                <w:lang w:eastAsia="pl-PL"/>
              </w:rPr>
            </w:pPr>
            <w:r>
              <w:rPr>
                <w:b/>
                <w:color w:val="000000"/>
                <w:szCs w:val="20"/>
                <w:lang w:eastAsia="pl-PL"/>
              </w:rPr>
              <w:t>JED 2.3</w:t>
            </w:r>
          </w:p>
        </w:tc>
        <w:tc>
          <w:tcPr>
            <w:tcW w:w="58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99B0AD8" w14:textId="77777777" w:rsidR="00037270" w:rsidRDefault="00037270" w:rsidP="00FE1F50">
            <w:pPr>
              <w:pStyle w:val="Normalny1"/>
              <w:spacing w:before="0" w:line="240" w:lineRule="auto"/>
              <w:jc w:val="left"/>
              <w:rPr>
                <w:b/>
                <w:color w:val="000000"/>
                <w:szCs w:val="20"/>
                <w:lang w:eastAsia="pl-PL"/>
              </w:rPr>
            </w:pPr>
            <w:r>
              <w:rPr>
                <w:b/>
                <w:color w:val="000000"/>
                <w:szCs w:val="20"/>
                <w:lang w:eastAsia="pl-PL"/>
              </w:rPr>
              <w:t>Demonstrator</w:t>
            </w:r>
          </w:p>
        </w:tc>
        <w:tc>
          <w:tcPr>
            <w:tcW w:w="81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BFBC3C1" w14:textId="77777777" w:rsidR="00037270" w:rsidRDefault="00037270" w:rsidP="00FE1F50">
            <w:pPr>
              <w:pStyle w:val="Normalny1"/>
              <w:spacing w:before="0" w:line="240" w:lineRule="auto"/>
              <w:jc w:val="left"/>
              <w:rPr>
                <w:szCs w:val="20"/>
                <w:lang w:eastAsia="pl-PL"/>
              </w:rPr>
            </w:pPr>
            <w:r>
              <w:rPr>
                <w:szCs w:val="20"/>
                <w:lang w:eastAsia="pl-PL"/>
              </w:rPr>
              <w:t>Oczyszczanie ścieków</w:t>
            </w:r>
          </w:p>
        </w:tc>
        <w:tc>
          <w:tcPr>
            <w:tcW w:w="32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4491A14C" w14:textId="77777777" w:rsidR="00037270" w:rsidRDefault="00037270" w:rsidP="00FE1F50">
            <w:pPr>
              <w:pStyle w:val="Normalny1"/>
              <w:spacing w:before="0" w:line="240" w:lineRule="auto"/>
              <w:jc w:val="left"/>
              <w:rPr>
                <w:szCs w:val="20"/>
                <w:lang w:eastAsia="pl-PL"/>
              </w:rPr>
            </w:pPr>
            <w:r>
              <w:rPr>
                <w:szCs w:val="20"/>
                <w:lang w:eastAsia="pl-PL"/>
              </w:rPr>
              <w:t>Wymagane jest zastosowanie instalacji umożliwiającej lokalne oczyszczanie ścieków na działce na potrzeby podlewania roślin.</w:t>
            </w:r>
          </w:p>
        </w:tc>
      </w:tr>
      <w:tr w:rsidR="00037270" w:rsidRPr="00BF3A92" w14:paraId="3F1B141A" w14:textId="77777777" w:rsidTr="000F4E53">
        <w:trPr>
          <w:trHeight w:val="680"/>
        </w:trPr>
        <w:tc>
          <w:tcPr>
            <w:tcW w:w="3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8C10CB1" w14:textId="5F3E10F2" w:rsidR="00037270" w:rsidRDefault="00037270" w:rsidP="00EB3A4A">
            <w:pPr>
              <w:pStyle w:val="Normalny1"/>
              <w:spacing w:before="0" w:line="240" w:lineRule="auto"/>
              <w:jc w:val="left"/>
              <w:rPr>
                <w:b/>
                <w:color w:val="000000"/>
                <w:szCs w:val="20"/>
                <w:lang w:eastAsia="pl-PL"/>
              </w:rPr>
            </w:pPr>
            <w:r>
              <w:rPr>
                <w:b/>
                <w:color w:val="000000"/>
                <w:szCs w:val="20"/>
                <w:lang w:eastAsia="pl-PL"/>
              </w:rPr>
              <w:t>JED 2.4</w:t>
            </w:r>
          </w:p>
        </w:tc>
        <w:tc>
          <w:tcPr>
            <w:tcW w:w="58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11086F0" w14:textId="7F853635" w:rsidR="00037270" w:rsidRDefault="00037270" w:rsidP="00EB3A4A">
            <w:pPr>
              <w:pStyle w:val="Normalny1"/>
              <w:spacing w:before="0" w:line="240" w:lineRule="auto"/>
              <w:jc w:val="left"/>
              <w:rPr>
                <w:b/>
                <w:color w:val="000000"/>
                <w:szCs w:val="20"/>
                <w:lang w:eastAsia="pl-PL"/>
              </w:rPr>
            </w:pPr>
            <w:r w:rsidRPr="00C44E1F">
              <w:rPr>
                <w:b/>
                <w:color w:val="000000"/>
                <w:szCs w:val="20"/>
                <w:lang w:eastAsia="pl-PL"/>
              </w:rPr>
              <w:t>Demonstrator</w:t>
            </w:r>
          </w:p>
        </w:tc>
        <w:tc>
          <w:tcPr>
            <w:tcW w:w="81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2159E93" w14:textId="347D942E" w:rsidR="00037270" w:rsidRDefault="00037270" w:rsidP="00EB3A4A">
            <w:pPr>
              <w:pStyle w:val="Normalny1"/>
              <w:spacing w:before="0" w:line="240" w:lineRule="auto"/>
              <w:jc w:val="left"/>
              <w:rPr>
                <w:szCs w:val="20"/>
                <w:lang w:eastAsia="pl-PL"/>
              </w:rPr>
            </w:pPr>
            <w:r w:rsidRPr="00C44E1F">
              <w:rPr>
                <w:szCs w:val="20"/>
                <w:lang w:eastAsia="pl-PL"/>
              </w:rPr>
              <w:t>Podlewanie terenu wokół budynku</w:t>
            </w:r>
          </w:p>
        </w:tc>
        <w:tc>
          <w:tcPr>
            <w:tcW w:w="32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2712AC5" w14:textId="46C45943" w:rsidR="00037270" w:rsidRDefault="0001782C" w:rsidP="1391E3F7">
            <w:pPr>
              <w:pStyle w:val="Normalny1"/>
              <w:spacing w:before="0" w:line="240" w:lineRule="auto"/>
              <w:jc w:val="left"/>
              <w:rPr>
                <w:lang w:eastAsia="pl-PL"/>
              </w:rPr>
            </w:pPr>
            <w:ins w:id="98" w:author="Autor">
              <w:r w:rsidRPr="0001782C">
                <w:rPr>
                  <w:lang w:eastAsia="pl-PL"/>
                </w:rPr>
                <w:t>Wymagane jest zastosowanie instalacji umożliwiającej podlewanie terenu wokół budynku z uwzględnieniem wykorzystania wody szarej i deszczowej zgodnie z wymaganiem obligatoryjnym JED 1.40. Wymagane równomiernie podlewanie powierzchni działki za pomocą systemu rozsączania wody. Wymaganie uznane jest za spełnione jeśli w sezonie wegetacyjnym (kwiecień-wrzesień) 50 % wody wychodzącej z budynku jest możliwe do wykorzystania na potrzeby podlewania terenu działki, przy zachowaniu odpowiedniej jakości wody do podlewania</w:t>
              </w:r>
            </w:ins>
            <w:del w:id="99" w:author="Autor">
              <w:r w:rsidR="054FED10" w:rsidRPr="5DA4011F" w:rsidDel="0001782C">
                <w:rPr>
                  <w:lang w:eastAsia="pl-PL"/>
                </w:rPr>
                <w:delText>Wymagane jest zastosowanie instalacji umożliwiającej podlewanie terenu wokół budynku w ilości minimalnej 30 litrów na m</w:delText>
              </w:r>
              <w:r w:rsidR="054FED10" w:rsidRPr="5DA4011F" w:rsidDel="0001782C">
                <w:rPr>
                  <w:vertAlign w:val="superscript"/>
                  <w:lang w:eastAsia="pl-PL"/>
                </w:rPr>
                <w:delText>2</w:delText>
              </w:r>
              <w:r w:rsidR="054FED10" w:rsidRPr="5DA4011F" w:rsidDel="0001782C">
                <w:rPr>
                  <w:lang w:eastAsia="pl-PL"/>
                </w:rPr>
                <w:delText xml:space="preserve"> na rok z uwzględnieniem wykorzystania wody szarej i deszczowej zgodnie z wymaganiem obligatoryjnym JED 1.40. Podlewane jest 40 % terenu działki.</w:delText>
              </w:r>
            </w:del>
            <w:ins w:id="100" w:author="Autor">
              <w:r>
                <w:rPr>
                  <w:lang w:eastAsia="pl-PL"/>
                </w:rPr>
                <w:t>.</w:t>
              </w:r>
            </w:ins>
          </w:p>
        </w:tc>
      </w:tr>
      <w:tr w:rsidR="00037270" w:rsidRPr="00BF3A92" w14:paraId="0F38BA5C" w14:textId="77777777" w:rsidTr="000F4E53">
        <w:trPr>
          <w:trHeight w:val="680"/>
        </w:trPr>
        <w:tc>
          <w:tcPr>
            <w:tcW w:w="3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7C0A181F" w14:textId="6B1CF71E" w:rsidR="00037270" w:rsidRDefault="00037270" w:rsidP="00EB3A4A">
            <w:pPr>
              <w:pStyle w:val="Normalny1"/>
              <w:spacing w:before="0" w:line="240" w:lineRule="auto"/>
              <w:jc w:val="left"/>
              <w:rPr>
                <w:b/>
                <w:color w:val="000000"/>
                <w:szCs w:val="20"/>
                <w:lang w:eastAsia="pl-PL"/>
              </w:rPr>
            </w:pPr>
            <w:r>
              <w:rPr>
                <w:b/>
                <w:color w:val="000000"/>
                <w:szCs w:val="20"/>
                <w:lang w:eastAsia="pl-PL"/>
              </w:rPr>
              <w:t>JED 2.5</w:t>
            </w:r>
          </w:p>
        </w:tc>
        <w:tc>
          <w:tcPr>
            <w:tcW w:w="58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A4C694E" w14:textId="77777777" w:rsidR="00037270" w:rsidRDefault="00037270" w:rsidP="00EB3A4A">
            <w:pPr>
              <w:pStyle w:val="Normalny1"/>
              <w:spacing w:before="0" w:line="240" w:lineRule="auto"/>
              <w:jc w:val="left"/>
              <w:rPr>
                <w:b/>
                <w:color w:val="000000"/>
                <w:szCs w:val="20"/>
                <w:lang w:eastAsia="pl-PL"/>
              </w:rPr>
            </w:pPr>
            <w:r>
              <w:rPr>
                <w:b/>
                <w:color w:val="000000"/>
                <w:szCs w:val="20"/>
                <w:lang w:eastAsia="pl-PL"/>
              </w:rPr>
              <w:t>Demonstrator</w:t>
            </w:r>
          </w:p>
        </w:tc>
        <w:tc>
          <w:tcPr>
            <w:tcW w:w="81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Mar>
              <w:top w:w="0" w:type="dxa"/>
              <w:left w:w="70" w:type="dxa"/>
              <w:bottom w:w="0" w:type="dxa"/>
              <w:right w:w="70" w:type="dxa"/>
            </w:tcMar>
            <w:vAlign w:val="center"/>
          </w:tcPr>
          <w:p w14:paraId="50709B8B" w14:textId="77777777" w:rsidR="00037270" w:rsidRDefault="00037270" w:rsidP="00EB3A4A">
            <w:pPr>
              <w:pStyle w:val="Normalny1"/>
              <w:spacing w:before="0" w:line="240" w:lineRule="auto"/>
              <w:jc w:val="left"/>
              <w:rPr>
                <w:color w:val="000000"/>
                <w:szCs w:val="20"/>
                <w:lang w:eastAsia="pl-PL"/>
              </w:rPr>
            </w:pPr>
            <w:r>
              <w:rPr>
                <w:color w:val="000000"/>
                <w:szCs w:val="20"/>
                <w:lang w:eastAsia="pl-PL"/>
              </w:rPr>
              <w:t>Okiennice automatyczne</w:t>
            </w:r>
          </w:p>
        </w:tc>
        <w:tc>
          <w:tcPr>
            <w:tcW w:w="32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B0C04E8" w14:textId="2A7816F1" w:rsidR="00037270" w:rsidRDefault="00037270" w:rsidP="00EB3A4A">
            <w:pPr>
              <w:pStyle w:val="Normalny1"/>
              <w:spacing w:before="0" w:line="240" w:lineRule="auto"/>
              <w:jc w:val="left"/>
              <w:rPr>
                <w:szCs w:val="20"/>
                <w:lang w:eastAsia="pl-PL"/>
              </w:rPr>
            </w:pPr>
            <w:r>
              <w:rPr>
                <w:szCs w:val="20"/>
                <w:lang w:eastAsia="pl-PL"/>
              </w:rPr>
              <w:t>Wymagane jest zastosowanie systemu okiennic lub innych osłon przeciwsłonecznych dostosowywanych automatycznie do oświetlenia w zależności od pory roku.</w:t>
            </w:r>
          </w:p>
        </w:tc>
      </w:tr>
      <w:tr w:rsidR="00037270" w:rsidRPr="00BF3A92" w14:paraId="062B9ADB" w14:textId="77777777" w:rsidTr="000F4E53">
        <w:trPr>
          <w:trHeight w:val="680"/>
        </w:trPr>
        <w:tc>
          <w:tcPr>
            <w:tcW w:w="3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E5202C3" w14:textId="5141269E" w:rsidR="00037270" w:rsidRDefault="00037270" w:rsidP="00EB3A4A">
            <w:pPr>
              <w:pStyle w:val="Normalny1"/>
              <w:spacing w:before="0" w:line="240" w:lineRule="auto"/>
              <w:jc w:val="left"/>
              <w:rPr>
                <w:b/>
                <w:color w:val="000000"/>
                <w:szCs w:val="20"/>
                <w:lang w:eastAsia="pl-PL"/>
              </w:rPr>
            </w:pPr>
            <w:r>
              <w:rPr>
                <w:b/>
                <w:color w:val="000000"/>
                <w:szCs w:val="20"/>
                <w:lang w:eastAsia="pl-PL"/>
              </w:rPr>
              <w:t>JED 2.6</w:t>
            </w:r>
          </w:p>
        </w:tc>
        <w:tc>
          <w:tcPr>
            <w:tcW w:w="58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B40B42D" w14:textId="77777777" w:rsidR="00037270" w:rsidRDefault="00037270" w:rsidP="00EB3A4A">
            <w:pPr>
              <w:pStyle w:val="Normalny1"/>
              <w:spacing w:before="0" w:line="240" w:lineRule="auto"/>
              <w:jc w:val="left"/>
              <w:rPr>
                <w:b/>
                <w:color w:val="000000"/>
                <w:szCs w:val="20"/>
                <w:lang w:eastAsia="pl-PL"/>
              </w:rPr>
            </w:pPr>
            <w:r>
              <w:rPr>
                <w:b/>
                <w:color w:val="000000"/>
                <w:szCs w:val="20"/>
                <w:lang w:eastAsia="pl-PL"/>
              </w:rPr>
              <w:t>Demonstrator</w:t>
            </w:r>
          </w:p>
        </w:tc>
        <w:tc>
          <w:tcPr>
            <w:tcW w:w="81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C4D0B2B" w14:textId="77777777" w:rsidR="00037270" w:rsidRDefault="00037270" w:rsidP="00EB3A4A">
            <w:pPr>
              <w:pStyle w:val="Normalny1"/>
              <w:spacing w:before="0" w:line="240" w:lineRule="auto"/>
              <w:jc w:val="left"/>
              <w:rPr>
                <w:color w:val="000000"/>
                <w:szCs w:val="20"/>
                <w:lang w:eastAsia="pl-PL"/>
              </w:rPr>
            </w:pPr>
            <w:r>
              <w:rPr>
                <w:color w:val="000000"/>
                <w:szCs w:val="20"/>
                <w:lang w:eastAsia="pl-PL"/>
              </w:rPr>
              <w:t>Punkty ładowania pojazdów elektrycznych</w:t>
            </w:r>
          </w:p>
        </w:tc>
        <w:tc>
          <w:tcPr>
            <w:tcW w:w="32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2B27552" w14:textId="0A1756FF" w:rsidR="00037270" w:rsidRDefault="00037270" w:rsidP="00EB3A4A">
            <w:pPr>
              <w:pStyle w:val="Normalny1"/>
              <w:spacing w:before="0" w:line="240" w:lineRule="auto"/>
              <w:jc w:val="left"/>
              <w:rPr>
                <w:szCs w:val="20"/>
                <w:lang w:eastAsia="pl-PL"/>
              </w:rPr>
            </w:pPr>
            <w:r>
              <w:rPr>
                <w:szCs w:val="20"/>
                <w:lang w:eastAsia="pl-PL"/>
              </w:rPr>
              <w:t xml:space="preserve">Wymagane jest zastosowanie </w:t>
            </w:r>
            <w:ins w:id="101" w:author="Autor">
              <w:r w:rsidR="00122C0E">
                <w:rPr>
                  <w:szCs w:val="20"/>
                  <w:lang w:eastAsia="pl-PL"/>
                </w:rPr>
                <w:t xml:space="preserve">2 </w:t>
              </w:r>
            </w:ins>
            <w:r>
              <w:rPr>
                <w:szCs w:val="20"/>
                <w:lang w:eastAsia="pl-PL"/>
              </w:rPr>
              <w:t>punkt</w:t>
            </w:r>
            <w:del w:id="102" w:author="Autor">
              <w:r w:rsidDel="00122C0E">
                <w:rPr>
                  <w:szCs w:val="20"/>
                  <w:lang w:eastAsia="pl-PL"/>
                </w:rPr>
                <w:delText>u</w:delText>
              </w:r>
            </w:del>
            <w:ins w:id="103" w:author="Autor">
              <w:r w:rsidR="00122C0E">
                <w:rPr>
                  <w:szCs w:val="20"/>
                  <w:lang w:eastAsia="pl-PL"/>
                </w:rPr>
                <w:t>ów</w:t>
              </w:r>
            </w:ins>
            <w:r>
              <w:rPr>
                <w:szCs w:val="20"/>
                <w:lang w:eastAsia="pl-PL"/>
              </w:rPr>
              <w:t xml:space="preserve"> ładowania pojazdów elektrycznych o min. mocy  </w:t>
            </w:r>
            <w:ins w:id="104" w:author="Autor">
              <w:r w:rsidR="00122C0E">
                <w:rPr>
                  <w:szCs w:val="20"/>
                  <w:lang w:eastAsia="pl-PL"/>
                </w:rPr>
                <w:t xml:space="preserve">po </w:t>
              </w:r>
            </w:ins>
            <w:r>
              <w:rPr>
                <w:szCs w:val="20"/>
                <w:lang w:eastAsia="pl-PL"/>
              </w:rPr>
              <w:t>22 kW.</w:t>
            </w:r>
          </w:p>
        </w:tc>
      </w:tr>
      <w:tr w:rsidR="00037270" w:rsidRPr="00BF3A92" w14:paraId="4777D733" w14:textId="77777777" w:rsidTr="000F4E53">
        <w:trPr>
          <w:trHeight w:val="680"/>
        </w:trPr>
        <w:tc>
          <w:tcPr>
            <w:tcW w:w="3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51E07DC8" w14:textId="4B736AD1" w:rsidR="00037270" w:rsidRDefault="00037270" w:rsidP="00EB3A4A">
            <w:pPr>
              <w:pStyle w:val="Normalny1"/>
              <w:spacing w:before="0" w:line="240" w:lineRule="auto"/>
              <w:jc w:val="left"/>
              <w:rPr>
                <w:b/>
                <w:color w:val="000000"/>
                <w:szCs w:val="20"/>
                <w:lang w:eastAsia="pl-PL"/>
              </w:rPr>
            </w:pPr>
            <w:r>
              <w:rPr>
                <w:b/>
                <w:color w:val="000000"/>
                <w:szCs w:val="20"/>
                <w:lang w:eastAsia="pl-PL"/>
              </w:rPr>
              <w:t>JED 2.7</w:t>
            </w:r>
          </w:p>
        </w:tc>
        <w:tc>
          <w:tcPr>
            <w:tcW w:w="58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2C46314C" w14:textId="77777777" w:rsidR="00037270" w:rsidRDefault="00037270" w:rsidP="00EB3A4A">
            <w:pPr>
              <w:pStyle w:val="Normalny1"/>
              <w:spacing w:before="0" w:line="240" w:lineRule="auto"/>
              <w:jc w:val="left"/>
              <w:rPr>
                <w:b/>
                <w:color w:val="000000"/>
                <w:szCs w:val="20"/>
                <w:lang w:eastAsia="pl-PL"/>
              </w:rPr>
            </w:pPr>
            <w:r>
              <w:rPr>
                <w:b/>
                <w:color w:val="000000"/>
                <w:szCs w:val="20"/>
                <w:lang w:eastAsia="pl-PL"/>
              </w:rPr>
              <w:t>Instalacje</w:t>
            </w:r>
          </w:p>
        </w:tc>
        <w:tc>
          <w:tcPr>
            <w:tcW w:w="81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BDDFE63" w14:textId="781811B4" w:rsidR="00037270" w:rsidRDefault="00037270" w:rsidP="00EB3A4A">
            <w:pPr>
              <w:pStyle w:val="Normalny1"/>
              <w:spacing w:before="0" w:line="240" w:lineRule="auto"/>
              <w:jc w:val="left"/>
              <w:rPr>
                <w:szCs w:val="20"/>
                <w:lang w:eastAsia="pl-PL"/>
              </w:rPr>
            </w:pPr>
            <w:r>
              <w:rPr>
                <w:rStyle w:val="Domylnaczcionkaakapitu1"/>
                <w:szCs w:val="20"/>
                <w:lang w:eastAsia="pl-PL"/>
              </w:rPr>
              <w:t>Dodatkowa funkcjonalność systemu zarządzania energią zgodnie pkt JED 1.28 z wymagań obligatoryjnych</w:t>
            </w:r>
          </w:p>
        </w:tc>
        <w:tc>
          <w:tcPr>
            <w:tcW w:w="32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5A0A07B3" w14:textId="77777777" w:rsidR="00037270" w:rsidRDefault="00037270" w:rsidP="00EB3A4A">
            <w:pPr>
              <w:pStyle w:val="Normalny1"/>
              <w:spacing w:before="0" w:line="240" w:lineRule="auto"/>
              <w:jc w:val="left"/>
              <w:rPr>
                <w:rStyle w:val="Domylnaczcionkaakapitu1"/>
                <w:szCs w:val="20"/>
                <w:lang w:eastAsia="pl-PL"/>
              </w:rPr>
            </w:pPr>
            <w:r>
              <w:rPr>
                <w:rStyle w:val="Domylnaczcionkaakapitu1"/>
                <w:szCs w:val="20"/>
                <w:lang w:eastAsia="pl-PL"/>
              </w:rPr>
              <w:t>Wymagane jest:</w:t>
            </w:r>
          </w:p>
          <w:p w14:paraId="4DD641D5" w14:textId="69A17832" w:rsidR="00037270" w:rsidRDefault="00037270" w:rsidP="000F4E53">
            <w:pPr>
              <w:pStyle w:val="Normalny1"/>
              <w:numPr>
                <w:ilvl w:val="0"/>
                <w:numId w:val="27"/>
              </w:numPr>
              <w:spacing w:before="0" w:line="240" w:lineRule="auto"/>
              <w:ind w:left="359"/>
              <w:jc w:val="left"/>
              <w:rPr>
                <w:rStyle w:val="Domylnaczcionkaakapitu1"/>
                <w:szCs w:val="20"/>
                <w:lang w:eastAsia="pl-PL"/>
              </w:rPr>
            </w:pPr>
            <w:r w:rsidRPr="00137AB8">
              <w:rPr>
                <w:rStyle w:val="Domylnaczcionkaakapitu10000000"/>
              </w:rPr>
              <w:t>Zapewnienie</w:t>
            </w:r>
            <w:r>
              <w:rPr>
                <w:rStyle w:val="Domylnaczcionkaakapitu1"/>
                <w:szCs w:val="20"/>
                <w:lang w:eastAsia="pl-PL"/>
              </w:rPr>
              <w:t xml:space="preserve"> możliwości zdalnego zadawania parametrów temperatury, wykrywania obecności osoby w pomieszczeniu, dla każdego z mieszkań. </w:t>
            </w:r>
          </w:p>
          <w:p w14:paraId="7C0F37A9" w14:textId="2195D868" w:rsidR="00037270" w:rsidRDefault="1E6E0F06" w:rsidP="000F4E53">
            <w:pPr>
              <w:pStyle w:val="Normalny1"/>
              <w:numPr>
                <w:ilvl w:val="0"/>
                <w:numId w:val="27"/>
              </w:numPr>
              <w:spacing w:before="0" w:line="240" w:lineRule="auto"/>
              <w:ind w:left="359"/>
              <w:jc w:val="left"/>
              <w:rPr>
                <w:rStyle w:val="Domylnaczcionkaakapitu1"/>
                <w:rFonts w:eastAsia="Calibri" w:cs="Calibri"/>
                <w:lang w:eastAsia="pl-PL"/>
              </w:rPr>
            </w:pPr>
            <w:r w:rsidRPr="5DA4011F">
              <w:rPr>
                <w:rStyle w:val="Domylnaczcionkaakapitu1"/>
                <w:lang w:eastAsia="pl-PL"/>
              </w:rPr>
              <w:t>zastosowanie systemu umożliwiającego dostęp za pomocą aplikacji na smartfona</w:t>
            </w:r>
            <w:r w:rsidR="3884F558" w:rsidRPr="5DA4011F">
              <w:rPr>
                <w:rStyle w:val="Domylnaczcionkaakapitu1"/>
                <w:lang w:eastAsia="pl-PL"/>
              </w:rPr>
              <w:t xml:space="preserve"> </w:t>
            </w:r>
            <w:r w:rsidR="3884F558" w:rsidRPr="5DA4011F">
              <w:rPr>
                <w:color w:val="000000" w:themeColor="text1"/>
                <w:lang w:eastAsia="pl-PL"/>
              </w:rPr>
              <w:t>(aplikacja w systemie Android/ iOS na zasadach licencji ustalonych z producentem)</w:t>
            </w:r>
            <w:r w:rsidRPr="5DA4011F">
              <w:rPr>
                <w:rStyle w:val="Domylnaczcionkaakapitu1"/>
                <w:lang w:eastAsia="pl-PL"/>
              </w:rPr>
              <w:t xml:space="preserve"> do danych dot. zużycia energii przez wszystkie urządzenia w budynku oraz możliwość zdalnego włączania i wyłączania tych urządzeń przez aplikację.</w:t>
            </w:r>
          </w:p>
          <w:p w14:paraId="2E74E446" w14:textId="2F97243D" w:rsidR="00037270" w:rsidRPr="009F7760" w:rsidRDefault="604AC88C" w:rsidP="000F4E53">
            <w:pPr>
              <w:pStyle w:val="Normalny1"/>
              <w:numPr>
                <w:ilvl w:val="0"/>
                <w:numId w:val="27"/>
              </w:numPr>
              <w:spacing w:before="0" w:line="240" w:lineRule="auto"/>
              <w:ind w:left="359"/>
              <w:jc w:val="left"/>
              <w:rPr>
                <w:lang w:eastAsia="pl-PL"/>
              </w:rPr>
            </w:pPr>
            <w:r w:rsidRPr="1391E3F7">
              <w:rPr>
                <w:rStyle w:val="Domylnaczcionkaakapitu1"/>
                <w:lang w:eastAsia="pl-PL"/>
              </w:rPr>
              <w:t>zastosowanie elementów wyposażenia w budynku umożliwiających grywalizację między właścicielami budynków jako motywację do działań korekcyjnych: w tym rankingi kto zużył mniej energii (przy zachowaniu określonego minimum na potrzeby komfortu energetycznego użytkowników).</w:t>
            </w:r>
          </w:p>
        </w:tc>
      </w:tr>
      <w:tr w:rsidR="00037270" w:rsidRPr="00BF3A92" w14:paraId="4838ED6C" w14:textId="77777777" w:rsidTr="000F4E53">
        <w:trPr>
          <w:trHeight w:val="680"/>
        </w:trPr>
        <w:tc>
          <w:tcPr>
            <w:tcW w:w="3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27F90FF" w14:textId="25D5B197" w:rsidR="00037270" w:rsidRDefault="00037270" w:rsidP="00EB3A4A">
            <w:pPr>
              <w:pStyle w:val="Normalny1"/>
              <w:spacing w:before="0" w:line="240" w:lineRule="auto"/>
              <w:jc w:val="left"/>
              <w:rPr>
                <w:b/>
                <w:color w:val="000000"/>
                <w:szCs w:val="20"/>
                <w:lang w:eastAsia="pl-PL"/>
              </w:rPr>
            </w:pPr>
            <w:r>
              <w:rPr>
                <w:b/>
                <w:color w:val="000000"/>
                <w:szCs w:val="20"/>
                <w:lang w:eastAsia="pl-PL"/>
              </w:rPr>
              <w:t>JED 2.8</w:t>
            </w:r>
          </w:p>
        </w:tc>
        <w:tc>
          <w:tcPr>
            <w:tcW w:w="58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2EA30E5" w14:textId="51DDCF72" w:rsidR="00037270" w:rsidRDefault="00037270" w:rsidP="00EB3A4A">
            <w:pPr>
              <w:pStyle w:val="Normalny1"/>
              <w:spacing w:before="0" w:line="240" w:lineRule="auto"/>
              <w:jc w:val="left"/>
              <w:rPr>
                <w:b/>
                <w:color w:val="000000"/>
                <w:szCs w:val="20"/>
                <w:lang w:eastAsia="pl-PL"/>
              </w:rPr>
            </w:pPr>
            <w:r>
              <w:rPr>
                <w:b/>
                <w:color w:val="000000"/>
                <w:szCs w:val="20"/>
                <w:lang w:eastAsia="pl-PL"/>
              </w:rPr>
              <w:t>Instalacje</w:t>
            </w:r>
          </w:p>
        </w:tc>
        <w:tc>
          <w:tcPr>
            <w:tcW w:w="81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1D62AC1E" w14:textId="456C23D4" w:rsidR="00037270" w:rsidRDefault="00037270" w:rsidP="00EB3A4A">
            <w:pPr>
              <w:pStyle w:val="Normalny1"/>
              <w:spacing w:before="0" w:line="240" w:lineRule="auto"/>
              <w:jc w:val="left"/>
              <w:rPr>
                <w:szCs w:val="20"/>
                <w:lang w:eastAsia="pl-PL"/>
              </w:rPr>
            </w:pPr>
            <w:r>
              <w:rPr>
                <w:rStyle w:val="Domylnaczcionkaakapitu1"/>
                <w:szCs w:val="20"/>
                <w:lang w:eastAsia="pl-PL"/>
              </w:rPr>
              <w:t>Oświetlenie</w:t>
            </w:r>
          </w:p>
        </w:tc>
        <w:tc>
          <w:tcPr>
            <w:tcW w:w="32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6D71CD18" w14:textId="7A05F2E1" w:rsidR="00037270" w:rsidRDefault="1E6E0F06" w:rsidP="1391E3F7">
            <w:pPr>
              <w:pStyle w:val="Normalny1"/>
              <w:spacing w:before="0" w:line="240" w:lineRule="auto"/>
              <w:jc w:val="left"/>
              <w:rPr>
                <w:lang w:eastAsia="pl-PL"/>
              </w:rPr>
            </w:pPr>
            <w:r>
              <w:t xml:space="preserve">Wymaga się zastosowania </w:t>
            </w:r>
            <w:r w:rsidR="34B79C21">
              <w:t>systemu automatycznie</w:t>
            </w:r>
            <w:r>
              <w:t xml:space="preserve"> dopełniającego oświetlenie naturalne oświetleniem sztucznym do wymaganego poziomu.</w:t>
            </w:r>
          </w:p>
        </w:tc>
      </w:tr>
      <w:tr w:rsidR="00037270" w:rsidRPr="00BF3A92" w14:paraId="3F94D756" w14:textId="77777777" w:rsidTr="000F4E53">
        <w:trPr>
          <w:trHeight w:val="680"/>
        </w:trPr>
        <w:tc>
          <w:tcPr>
            <w:tcW w:w="32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E2EDD9"/>
            <w:noWrap/>
            <w:tcMar>
              <w:top w:w="0" w:type="dxa"/>
              <w:left w:w="70" w:type="dxa"/>
              <w:bottom w:w="0" w:type="dxa"/>
              <w:right w:w="70" w:type="dxa"/>
            </w:tcMar>
            <w:vAlign w:val="center"/>
          </w:tcPr>
          <w:p w14:paraId="0D337DF4" w14:textId="19ECA336" w:rsidR="00037270" w:rsidRDefault="00037270" w:rsidP="00EB3A4A">
            <w:pPr>
              <w:pStyle w:val="Normalny1"/>
              <w:spacing w:before="0" w:line="240" w:lineRule="auto"/>
              <w:jc w:val="left"/>
              <w:rPr>
                <w:b/>
                <w:color w:val="000000"/>
                <w:szCs w:val="20"/>
                <w:lang w:eastAsia="pl-PL"/>
              </w:rPr>
            </w:pPr>
            <w:del w:id="105" w:author="Autor">
              <w:r w:rsidDel="00FD7BC9">
                <w:rPr>
                  <w:b/>
                  <w:color w:val="000000"/>
                  <w:szCs w:val="20"/>
                  <w:lang w:eastAsia="pl-PL"/>
                </w:rPr>
                <w:lastRenderedPageBreak/>
                <w:delText>JED 2.9</w:delText>
              </w:r>
            </w:del>
          </w:p>
        </w:tc>
        <w:tc>
          <w:tcPr>
            <w:tcW w:w="58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0B73B955" w14:textId="47F4EB1D" w:rsidR="00037270" w:rsidRDefault="00037270" w:rsidP="00EB3A4A">
            <w:pPr>
              <w:pStyle w:val="Normalny1"/>
              <w:spacing w:before="0" w:line="240" w:lineRule="auto"/>
              <w:jc w:val="left"/>
              <w:rPr>
                <w:b/>
                <w:color w:val="000000"/>
                <w:szCs w:val="20"/>
                <w:lang w:eastAsia="pl-PL"/>
              </w:rPr>
            </w:pPr>
            <w:del w:id="106" w:author="Autor">
              <w:r w:rsidDel="00FD7BC9">
                <w:rPr>
                  <w:b/>
                  <w:color w:val="000000"/>
                  <w:szCs w:val="20"/>
                  <w:lang w:eastAsia="pl-PL"/>
                </w:rPr>
                <w:delText>Instalacje</w:delText>
              </w:r>
            </w:del>
          </w:p>
        </w:tc>
        <w:tc>
          <w:tcPr>
            <w:tcW w:w="81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7199B47D" w14:textId="5B6189EB" w:rsidR="00037270" w:rsidRPr="00AB2E7A" w:rsidRDefault="00037270" w:rsidP="00EB3A4A">
            <w:pPr>
              <w:pStyle w:val="Normalny1"/>
              <w:spacing w:before="0" w:line="240" w:lineRule="auto"/>
              <w:jc w:val="left"/>
              <w:rPr>
                <w:rStyle w:val="Domylnaczcionkaakapitu1"/>
                <w:szCs w:val="20"/>
                <w:lang w:eastAsia="pl-PL"/>
              </w:rPr>
            </w:pPr>
            <w:del w:id="107" w:author="Autor">
              <w:r w:rsidDel="00FD7BC9">
                <w:rPr>
                  <w:rStyle w:val="Domylnaczcionkaakapitu1"/>
                  <w:szCs w:val="20"/>
                  <w:lang w:eastAsia="pl-PL"/>
                </w:rPr>
                <w:delText>Komfort cieplny</w:delText>
              </w:r>
            </w:del>
          </w:p>
        </w:tc>
        <w:tc>
          <w:tcPr>
            <w:tcW w:w="3274"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0" w:type="dxa"/>
              <w:left w:w="70" w:type="dxa"/>
              <w:bottom w:w="0" w:type="dxa"/>
              <w:right w:w="70" w:type="dxa"/>
            </w:tcMar>
            <w:vAlign w:val="center"/>
          </w:tcPr>
          <w:p w14:paraId="366DF9E3" w14:textId="04AA3D1A" w:rsidR="00AB2E7A" w:rsidRPr="00AB2E7A" w:rsidDel="00FD7BC9" w:rsidRDefault="00AB2E7A" w:rsidP="00AB2E7A">
            <w:pPr>
              <w:pStyle w:val="NormalnyWeb"/>
              <w:autoSpaceDN w:val="0"/>
              <w:rPr>
                <w:del w:id="108" w:author="Autor"/>
                <w:rFonts w:asciiTheme="minorHAnsi" w:hAnsiTheme="minorHAnsi" w:cstheme="minorHAnsi"/>
                <w:color w:val="000000"/>
                <w:lang w:eastAsia="en-US"/>
              </w:rPr>
            </w:pPr>
            <w:del w:id="109" w:author="Autor">
              <w:r w:rsidRPr="00AB2E7A" w:rsidDel="00FD7BC9">
                <w:rPr>
                  <w:rFonts w:asciiTheme="minorHAnsi" w:hAnsiTheme="minorHAnsi" w:cstheme="minorHAnsi"/>
                  <w:color w:val="000000"/>
                  <w:lang w:eastAsia="en-US"/>
                </w:rPr>
                <w:delText>Wymagane</w:delText>
              </w:r>
              <w:r w:rsidRPr="00552280" w:rsidDel="00FD7BC9">
                <w:rPr>
                  <w:rFonts w:asciiTheme="minorHAnsi" w:hAnsiTheme="minorHAnsi" w:cstheme="minorHAnsi"/>
                  <w:color w:val="000000"/>
                  <w:lang w:eastAsia="en-US"/>
                </w:rPr>
                <w:delText xml:space="preserve"> jest </w:delText>
              </w:r>
              <w:r w:rsidRPr="00AB2E7A" w:rsidDel="00FD7BC9">
                <w:rPr>
                  <w:rFonts w:ascii="Calibri" w:eastAsia="Calibri" w:hAnsi="Calibri" w:cs="Arial"/>
                  <w:lang w:eastAsia="en-US"/>
                </w:rPr>
                <w:delText>zastosowanie rozwiązań zapewniających</w:delText>
              </w:r>
              <w:r w:rsidRPr="00552280" w:rsidDel="00FD7BC9">
                <w:rPr>
                  <w:rFonts w:asciiTheme="minorHAnsi" w:hAnsiTheme="minorHAnsi" w:cstheme="minorHAnsi"/>
                  <w:color w:val="000000"/>
                  <w:lang w:eastAsia="en-US"/>
                </w:rPr>
                <w:delText>:</w:delText>
              </w:r>
            </w:del>
          </w:p>
          <w:p w14:paraId="34185301" w14:textId="563F3FDC" w:rsidR="00AB2E7A" w:rsidRPr="00AB2E7A" w:rsidDel="00FD7BC9" w:rsidRDefault="00AB2E7A" w:rsidP="000F4E53">
            <w:pPr>
              <w:pStyle w:val="NormalnyWeb"/>
              <w:numPr>
                <w:ilvl w:val="0"/>
                <w:numId w:val="40"/>
              </w:numPr>
              <w:autoSpaceDN w:val="0"/>
              <w:ind w:left="359"/>
              <w:rPr>
                <w:del w:id="110" w:author="Autor"/>
                <w:rFonts w:asciiTheme="minorHAnsi" w:hAnsiTheme="minorHAnsi" w:cstheme="minorHAnsi"/>
                <w:color w:val="000000"/>
                <w:lang w:eastAsia="en-US"/>
              </w:rPr>
            </w:pPr>
            <w:del w:id="111" w:author="Autor">
              <w:r w:rsidRPr="00AB2E7A" w:rsidDel="00FD7BC9">
                <w:rPr>
                  <w:rFonts w:asciiTheme="minorHAnsi" w:hAnsiTheme="minorHAnsi" w:cstheme="minorHAnsi"/>
                  <w:lang w:eastAsia="en-US"/>
                </w:rPr>
                <w:delText>wyposażenie systemu wentylacji</w:delText>
              </w:r>
              <w:r w:rsidRPr="00552280" w:rsidDel="00FD7BC9">
                <w:rPr>
                  <w:rFonts w:asciiTheme="minorHAnsi" w:hAnsiTheme="minorHAnsi" w:cstheme="minorHAnsi"/>
                  <w:lang w:eastAsia="en-US"/>
                </w:rPr>
                <w:delText xml:space="preserve"> w</w:delText>
              </w:r>
              <w:r w:rsidRPr="00AB2E7A" w:rsidDel="00FD7BC9">
                <w:rPr>
                  <w:rFonts w:asciiTheme="minorHAnsi" w:hAnsiTheme="minorHAnsi" w:cstheme="minorHAnsi"/>
                  <w:lang w:eastAsia="en-US"/>
                </w:rPr>
                <w:delText xml:space="preserve"> odzysk wilgoci oraz możliwość regulacji wilgotności względnej</w:delText>
              </w:r>
              <w:r w:rsidRPr="00552280" w:rsidDel="00FD7BC9">
                <w:rPr>
                  <w:rFonts w:asciiTheme="minorHAnsi" w:hAnsiTheme="minorHAnsi" w:cstheme="minorHAnsi"/>
                  <w:lang w:eastAsia="en-US"/>
                </w:rPr>
                <w:delText>,</w:delText>
              </w:r>
            </w:del>
          </w:p>
          <w:p w14:paraId="30AE0B9C" w14:textId="320D20BB" w:rsidR="00037270" w:rsidRPr="00D618AD" w:rsidRDefault="00AB2E7A" w:rsidP="00DC577E">
            <w:pPr>
              <w:pStyle w:val="NormalnyWeb"/>
              <w:ind w:left="359"/>
              <w:rPr>
                <w:rFonts w:ascii="Calibri" w:hAnsi="Calibri" w:cs="Calibri"/>
                <w:color w:val="000000"/>
                <w:szCs w:val="20"/>
              </w:rPr>
            </w:pPr>
            <w:del w:id="112" w:author="Autor">
              <w:r w:rsidRPr="00AB2E7A" w:rsidDel="00FD7BC9">
                <w:rPr>
                  <w:rFonts w:asciiTheme="minorHAnsi" w:hAnsiTheme="minorHAnsi" w:cstheme="minorHAnsi"/>
                  <w:color w:val="000000"/>
                </w:rPr>
                <w:delText xml:space="preserve">manie temperatury </w:delText>
              </w:r>
              <w:r w:rsidRPr="00AB2E7A" w:rsidDel="00FD7BC9">
                <w:rPr>
                  <w:rFonts w:asciiTheme="minorHAnsi" w:hAnsiTheme="minorHAnsi" w:cstheme="minorHAnsi"/>
                </w:rPr>
                <w:delText>poza sezonem grzewczym</w:delText>
              </w:r>
              <w:r w:rsidRPr="00552280" w:rsidDel="00FD7BC9">
                <w:rPr>
                  <w:rFonts w:asciiTheme="minorHAnsi" w:hAnsiTheme="minorHAnsi" w:cstheme="minorHAnsi"/>
                </w:rPr>
                <w:delText xml:space="preserve"> </w:delText>
              </w:r>
              <w:r w:rsidRPr="00552280" w:rsidDel="00FD7BC9">
                <w:rPr>
                  <w:rFonts w:asciiTheme="minorHAnsi" w:hAnsiTheme="minorHAnsi" w:cstheme="minorHAnsi"/>
                  <w:color w:val="000000"/>
                </w:rPr>
                <w:delText>we</w:delText>
              </w:r>
              <w:r w:rsidRPr="00AB2E7A" w:rsidDel="00FD7BC9">
                <w:rPr>
                  <w:rFonts w:asciiTheme="minorHAnsi" w:hAnsiTheme="minorHAnsi" w:cstheme="minorHAnsi"/>
                  <w:color w:val="000000"/>
                </w:rPr>
                <w:delText xml:space="preserve"> wszystkich pomieszczeniach </w:delText>
              </w:r>
              <w:r w:rsidRPr="00AB2E7A" w:rsidDel="00FD7BC9">
                <w:rPr>
                  <w:rFonts w:asciiTheme="minorHAnsi" w:hAnsiTheme="minorHAnsi" w:cstheme="minorHAnsi"/>
                </w:rPr>
                <w:delText>mieszkalnych</w:delText>
              </w:r>
              <w:r w:rsidRPr="00552280" w:rsidDel="00FD7BC9">
                <w:rPr>
                  <w:rFonts w:asciiTheme="minorHAnsi" w:hAnsiTheme="minorHAnsi" w:cstheme="minorHAnsi"/>
                </w:rPr>
                <w:delText xml:space="preserve"> </w:delText>
              </w:r>
              <w:r w:rsidDel="00FD7BC9">
                <w:rPr>
                  <w:rFonts w:asciiTheme="minorHAnsi" w:hAnsiTheme="minorHAnsi" w:cstheme="minorHAnsi"/>
                  <w:color w:val="000000"/>
                </w:rPr>
                <w:delText xml:space="preserve">na poziomie </w:delText>
              </w:r>
              <w:r w:rsidRPr="00AB2E7A" w:rsidDel="00FD7BC9">
                <w:rPr>
                  <w:rFonts w:asciiTheme="minorHAnsi" w:hAnsiTheme="minorHAnsi" w:cstheme="minorHAnsi"/>
                  <w:color w:val="000000"/>
                </w:rPr>
                <w:delText>maksymalnie</w:delText>
              </w:r>
              <w:r w:rsidRPr="00552280" w:rsidDel="00FD7BC9">
                <w:rPr>
                  <w:rFonts w:asciiTheme="minorHAnsi" w:hAnsiTheme="minorHAnsi" w:cstheme="minorHAnsi"/>
                  <w:color w:val="000000"/>
                </w:rPr>
                <w:delText xml:space="preserve"> 24,5</w:delText>
              </w:r>
              <w:r w:rsidRPr="00AB2E7A" w:rsidDel="00FD7BC9">
                <w:rPr>
                  <w:rFonts w:asciiTheme="minorHAnsi" w:hAnsiTheme="minorHAnsi" w:cstheme="minorHAnsi"/>
                  <w:color w:val="000000"/>
                </w:rPr>
                <w:delText xml:space="preserve"> stopni Celsjusza oraz</w:delText>
              </w:r>
              <w:r w:rsidRPr="00552280" w:rsidDel="00FD7BC9">
                <w:rPr>
                  <w:rFonts w:asciiTheme="minorHAnsi" w:hAnsiTheme="minorHAnsi" w:cstheme="minorHAnsi"/>
                  <w:color w:val="000000"/>
                </w:rPr>
                <w:delText xml:space="preserve"> w</w:delText>
              </w:r>
              <w:r w:rsidRPr="00AB2E7A" w:rsidDel="00FD7BC9">
                <w:rPr>
                  <w:rFonts w:asciiTheme="minorHAnsi" w:hAnsiTheme="minorHAnsi" w:cstheme="minorHAnsi"/>
                  <w:color w:val="000000"/>
                </w:rPr>
                <w:delText xml:space="preserve"> łazienkach na poziomie</w:delText>
              </w:r>
              <w:r w:rsidRPr="00552280" w:rsidDel="00FD7BC9">
                <w:rPr>
                  <w:rFonts w:asciiTheme="minorHAnsi" w:hAnsiTheme="minorHAnsi" w:cstheme="minorHAnsi"/>
                  <w:color w:val="000000"/>
                </w:rPr>
                <w:delText xml:space="preserve"> min. 26,5</w:delText>
              </w:r>
              <w:r w:rsidRPr="00AB2E7A" w:rsidDel="00FD7BC9">
                <w:rPr>
                  <w:rFonts w:asciiTheme="minorHAnsi" w:hAnsiTheme="minorHAnsi" w:cstheme="minorHAnsi"/>
                  <w:color w:val="000000"/>
                </w:rPr>
                <w:delText xml:space="preserve"> stopni Celsjusza</w:delText>
              </w:r>
              <w:r w:rsidRPr="00AB2E7A" w:rsidDel="00FD7BC9">
                <w:rPr>
                  <w:rFonts w:asciiTheme="minorHAnsi" w:hAnsiTheme="minorHAnsi" w:cstheme="minorHAnsi"/>
                </w:rPr>
                <w:delText xml:space="preserve"> przy temperaturze z</w:delText>
              </w:r>
              <w:r w:rsidDel="00FD7BC9">
                <w:rPr>
                  <w:rFonts w:asciiTheme="minorHAnsi" w:hAnsiTheme="minorHAnsi" w:cstheme="minorHAnsi"/>
                </w:rPr>
                <w:delText>e</w:delText>
              </w:r>
              <w:r w:rsidRPr="00AB2E7A" w:rsidDel="00FD7BC9">
                <w:rPr>
                  <w:rFonts w:asciiTheme="minorHAnsi" w:hAnsiTheme="minorHAnsi" w:cstheme="minorHAnsi"/>
                </w:rPr>
                <w:delText>wnętrznej powyżej</w:delText>
              </w:r>
              <w:r w:rsidRPr="00552280" w:rsidDel="00FD7BC9">
                <w:rPr>
                  <w:rFonts w:asciiTheme="minorHAnsi" w:hAnsiTheme="minorHAnsi" w:cstheme="minorHAnsi"/>
                </w:rPr>
                <w:delText xml:space="preserve"> 26,5</w:delText>
              </w:r>
              <w:r w:rsidRPr="00AB2E7A" w:rsidDel="00FD7BC9">
                <w:rPr>
                  <w:rFonts w:asciiTheme="minorHAnsi" w:hAnsiTheme="minorHAnsi" w:cstheme="minorHAnsi"/>
                </w:rPr>
                <w:delText xml:space="preserve"> stopni Celsjusza</w:delText>
              </w:r>
              <w:r w:rsidRPr="00552280" w:rsidDel="00FD7BC9">
                <w:rPr>
                  <w:rFonts w:asciiTheme="minorHAnsi" w:hAnsiTheme="minorHAnsi" w:cstheme="minorHAnsi"/>
                </w:rPr>
                <w:delText>.</w:delText>
              </w:r>
            </w:del>
          </w:p>
        </w:tc>
      </w:tr>
    </w:tbl>
    <w:p w14:paraId="50703C3E" w14:textId="30C6A121" w:rsidR="00AC6A84" w:rsidRPr="00EA3767" w:rsidRDefault="00E02FDE" w:rsidP="000F4E53">
      <w:pPr>
        <w:pStyle w:val="Nagwek21"/>
        <w:spacing w:before="360" w:after="360"/>
        <w:ind w:left="357" w:hanging="357"/>
        <w:rPr>
          <w:rStyle w:val="Domylnaczcionkaakapitu10000000"/>
          <w:rFonts w:eastAsia="Calibri Light"/>
        </w:rPr>
      </w:pPr>
      <w:r w:rsidRPr="00EA3767">
        <w:rPr>
          <w:rStyle w:val="Domylnaczcionkaakapitu10000000"/>
          <w:rFonts w:eastAsia="Calibri Light"/>
        </w:rPr>
        <w:t>WYMAGANIA KONKURSOWE</w:t>
      </w:r>
    </w:p>
    <w:tbl>
      <w:tblPr>
        <w:tblW w:w="0" w:type="auto"/>
        <w:jc w:val="center"/>
        <w:tblLayout w:type="fixed"/>
        <w:tblCellMar>
          <w:left w:w="10" w:type="dxa"/>
          <w:right w:w="10" w:type="dxa"/>
        </w:tblCellMar>
        <w:tblLook w:val="0000" w:firstRow="0" w:lastRow="0" w:firstColumn="0" w:lastColumn="0" w:noHBand="0" w:noVBand="0"/>
      </w:tblPr>
      <w:tblGrid>
        <w:gridCol w:w="562"/>
        <w:gridCol w:w="1276"/>
        <w:gridCol w:w="1418"/>
        <w:gridCol w:w="2551"/>
        <w:gridCol w:w="7088"/>
        <w:gridCol w:w="1053"/>
      </w:tblGrid>
      <w:tr w:rsidR="005024CB" w:rsidRPr="00BF3A92" w14:paraId="32C43CAF" w14:textId="11D00A65" w:rsidTr="5DA4011F">
        <w:trPr>
          <w:trHeight w:val="624"/>
          <w:tblHeader/>
          <w:jc w:val="center"/>
        </w:trPr>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1804C539" w14:textId="77777777" w:rsidR="00AC6A84" w:rsidRPr="00770DF0" w:rsidRDefault="00AC6A84" w:rsidP="003D1A08">
            <w:pPr>
              <w:pStyle w:val="Normalny1"/>
              <w:jc w:val="center"/>
              <w:rPr>
                <w:b/>
                <w:sz w:val="18"/>
                <w:szCs w:val="18"/>
                <w:lang w:eastAsia="pl-PL"/>
              </w:rPr>
            </w:pPr>
            <w:r w:rsidRPr="00770DF0">
              <w:rPr>
                <w:b/>
                <w:sz w:val="18"/>
                <w:szCs w:val="18"/>
                <w:lang w:eastAsia="pl-PL"/>
              </w:rPr>
              <w:t>L.P.</w:t>
            </w:r>
          </w:p>
        </w:tc>
        <w:tc>
          <w:tcPr>
            <w:tcW w:w="1276" w:type="dxa"/>
            <w:tcBorders>
              <w:top w:val="single" w:sz="4" w:space="0" w:color="000000" w:themeColor="text1"/>
              <w:bottom w:val="single" w:sz="4" w:space="0" w:color="000000" w:themeColor="text1"/>
              <w:right w:val="single" w:sz="4" w:space="0" w:color="000000" w:themeColor="text1"/>
            </w:tcBorders>
            <w:shd w:val="clear" w:color="auto" w:fill="E2EDD9"/>
            <w:tcMar>
              <w:top w:w="0" w:type="dxa"/>
              <w:left w:w="70" w:type="dxa"/>
              <w:bottom w:w="0" w:type="dxa"/>
              <w:right w:w="70" w:type="dxa"/>
            </w:tcMar>
            <w:vAlign w:val="center"/>
          </w:tcPr>
          <w:p w14:paraId="0A0ED960" w14:textId="77777777" w:rsidR="00AC6A84" w:rsidRPr="00834304" w:rsidRDefault="00AC6A84">
            <w:pPr>
              <w:pStyle w:val="Normalny1"/>
              <w:jc w:val="center"/>
              <w:rPr>
                <w:b/>
                <w:sz w:val="18"/>
                <w:szCs w:val="18"/>
                <w:lang w:eastAsia="pl-PL"/>
              </w:rPr>
            </w:pPr>
            <w:r w:rsidRPr="00834304">
              <w:rPr>
                <w:b/>
                <w:sz w:val="18"/>
                <w:szCs w:val="18"/>
                <w:lang w:eastAsia="pl-PL"/>
              </w:rPr>
              <w:t>Kategoria</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76B5FE28" w14:textId="7F378CFC" w:rsidR="00AC6A84" w:rsidRPr="00770DF0" w:rsidRDefault="21E8EC50" w:rsidP="5DA4011F">
            <w:pPr>
              <w:pStyle w:val="Normalny1"/>
              <w:jc w:val="center"/>
              <w:rPr>
                <w:b/>
                <w:bCs/>
                <w:sz w:val="18"/>
                <w:szCs w:val="18"/>
                <w:lang w:eastAsia="pl-PL"/>
              </w:rPr>
            </w:pPr>
            <w:r w:rsidRPr="5DA4011F">
              <w:rPr>
                <w:b/>
                <w:bCs/>
                <w:sz w:val="18"/>
                <w:szCs w:val="18"/>
                <w:lang w:eastAsia="pl-PL"/>
              </w:rPr>
              <w:t xml:space="preserve">Nazwa </w:t>
            </w:r>
            <w:r w:rsidR="07AB2292" w:rsidRPr="5DA4011F">
              <w:rPr>
                <w:b/>
                <w:bCs/>
                <w:sz w:val="18"/>
                <w:szCs w:val="18"/>
                <w:lang w:eastAsia="pl-PL"/>
              </w:rPr>
              <w:t>Wymagania Konkursowego</w:t>
            </w:r>
          </w:p>
        </w:tc>
        <w:tc>
          <w:tcPr>
            <w:tcW w:w="2551" w:type="dxa"/>
            <w:tcBorders>
              <w:top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3EE42CE8" w14:textId="5449FD9C" w:rsidR="00AC6A84" w:rsidRPr="00770DF0" w:rsidRDefault="21E8EC50" w:rsidP="5DA4011F">
            <w:pPr>
              <w:pStyle w:val="Normalny1"/>
              <w:jc w:val="center"/>
              <w:rPr>
                <w:b/>
                <w:bCs/>
                <w:sz w:val="18"/>
                <w:szCs w:val="18"/>
                <w:lang w:eastAsia="pl-PL"/>
              </w:rPr>
            </w:pPr>
            <w:r w:rsidRPr="5DA4011F">
              <w:rPr>
                <w:b/>
                <w:bCs/>
                <w:sz w:val="18"/>
                <w:szCs w:val="18"/>
                <w:lang w:eastAsia="pl-PL"/>
              </w:rPr>
              <w:t xml:space="preserve">Opis </w:t>
            </w:r>
            <w:r w:rsidR="07AB2292" w:rsidRPr="5DA4011F">
              <w:rPr>
                <w:b/>
                <w:bCs/>
                <w:sz w:val="18"/>
                <w:szCs w:val="18"/>
                <w:lang w:eastAsia="pl-PL"/>
              </w:rPr>
              <w:t>Wymagania Konkursowego</w:t>
            </w:r>
          </w:p>
        </w:tc>
        <w:tc>
          <w:tcPr>
            <w:tcW w:w="7088" w:type="dxa"/>
            <w:tcBorders>
              <w:top w:val="single" w:sz="4" w:space="0" w:color="000000" w:themeColor="text1"/>
              <w:bottom w:val="single" w:sz="4" w:space="0" w:color="000000" w:themeColor="text1"/>
              <w:right w:val="single" w:sz="4" w:space="0" w:color="000000" w:themeColor="text1"/>
            </w:tcBorders>
            <w:shd w:val="clear" w:color="auto" w:fill="E2EDD9"/>
            <w:noWrap/>
            <w:tcMar>
              <w:top w:w="0" w:type="dxa"/>
              <w:left w:w="70" w:type="dxa"/>
              <w:bottom w:w="0" w:type="dxa"/>
              <w:right w:w="70" w:type="dxa"/>
            </w:tcMar>
            <w:vAlign w:val="center"/>
          </w:tcPr>
          <w:p w14:paraId="529B9B2B" w14:textId="77777777" w:rsidR="00AC6A84" w:rsidRPr="00770DF0" w:rsidRDefault="00AC6A84">
            <w:pPr>
              <w:pStyle w:val="Normalny1"/>
              <w:jc w:val="center"/>
              <w:rPr>
                <w:b/>
                <w:sz w:val="18"/>
                <w:szCs w:val="18"/>
                <w:lang w:eastAsia="pl-PL"/>
              </w:rPr>
            </w:pPr>
            <w:r w:rsidRPr="00770DF0">
              <w:rPr>
                <w:b/>
                <w:sz w:val="18"/>
                <w:szCs w:val="18"/>
                <w:lang w:eastAsia="pl-PL"/>
              </w:rPr>
              <w:t>Metoda liczenia parametru przez Wykonawcę:</w:t>
            </w:r>
          </w:p>
        </w:tc>
        <w:tc>
          <w:tcPr>
            <w:tcW w:w="1053" w:type="dxa"/>
            <w:tcBorders>
              <w:top w:val="single" w:sz="4" w:space="0" w:color="000000" w:themeColor="text1"/>
              <w:bottom w:val="single" w:sz="4" w:space="0" w:color="000000" w:themeColor="text1"/>
              <w:right w:val="single" w:sz="4" w:space="0" w:color="000000" w:themeColor="text1"/>
            </w:tcBorders>
            <w:shd w:val="clear" w:color="auto" w:fill="E2EDD9"/>
          </w:tcPr>
          <w:p w14:paraId="752B7BC3" w14:textId="59CCA441" w:rsidR="00AC6A84" w:rsidRPr="00770DF0" w:rsidRDefault="00AC6A84">
            <w:pPr>
              <w:pStyle w:val="Normalny1"/>
              <w:jc w:val="center"/>
              <w:rPr>
                <w:b/>
                <w:sz w:val="18"/>
                <w:szCs w:val="18"/>
                <w:lang w:eastAsia="pl-PL"/>
              </w:rPr>
            </w:pPr>
            <w:r w:rsidRPr="00770DF0">
              <w:rPr>
                <w:b/>
                <w:sz w:val="18"/>
                <w:szCs w:val="18"/>
              </w:rPr>
              <w:t>Dopuszczalna Granica Błędu</w:t>
            </w:r>
          </w:p>
        </w:tc>
      </w:tr>
      <w:tr w:rsidR="005024CB" w:rsidRPr="00BF3A92" w14:paraId="7B352C77" w14:textId="2037D516" w:rsidTr="5DA4011F">
        <w:trPr>
          <w:trHeight w:val="624"/>
          <w:jc w:val="center"/>
        </w:trPr>
        <w:tc>
          <w:tcPr>
            <w:tcW w:w="562" w:type="dxa"/>
            <w:tcBorders>
              <w:left w:val="single" w:sz="4" w:space="0" w:color="000000" w:themeColor="text1"/>
              <w:bottom w:val="single" w:sz="4" w:space="0" w:color="000000" w:themeColor="text1"/>
              <w:right w:val="single" w:sz="4" w:space="0" w:color="000000" w:themeColor="text1"/>
            </w:tcBorders>
            <w:shd w:val="clear" w:color="auto" w:fill="E2EDD9"/>
            <w:tcMar>
              <w:top w:w="0" w:type="dxa"/>
              <w:left w:w="70" w:type="dxa"/>
              <w:bottom w:w="0" w:type="dxa"/>
              <w:right w:w="70" w:type="dxa"/>
            </w:tcMar>
            <w:vAlign w:val="center"/>
          </w:tcPr>
          <w:p w14:paraId="2D58D90C" w14:textId="678BB6AE" w:rsidR="00AC6A84" w:rsidRDefault="00AC6A84" w:rsidP="003D1A08">
            <w:pPr>
              <w:pStyle w:val="Normalny1"/>
              <w:jc w:val="center"/>
              <w:rPr>
                <w:b/>
                <w:szCs w:val="20"/>
                <w:lang w:eastAsia="pl-PL"/>
              </w:rPr>
            </w:pPr>
            <w:r>
              <w:rPr>
                <w:b/>
                <w:szCs w:val="20"/>
                <w:lang w:eastAsia="pl-PL"/>
              </w:rPr>
              <w:t>K1</w:t>
            </w:r>
          </w:p>
        </w:tc>
        <w:tc>
          <w:tcPr>
            <w:tcW w:w="1276" w:type="dxa"/>
            <w:tcBorders>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448B622C" w14:textId="77777777" w:rsidR="00AC6A84" w:rsidRPr="006A57AC" w:rsidRDefault="00AC6A84">
            <w:pPr>
              <w:pStyle w:val="Normalny1"/>
              <w:jc w:val="left"/>
              <w:rPr>
                <w:b/>
                <w:sz w:val="18"/>
                <w:szCs w:val="18"/>
                <w:lang w:eastAsia="pl-PL"/>
              </w:rPr>
            </w:pPr>
            <w:r w:rsidRPr="006A57AC">
              <w:rPr>
                <w:b/>
                <w:sz w:val="18"/>
                <w:szCs w:val="18"/>
                <w:lang w:eastAsia="pl-PL"/>
              </w:rPr>
              <w:t>Demonstrator</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32421065" w14:textId="4D99A626" w:rsidR="00AC6A84" w:rsidRDefault="00AC6A84" w:rsidP="006D45A2">
            <w:pPr>
              <w:pStyle w:val="Normalny1"/>
              <w:jc w:val="left"/>
              <w:rPr>
                <w:szCs w:val="20"/>
                <w:lang w:eastAsia="pl-PL"/>
              </w:rPr>
            </w:pPr>
            <w:r>
              <w:rPr>
                <w:szCs w:val="20"/>
                <w:lang w:eastAsia="pl-PL"/>
              </w:rPr>
              <w:t xml:space="preserve">Koszty całkowite </w:t>
            </w:r>
          </w:p>
        </w:tc>
        <w:tc>
          <w:tcPr>
            <w:tcW w:w="2551" w:type="dxa"/>
            <w:tcBorders>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2B7BC770" w14:textId="17DA5482" w:rsidR="00AC6A84" w:rsidRDefault="00AC6A84" w:rsidP="00DE35BC">
            <w:pPr>
              <w:pStyle w:val="Normalny1"/>
              <w:jc w:val="left"/>
              <w:rPr>
                <w:szCs w:val="20"/>
                <w:lang w:eastAsia="pl-PL"/>
              </w:rPr>
            </w:pPr>
            <w:r>
              <w:rPr>
                <w:szCs w:val="20"/>
                <w:lang w:eastAsia="pl-PL"/>
              </w:rPr>
              <w:t>Celem projektu jest uzyskanie możliwie najniższej sumy nakładów inwestycyjnych i kosztów eksploatacji przez 30 lat z uwzględnieniem instalacji OZE w przeliczeniu na 1</w:t>
            </w:r>
            <w:ins w:id="113" w:author="Autor">
              <w:r w:rsidR="000F765A">
                <w:rPr>
                  <w:szCs w:val="20"/>
                  <w:lang w:eastAsia="pl-PL"/>
                </w:rPr>
                <w:t xml:space="preserve"> </w:t>
              </w:r>
            </w:ins>
            <w:r w:rsidR="00C37C54" w:rsidRPr="00C37C54">
              <w:rPr>
                <w:szCs w:val="20"/>
                <w:lang w:eastAsia="pl-PL"/>
              </w:rPr>
              <w:t>m</w:t>
            </w:r>
            <w:r w:rsidR="00C37C54" w:rsidRPr="00C37C54">
              <w:rPr>
                <w:szCs w:val="20"/>
                <w:vertAlign w:val="superscript"/>
                <w:lang w:eastAsia="pl-PL"/>
              </w:rPr>
              <w:t>2</w:t>
            </w:r>
            <w:r>
              <w:rPr>
                <w:szCs w:val="20"/>
                <w:lang w:eastAsia="pl-PL"/>
              </w:rPr>
              <w:t xml:space="preserve"> </w:t>
            </w:r>
            <w:del w:id="114" w:author="Autor">
              <w:r w:rsidDel="00DE35BC">
                <w:rPr>
                  <w:szCs w:val="20"/>
                  <w:lang w:eastAsia="pl-PL"/>
                </w:rPr>
                <w:delText xml:space="preserve">łącznej </w:delText>
              </w:r>
            </w:del>
            <w:r>
              <w:rPr>
                <w:szCs w:val="20"/>
                <w:lang w:eastAsia="pl-PL"/>
              </w:rPr>
              <w:t xml:space="preserve">powierzchni </w:t>
            </w:r>
            <w:ins w:id="115" w:author="Autor">
              <w:r w:rsidR="00603660" w:rsidRPr="00A80324">
                <w:rPr>
                  <w:rStyle w:val="Domylnaczcionkaakapitu10000000"/>
                  <w:szCs w:val="20"/>
                  <w:lang w:eastAsia="pl-PL"/>
                </w:rPr>
                <w:t>k</w:t>
              </w:r>
              <w:r w:rsidR="00603660">
                <w:rPr>
                  <w:rStyle w:val="Domylnaczcionkaakapitu10000000"/>
                  <w:szCs w:val="20"/>
                  <w:lang w:eastAsia="pl-PL"/>
                </w:rPr>
                <w:t>ondygnacji zamkniętych</w:t>
              </w:r>
            </w:ins>
            <w:del w:id="116" w:author="Autor">
              <w:r w:rsidDel="00603660">
                <w:rPr>
                  <w:szCs w:val="20"/>
                  <w:lang w:eastAsia="pl-PL"/>
                </w:rPr>
                <w:delText>całkowitej</w:delText>
              </w:r>
            </w:del>
            <w:r>
              <w:rPr>
                <w:szCs w:val="20"/>
                <w:lang w:eastAsia="pl-PL"/>
              </w:rPr>
              <w:t xml:space="preserve"> </w:t>
            </w:r>
            <w:del w:id="117" w:author="Autor">
              <w:r w:rsidDel="00DE35BC">
                <w:rPr>
                  <w:szCs w:val="20"/>
                  <w:lang w:eastAsia="pl-PL"/>
                </w:rPr>
                <w:delText>wg normy (</w:delText>
              </w:r>
              <w:r w:rsidDel="00DE35BC">
                <w:rPr>
                  <w:rStyle w:val="Domylnaczcionkaakapitu10000000"/>
                  <w:color w:val="000000"/>
                  <w:szCs w:val="20"/>
                  <w:lang w:eastAsia="pl-PL"/>
                </w:rPr>
                <w:delText>PN-ISO 9836:2015-12)</w:delText>
              </w:r>
            </w:del>
          </w:p>
        </w:tc>
        <w:tc>
          <w:tcPr>
            <w:tcW w:w="7088" w:type="dxa"/>
            <w:tcBorders>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3ED0BE02" w14:textId="112BF0DA" w:rsidR="00AC6A84" w:rsidRDefault="7BC5261C" w:rsidP="00834304">
            <w:r>
              <w:t xml:space="preserve">Koszty całkowite należy </w:t>
            </w:r>
            <w:r w:rsidR="1433536C">
              <w:t>obliczyć</w:t>
            </w:r>
            <w:r>
              <w:t xml:space="preserve"> jako sumę kosztów inwestycyjnych</w:t>
            </w:r>
            <w:r w:rsidR="78DD9ADD">
              <w:t xml:space="preserve"> </w:t>
            </w:r>
            <w:r>
              <w:t xml:space="preserve">związanych z budową </w:t>
            </w:r>
            <w:r w:rsidR="4FD3161D">
              <w:t>Demonstrator</w:t>
            </w:r>
            <w:r>
              <w:t>a zgodnie z Harmonogramem</w:t>
            </w:r>
            <w:r w:rsidR="581AC1DE">
              <w:t xml:space="preserve"> Przedsięwzięcia</w:t>
            </w:r>
            <w:r>
              <w:t xml:space="preserve"> oraz kosztów jego eksploatacji, przyjmując okres eksploatacji 30 lat, zgodnie z poniższym wzorem:</w:t>
            </w:r>
          </w:p>
          <w:p w14:paraId="5C7963D0" w14:textId="3238A922" w:rsidR="00AC6A84" w:rsidRDefault="00AC6A84" w:rsidP="006A57AC">
            <w:pPr>
              <w:pStyle w:val="Normalny1"/>
              <w:spacing w:before="0"/>
              <w:jc w:val="left"/>
              <w:rPr>
                <w:rStyle w:val="Domylnaczcionkaakapitu1"/>
                <w:rFonts w:eastAsia="Calibri" w:cs="Arial"/>
                <w:szCs w:val="20"/>
                <w:lang w:eastAsia="pl-PL"/>
              </w:rPr>
            </w:pPr>
            <w:r>
              <w:rPr>
                <w:rStyle w:val="Domylnaczcionkaakapitu1"/>
                <w:szCs w:val="20"/>
                <w:lang w:eastAsia="pl-PL"/>
              </w:rPr>
              <w:t>K</w:t>
            </w:r>
            <w:r>
              <w:rPr>
                <w:rStyle w:val="Domylnaczcionkaakapitu1"/>
                <w:szCs w:val="20"/>
                <w:vertAlign w:val="subscript"/>
                <w:lang w:eastAsia="pl-PL"/>
              </w:rPr>
              <w:t>c</w:t>
            </w:r>
            <w:r>
              <w:rPr>
                <w:rStyle w:val="Domylnaczcionkaakapitu1"/>
                <w:szCs w:val="20"/>
                <w:lang w:eastAsia="pl-PL"/>
              </w:rPr>
              <w:t>=[CAPEX+OPEX]/A,</w:t>
            </w:r>
          </w:p>
          <w:p w14:paraId="023CFE74" w14:textId="2E94F01E" w:rsidR="00AC6A84" w:rsidRPr="00065FA6" w:rsidRDefault="00AC6A84" w:rsidP="00834304">
            <w:pPr>
              <w:rPr>
                <w:rStyle w:val="Domylnaczcionkaakapitu1"/>
                <w:rFonts w:cs="Calibri"/>
                <w:bCs/>
                <w:color w:val="000000"/>
                <w:szCs w:val="20"/>
              </w:rPr>
            </w:pPr>
            <w:r w:rsidRPr="00BF3A92">
              <w:rPr>
                <w:rFonts w:cs="Calibri"/>
                <w:bCs/>
                <w:color w:val="000000"/>
                <w:szCs w:val="20"/>
              </w:rPr>
              <w:t>K</w:t>
            </w:r>
            <w:r w:rsidRPr="00BF3A92">
              <w:rPr>
                <w:rFonts w:cs="Calibri"/>
                <w:bCs/>
                <w:color w:val="000000"/>
                <w:szCs w:val="20"/>
                <w:vertAlign w:val="subscript"/>
              </w:rPr>
              <w:t>c</w:t>
            </w:r>
            <w:r w:rsidRPr="00BF3A92">
              <w:rPr>
                <w:rFonts w:cs="Calibri"/>
                <w:bCs/>
                <w:color w:val="000000"/>
                <w:szCs w:val="20"/>
              </w:rPr>
              <w:t>= [(K</w:t>
            </w:r>
            <w:r w:rsidRPr="00BF3A92">
              <w:rPr>
                <w:rFonts w:cs="Calibri"/>
                <w:bCs/>
                <w:color w:val="000000"/>
                <w:szCs w:val="20"/>
                <w:vertAlign w:val="subscript"/>
              </w:rPr>
              <w:t>b</w:t>
            </w:r>
            <w:r w:rsidRPr="00BF3A92">
              <w:rPr>
                <w:rFonts w:cs="Calibri"/>
                <w:bCs/>
                <w:color w:val="000000"/>
                <w:szCs w:val="20"/>
              </w:rPr>
              <w:t>+K</w:t>
            </w:r>
            <w:r w:rsidRPr="00BF3A92">
              <w:rPr>
                <w:rFonts w:cs="Calibri"/>
                <w:bCs/>
                <w:color w:val="000000"/>
                <w:szCs w:val="20"/>
                <w:vertAlign w:val="subscript"/>
              </w:rPr>
              <w:t>t</w:t>
            </w:r>
            <w:r w:rsidRPr="00BF3A92">
              <w:rPr>
                <w:rFonts w:cs="Calibri"/>
                <w:bCs/>
                <w:color w:val="000000"/>
                <w:szCs w:val="20"/>
              </w:rPr>
              <w:t>+K</w:t>
            </w:r>
            <w:r w:rsidRPr="00BF3A92">
              <w:rPr>
                <w:rFonts w:cs="Calibri"/>
                <w:bCs/>
                <w:color w:val="000000"/>
                <w:szCs w:val="20"/>
                <w:vertAlign w:val="subscript"/>
              </w:rPr>
              <w:t>s1</w:t>
            </w:r>
            <w:r w:rsidRPr="00BF3A92">
              <w:rPr>
                <w:rFonts w:cs="Calibri"/>
                <w:bCs/>
                <w:color w:val="000000"/>
                <w:szCs w:val="20"/>
              </w:rPr>
              <w:t>)+30BA+30D(z</w:t>
            </w:r>
            <w:r w:rsidRPr="00BF3A92">
              <w:rPr>
                <w:rFonts w:cs="Calibri"/>
                <w:bCs/>
                <w:color w:val="000000"/>
                <w:szCs w:val="20"/>
                <w:vertAlign w:val="subscript"/>
              </w:rPr>
              <w:t>w</w:t>
            </w:r>
            <w:r w:rsidRPr="00BF3A92">
              <w:rPr>
                <w:rFonts w:cs="Calibri"/>
                <w:bCs/>
                <w:color w:val="000000"/>
                <w:szCs w:val="20"/>
              </w:rPr>
              <w:t>w+z</w:t>
            </w:r>
            <w:r w:rsidRPr="00BF3A92">
              <w:rPr>
                <w:rFonts w:cs="Calibri"/>
                <w:bCs/>
                <w:color w:val="000000"/>
                <w:szCs w:val="20"/>
                <w:vertAlign w:val="subscript"/>
              </w:rPr>
              <w:t>ś</w:t>
            </w:r>
            <w:r w:rsidRPr="00BF3A92">
              <w:rPr>
                <w:rFonts w:cs="Calibri"/>
                <w:bCs/>
                <w:color w:val="000000"/>
                <w:szCs w:val="20"/>
              </w:rPr>
              <w:t>ś+k</w:t>
            </w:r>
            <w:r w:rsidRPr="00BF3A92">
              <w:rPr>
                <w:rFonts w:cs="Calibri"/>
                <w:bCs/>
                <w:color w:val="000000"/>
                <w:szCs w:val="20"/>
                <w:vertAlign w:val="subscript"/>
              </w:rPr>
              <w:t>r</w:t>
            </w:r>
            <w:r w:rsidRPr="00BF3A92">
              <w:rPr>
                <w:rFonts w:cs="Calibri"/>
                <w:bCs/>
                <w:color w:val="000000"/>
                <w:szCs w:val="20"/>
              </w:rPr>
              <w:t>+k</w:t>
            </w:r>
            <w:r w:rsidRPr="00BF3A92">
              <w:rPr>
                <w:rFonts w:cs="Calibri"/>
                <w:bCs/>
                <w:color w:val="000000"/>
                <w:szCs w:val="20"/>
                <w:vertAlign w:val="subscript"/>
              </w:rPr>
              <w:t>a</w:t>
            </w:r>
            <w:r w:rsidRPr="00BF3A92">
              <w:rPr>
                <w:rFonts w:cs="Calibri"/>
                <w:bCs/>
                <w:color w:val="000000"/>
                <w:szCs w:val="20"/>
              </w:rPr>
              <w:t>+K</w:t>
            </w:r>
            <w:r w:rsidRPr="00BF3A92">
              <w:rPr>
                <w:rFonts w:cs="Calibri"/>
                <w:bCs/>
                <w:color w:val="000000"/>
                <w:szCs w:val="20"/>
                <w:vertAlign w:val="subscript"/>
              </w:rPr>
              <w:t>o</w:t>
            </w:r>
            <w:r w:rsidRPr="00BF3A92">
              <w:rPr>
                <w:rFonts w:cs="Calibri"/>
                <w:bCs/>
                <w:color w:val="000000"/>
                <w:szCs w:val="20"/>
              </w:rPr>
              <w:t>)+27DK</w:t>
            </w:r>
            <w:r w:rsidRPr="00BF3A92">
              <w:rPr>
                <w:rFonts w:cs="Calibri"/>
                <w:bCs/>
                <w:color w:val="000000"/>
                <w:szCs w:val="20"/>
                <w:vertAlign w:val="subscript"/>
              </w:rPr>
              <w:t>s2</w:t>
            </w:r>
            <w:r w:rsidRPr="00BF3A92">
              <w:rPr>
                <w:rFonts w:cs="Calibri"/>
                <w:bCs/>
                <w:color w:val="000000"/>
                <w:szCs w:val="20"/>
              </w:rPr>
              <w:t>]/A</w:t>
            </w:r>
            <w:r>
              <w:rPr>
                <w:rStyle w:val="Domylnaczcionkaakapitu1"/>
                <w:szCs w:val="20"/>
                <w:lang w:eastAsia="pl-PL"/>
              </w:rPr>
              <w:br/>
            </w:r>
            <w:r>
              <w:rPr>
                <w:rStyle w:val="Domylnaczcionkaakapitu1"/>
                <w:szCs w:val="20"/>
                <w:lang w:eastAsia="pl-PL"/>
              </w:rPr>
              <w:br/>
              <w:t>Gdzie:</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16"/>
              <w:gridCol w:w="5954"/>
            </w:tblGrid>
            <w:tr w:rsidR="00AC6A84" w14:paraId="29F99E1B" w14:textId="77777777" w:rsidTr="00603660">
              <w:trPr>
                <w:trHeight w:val="376"/>
              </w:trPr>
              <w:tc>
                <w:tcPr>
                  <w:tcW w:w="916" w:type="dxa"/>
                  <w:vAlign w:val="center"/>
                </w:tcPr>
                <w:p w14:paraId="0050AE0A" w14:textId="65501F96" w:rsidR="00AC6A84" w:rsidRPr="009C1168" w:rsidRDefault="00AC6A84" w:rsidP="006A57AC">
                  <w:pPr>
                    <w:pStyle w:val="Normalny1"/>
                    <w:spacing w:before="0"/>
                    <w:jc w:val="left"/>
                    <w:rPr>
                      <w:rStyle w:val="Domylnaczcionkaakapitu1"/>
                      <w:rFonts w:eastAsia="Calibri" w:cs="Arial"/>
                      <w:szCs w:val="20"/>
                      <w:lang w:eastAsia="pl-PL"/>
                    </w:rPr>
                  </w:pPr>
                  <w:r w:rsidRPr="009C1168">
                    <w:rPr>
                      <w:rStyle w:val="Domylnaczcionkaakapitu10000000"/>
                      <w:szCs w:val="20"/>
                    </w:rPr>
                    <w:t>K</w:t>
                  </w:r>
                  <w:r w:rsidRPr="009C1168">
                    <w:rPr>
                      <w:rStyle w:val="Domylnaczcionkaakapitu10000000"/>
                      <w:szCs w:val="20"/>
                      <w:vertAlign w:val="subscript"/>
                    </w:rPr>
                    <w:t>c</w:t>
                  </w:r>
                </w:p>
              </w:tc>
              <w:tc>
                <w:tcPr>
                  <w:tcW w:w="5954" w:type="dxa"/>
                </w:tcPr>
                <w:p w14:paraId="3C3B7FD5" w14:textId="77777777" w:rsidR="00AC6A84" w:rsidRDefault="00AC6A84" w:rsidP="006A57AC">
                  <w:pPr>
                    <w:pStyle w:val="Normalny1"/>
                    <w:spacing w:before="0"/>
                    <w:jc w:val="left"/>
                    <w:rPr>
                      <w:rStyle w:val="Domylnaczcionkaakapitu10000000"/>
                    </w:rPr>
                  </w:pPr>
                  <w:r w:rsidRPr="004F5E84">
                    <w:rPr>
                      <w:rStyle w:val="Domylnaczcionkaakapitu10000000"/>
                    </w:rPr>
                    <w:t>koszt całkowity</w:t>
                  </w:r>
                  <w:r>
                    <w:rPr>
                      <w:rStyle w:val="Domylnaczcionkaakapitu10000000"/>
                    </w:rPr>
                    <w:t xml:space="preserve"> brutto, </w:t>
                  </w:r>
                </w:p>
                <w:p w14:paraId="32315794" w14:textId="7E952F10" w:rsidR="00AC6A84" w:rsidRDefault="00AC6A84" w:rsidP="006A57AC">
                  <w:pPr>
                    <w:pStyle w:val="Normalny1"/>
                    <w:spacing w:before="0"/>
                    <w:jc w:val="left"/>
                    <w:rPr>
                      <w:rStyle w:val="Domylnaczcionkaakapitu1"/>
                      <w:szCs w:val="20"/>
                      <w:lang w:eastAsia="pl-PL"/>
                    </w:rPr>
                  </w:pPr>
                  <w:r>
                    <w:rPr>
                      <w:rStyle w:val="Domylnaczcionkaakapitu10000000"/>
                    </w:rPr>
                    <w:t>[zł/m</w:t>
                  </w:r>
                  <w:r w:rsidRPr="00314A57">
                    <w:rPr>
                      <w:rStyle w:val="Domylnaczcionkaakapitu10000000"/>
                      <w:vertAlign w:val="superscript"/>
                    </w:rPr>
                    <w:t>2</w:t>
                  </w:r>
                  <w:r>
                    <w:rPr>
                      <w:rStyle w:val="Domylnaczcionkaakapitu10000000"/>
                    </w:rPr>
                    <w:t>]</w:t>
                  </w:r>
                </w:p>
              </w:tc>
            </w:tr>
            <w:tr w:rsidR="00AC6A84" w:rsidRPr="00BF3A92" w14:paraId="39E9BC7D" w14:textId="77777777" w:rsidTr="00603660">
              <w:trPr>
                <w:trHeight w:val="400"/>
              </w:trPr>
              <w:tc>
                <w:tcPr>
                  <w:tcW w:w="916" w:type="dxa"/>
                  <w:vAlign w:val="center"/>
                </w:tcPr>
                <w:p w14:paraId="25AF2755" w14:textId="4AB7FEFF" w:rsidR="00AC6A84" w:rsidRPr="009C1168" w:rsidRDefault="00AC6A84" w:rsidP="006A57AC">
                  <w:pPr>
                    <w:pStyle w:val="Normalny1"/>
                    <w:spacing w:before="0"/>
                    <w:jc w:val="left"/>
                    <w:rPr>
                      <w:rStyle w:val="Domylnaczcionkaakapitu1"/>
                      <w:rFonts w:eastAsia="Calibri" w:cs="Arial"/>
                      <w:szCs w:val="20"/>
                      <w:lang w:eastAsia="pl-PL"/>
                    </w:rPr>
                  </w:pPr>
                  <w:r w:rsidRPr="009C1168">
                    <w:rPr>
                      <w:rFonts w:cs="Calibri"/>
                      <w:bCs/>
                      <w:color w:val="000000"/>
                      <w:szCs w:val="20"/>
                    </w:rPr>
                    <w:t>K</w:t>
                  </w:r>
                  <w:r w:rsidRPr="009C1168">
                    <w:rPr>
                      <w:rFonts w:cs="Calibri"/>
                      <w:bCs/>
                      <w:color w:val="000000"/>
                      <w:szCs w:val="20"/>
                      <w:vertAlign w:val="subscript"/>
                    </w:rPr>
                    <w:t>b</w:t>
                  </w:r>
                </w:p>
              </w:tc>
              <w:tc>
                <w:tcPr>
                  <w:tcW w:w="5954" w:type="dxa"/>
                  <w:vAlign w:val="center"/>
                </w:tcPr>
                <w:p w14:paraId="1810D00E" w14:textId="77777777" w:rsidR="00AC6A84" w:rsidRDefault="00AC6A84" w:rsidP="006A57AC">
                  <w:pPr>
                    <w:pStyle w:val="Normalny1"/>
                    <w:spacing w:before="0"/>
                    <w:jc w:val="left"/>
                    <w:rPr>
                      <w:rFonts w:cs="Calibri"/>
                      <w:color w:val="000000"/>
                      <w:szCs w:val="20"/>
                    </w:rPr>
                  </w:pPr>
                  <w:r w:rsidRPr="009C1168">
                    <w:rPr>
                      <w:rFonts w:cs="Calibri"/>
                      <w:color w:val="000000"/>
                      <w:szCs w:val="20"/>
                    </w:rPr>
                    <w:t>koszt budynku z wyposażeniem deklarowany przez Wykonawcę</w:t>
                  </w:r>
                  <w:r>
                    <w:rPr>
                      <w:rFonts w:cs="Calibri"/>
                      <w:color w:val="000000"/>
                      <w:szCs w:val="20"/>
                    </w:rPr>
                    <w:t xml:space="preserve">, </w:t>
                  </w:r>
                </w:p>
                <w:p w14:paraId="4B849F8D" w14:textId="10D6B600" w:rsidR="00AC6A84" w:rsidRPr="009C1168" w:rsidRDefault="00AC6A84" w:rsidP="006A57AC">
                  <w:pPr>
                    <w:pStyle w:val="Normalny1"/>
                    <w:spacing w:before="0"/>
                    <w:jc w:val="left"/>
                    <w:rPr>
                      <w:rStyle w:val="Domylnaczcionkaakapitu1"/>
                      <w:szCs w:val="20"/>
                      <w:lang w:eastAsia="pl-PL"/>
                    </w:rPr>
                  </w:pPr>
                  <w:r>
                    <w:rPr>
                      <w:rFonts w:cs="Calibri"/>
                      <w:color w:val="000000"/>
                      <w:szCs w:val="20"/>
                    </w:rPr>
                    <w:t>[zł]</w:t>
                  </w:r>
                </w:p>
              </w:tc>
            </w:tr>
            <w:tr w:rsidR="00AC6A84" w:rsidRPr="00BF3A92" w14:paraId="3A6B5EA9" w14:textId="77777777" w:rsidTr="00603660">
              <w:trPr>
                <w:trHeight w:val="493"/>
              </w:trPr>
              <w:tc>
                <w:tcPr>
                  <w:tcW w:w="916" w:type="dxa"/>
                  <w:vAlign w:val="center"/>
                </w:tcPr>
                <w:p w14:paraId="12179906" w14:textId="0FBE5069" w:rsidR="00AC6A84" w:rsidRPr="009C1168" w:rsidRDefault="00AC6A84" w:rsidP="006A57AC">
                  <w:pPr>
                    <w:pStyle w:val="Normalny1"/>
                    <w:spacing w:before="0"/>
                    <w:jc w:val="left"/>
                    <w:rPr>
                      <w:rStyle w:val="Domylnaczcionkaakapitu1"/>
                      <w:rFonts w:eastAsia="Calibri" w:cs="Arial"/>
                      <w:szCs w:val="20"/>
                      <w:lang w:eastAsia="pl-PL"/>
                    </w:rPr>
                  </w:pPr>
                  <w:r w:rsidRPr="009C1168">
                    <w:rPr>
                      <w:rFonts w:cs="Calibri"/>
                      <w:bCs/>
                      <w:color w:val="000000"/>
                      <w:szCs w:val="20"/>
                    </w:rPr>
                    <w:t>K</w:t>
                  </w:r>
                  <w:r w:rsidRPr="009C1168">
                    <w:rPr>
                      <w:rFonts w:cs="Calibri"/>
                      <w:bCs/>
                      <w:color w:val="000000"/>
                      <w:szCs w:val="20"/>
                      <w:vertAlign w:val="subscript"/>
                    </w:rPr>
                    <w:t>t</w:t>
                  </w:r>
                </w:p>
              </w:tc>
              <w:tc>
                <w:tcPr>
                  <w:tcW w:w="5954" w:type="dxa"/>
                  <w:vAlign w:val="center"/>
                </w:tcPr>
                <w:p w14:paraId="2FA55D07" w14:textId="77777777" w:rsidR="00AC6A84" w:rsidRDefault="00AC6A84" w:rsidP="006A57AC">
                  <w:pPr>
                    <w:pStyle w:val="Normalny1"/>
                    <w:spacing w:before="0"/>
                    <w:jc w:val="left"/>
                    <w:rPr>
                      <w:rFonts w:cs="Calibri"/>
                      <w:color w:val="000000"/>
                      <w:szCs w:val="20"/>
                    </w:rPr>
                  </w:pPr>
                  <w:r w:rsidRPr="009C1168">
                    <w:rPr>
                      <w:rFonts w:cs="Calibri"/>
                      <w:color w:val="000000"/>
                      <w:szCs w:val="20"/>
                    </w:rPr>
                    <w:t>koszty związane z zagospodarowaniem terenu deklarowane przez Wykonawcę</w:t>
                  </w:r>
                  <w:r>
                    <w:rPr>
                      <w:rFonts w:cs="Calibri"/>
                      <w:color w:val="000000"/>
                      <w:szCs w:val="20"/>
                    </w:rPr>
                    <w:t>,</w:t>
                  </w:r>
                </w:p>
                <w:p w14:paraId="2E5628E3" w14:textId="0414DE6B" w:rsidR="00AC6A84" w:rsidRPr="009C1168" w:rsidRDefault="00AC6A84" w:rsidP="006A57AC">
                  <w:pPr>
                    <w:pStyle w:val="Normalny1"/>
                    <w:spacing w:before="0"/>
                    <w:jc w:val="left"/>
                    <w:rPr>
                      <w:rStyle w:val="Domylnaczcionkaakapitu1"/>
                      <w:szCs w:val="20"/>
                      <w:lang w:eastAsia="pl-PL"/>
                    </w:rPr>
                  </w:pPr>
                  <w:r>
                    <w:rPr>
                      <w:rFonts w:cs="Calibri"/>
                      <w:color w:val="000000"/>
                      <w:szCs w:val="20"/>
                    </w:rPr>
                    <w:t xml:space="preserve"> [zł]</w:t>
                  </w:r>
                </w:p>
              </w:tc>
            </w:tr>
            <w:tr w:rsidR="00AC6A84" w:rsidRPr="00BF3A92" w14:paraId="7FFB2738" w14:textId="77777777" w:rsidTr="00603660">
              <w:trPr>
                <w:trHeight w:val="363"/>
              </w:trPr>
              <w:tc>
                <w:tcPr>
                  <w:tcW w:w="916" w:type="dxa"/>
                  <w:vAlign w:val="center"/>
                </w:tcPr>
                <w:p w14:paraId="6B3089DC" w14:textId="51ED1110" w:rsidR="00AC6A84" w:rsidRPr="009C1168" w:rsidRDefault="00AC6A84" w:rsidP="006A57AC">
                  <w:pPr>
                    <w:pStyle w:val="Normalny1"/>
                    <w:spacing w:before="0"/>
                    <w:jc w:val="left"/>
                    <w:rPr>
                      <w:rStyle w:val="Domylnaczcionkaakapitu1"/>
                      <w:rFonts w:eastAsia="Calibri" w:cs="Arial"/>
                      <w:szCs w:val="20"/>
                      <w:lang w:eastAsia="pl-PL"/>
                    </w:rPr>
                  </w:pPr>
                  <w:r w:rsidRPr="009C1168">
                    <w:rPr>
                      <w:rFonts w:cs="Calibri"/>
                      <w:bCs/>
                      <w:color w:val="000000"/>
                      <w:szCs w:val="20"/>
                    </w:rPr>
                    <w:t>K</w:t>
                  </w:r>
                  <w:r w:rsidRPr="009C1168">
                    <w:rPr>
                      <w:rFonts w:cs="Calibri"/>
                      <w:bCs/>
                      <w:color w:val="000000"/>
                      <w:szCs w:val="20"/>
                      <w:vertAlign w:val="subscript"/>
                    </w:rPr>
                    <w:t>s</w:t>
                  </w:r>
                  <w:r>
                    <w:rPr>
                      <w:rFonts w:cs="Calibri"/>
                      <w:bCs/>
                      <w:color w:val="000000"/>
                      <w:szCs w:val="20"/>
                      <w:vertAlign w:val="subscript"/>
                    </w:rPr>
                    <w:t>1</w:t>
                  </w:r>
                </w:p>
              </w:tc>
              <w:tc>
                <w:tcPr>
                  <w:tcW w:w="5954" w:type="dxa"/>
                  <w:vAlign w:val="center"/>
                </w:tcPr>
                <w:p w14:paraId="49DC9B7D" w14:textId="5715967F" w:rsidR="00AC6A84" w:rsidRDefault="00AC6A84" w:rsidP="006A57AC">
                  <w:pPr>
                    <w:pStyle w:val="Normalny1"/>
                    <w:spacing w:before="0"/>
                    <w:jc w:val="left"/>
                    <w:rPr>
                      <w:rFonts w:cs="Calibri"/>
                      <w:color w:val="000000"/>
                      <w:szCs w:val="20"/>
                    </w:rPr>
                  </w:pPr>
                  <w:r w:rsidRPr="00834304">
                    <w:rPr>
                      <w:rFonts w:cs="Calibri"/>
                      <w:color w:val="000000"/>
                      <w:szCs w:val="20"/>
                    </w:rPr>
                    <w:t xml:space="preserve">koszty serwisu urządzeń zamontowanych na stałe przez 3 lata od zakończenia budowy, przy czym koszty </w:t>
                  </w:r>
                  <w:r w:rsidRPr="006A57AC">
                    <w:rPr>
                      <w:rFonts w:cs="Calibri"/>
                      <w:color w:val="000000"/>
                      <w:szCs w:val="20"/>
                    </w:rPr>
                    <w:t xml:space="preserve">roczne </w:t>
                  </w:r>
                  <w:r w:rsidRPr="00834304">
                    <w:rPr>
                      <w:rFonts w:cs="Calibri"/>
                      <w:color w:val="000000"/>
                      <w:szCs w:val="20"/>
                    </w:rPr>
                    <w:t>nie mogą być niższe niż deklarowane we wniosku na koniec Etapu III,</w:t>
                  </w:r>
                </w:p>
                <w:p w14:paraId="4025AA18" w14:textId="40C7BE4E" w:rsidR="00AC6A84" w:rsidRPr="009C1168" w:rsidRDefault="00AC6A84" w:rsidP="006A57AC">
                  <w:pPr>
                    <w:pStyle w:val="Normalny1"/>
                    <w:spacing w:before="0"/>
                    <w:jc w:val="left"/>
                    <w:rPr>
                      <w:rStyle w:val="Domylnaczcionkaakapitu1"/>
                      <w:szCs w:val="20"/>
                      <w:lang w:eastAsia="pl-PL"/>
                    </w:rPr>
                  </w:pPr>
                  <w:r>
                    <w:rPr>
                      <w:rFonts w:cs="Calibri"/>
                      <w:color w:val="000000"/>
                      <w:szCs w:val="20"/>
                    </w:rPr>
                    <w:t>[zł]</w:t>
                  </w:r>
                </w:p>
              </w:tc>
            </w:tr>
            <w:tr w:rsidR="00AC6A84" w:rsidRPr="00BF3A92" w14:paraId="5ADD68D4" w14:textId="77777777" w:rsidTr="00603660">
              <w:trPr>
                <w:trHeight w:val="363"/>
              </w:trPr>
              <w:tc>
                <w:tcPr>
                  <w:tcW w:w="916" w:type="dxa"/>
                  <w:vAlign w:val="center"/>
                </w:tcPr>
                <w:p w14:paraId="1ED7E07D" w14:textId="2668608F" w:rsidR="00AC6A84" w:rsidRPr="009C1168" w:rsidRDefault="00AC6A84" w:rsidP="006A57AC">
                  <w:pPr>
                    <w:pStyle w:val="Normalny1"/>
                    <w:spacing w:before="0"/>
                    <w:jc w:val="left"/>
                    <w:rPr>
                      <w:rFonts w:cs="Calibri"/>
                      <w:bCs/>
                      <w:color w:val="000000"/>
                      <w:szCs w:val="20"/>
                    </w:rPr>
                  </w:pPr>
                  <w:r w:rsidRPr="009C1168">
                    <w:rPr>
                      <w:rFonts w:cs="Calibri"/>
                      <w:bCs/>
                      <w:color w:val="000000"/>
                      <w:szCs w:val="20"/>
                    </w:rPr>
                    <w:t>K</w:t>
                  </w:r>
                  <w:r w:rsidRPr="009C1168">
                    <w:rPr>
                      <w:rFonts w:cs="Calibri"/>
                      <w:bCs/>
                      <w:color w:val="000000"/>
                      <w:szCs w:val="20"/>
                      <w:vertAlign w:val="subscript"/>
                    </w:rPr>
                    <w:t>s</w:t>
                  </w:r>
                  <w:r>
                    <w:rPr>
                      <w:rFonts w:cs="Calibri"/>
                      <w:bCs/>
                      <w:color w:val="000000"/>
                      <w:szCs w:val="20"/>
                      <w:vertAlign w:val="subscript"/>
                    </w:rPr>
                    <w:t>2</w:t>
                  </w:r>
                </w:p>
              </w:tc>
              <w:tc>
                <w:tcPr>
                  <w:tcW w:w="5954" w:type="dxa"/>
                  <w:vAlign w:val="center"/>
                </w:tcPr>
                <w:p w14:paraId="0B6725B6" w14:textId="77777777" w:rsidR="00AC6A84" w:rsidRDefault="00AC6A84" w:rsidP="006A57AC">
                  <w:pPr>
                    <w:pStyle w:val="Normalny1"/>
                    <w:spacing w:before="0"/>
                    <w:jc w:val="left"/>
                    <w:rPr>
                      <w:rFonts w:cs="Calibri"/>
                      <w:color w:val="000000"/>
                      <w:szCs w:val="20"/>
                    </w:rPr>
                  </w:pPr>
                  <w:r w:rsidRPr="009C1168">
                    <w:rPr>
                      <w:rFonts w:cs="Calibri"/>
                      <w:color w:val="000000"/>
                      <w:szCs w:val="20"/>
                    </w:rPr>
                    <w:t xml:space="preserve">koszty serwisu urządzeń zamontowanych na stałe </w:t>
                  </w:r>
                  <w:r>
                    <w:rPr>
                      <w:rFonts w:cs="Calibri"/>
                      <w:color w:val="000000"/>
                      <w:szCs w:val="20"/>
                    </w:rPr>
                    <w:t xml:space="preserve">okresie 3-30 lat, </w:t>
                  </w:r>
                </w:p>
                <w:p w14:paraId="5ACBE357" w14:textId="589FF42C" w:rsidR="00AC6A84" w:rsidRPr="009C1168" w:rsidRDefault="00AC6A84" w:rsidP="006A57AC">
                  <w:pPr>
                    <w:pStyle w:val="Normalny1"/>
                    <w:spacing w:before="0"/>
                    <w:jc w:val="left"/>
                    <w:rPr>
                      <w:rFonts w:cs="Calibri"/>
                      <w:color w:val="000000"/>
                      <w:szCs w:val="20"/>
                    </w:rPr>
                  </w:pPr>
                  <w:r>
                    <w:rPr>
                      <w:rFonts w:cs="Calibri"/>
                      <w:color w:val="000000"/>
                      <w:szCs w:val="20"/>
                    </w:rPr>
                    <w:t>[zł]</w:t>
                  </w:r>
                </w:p>
              </w:tc>
            </w:tr>
            <w:tr w:rsidR="00AC6A84" w:rsidRPr="00BF3A92" w14:paraId="061EA404" w14:textId="77777777" w:rsidTr="00603660">
              <w:trPr>
                <w:trHeight w:val="477"/>
              </w:trPr>
              <w:tc>
                <w:tcPr>
                  <w:tcW w:w="916" w:type="dxa"/>
                  <w:vAlign w:val="center"/>
                </w:tcPr>
                <w:p w14:paraId="75027FD1" w14:textId="3ADD0385" w:rsidR="00AC6A84" w:rsidRPr="009C1168" w:rsidRDefault="00AC6A84" w:rsidP="006A57AC">
                  <w:pPr>
                    <w:pStyle w:val="Normalny1"/>
                    <w:spacing w:before="0"/>
                    <w:jc w:val="left"/>
                    <w:rPr>
                      <w:rStyle w:val="Domylnaczcionkaakapitu1"/>
                      <w:rFonts w:eastAsia="Calibri" w:cs="Arial"/>
                      <w:szCs w:val="20"/>
                      <w:lang w:eastAsia="pl-PL"/>
                    </w:rPr>
                  </w:pPr>
                  <w:r w:rsidRPr="009C1168">
                    <w:rPr>
                      <w:rFonts w:cs="Calibri"/>
                      <w:bCs/>
                      <w:color w:val="000000"/>
                      <w:szCs w:val="20"/>
                    </w:rPr>
                    <w:t>K</w:t>
                  </w:r>
                  <w:r w:rsidRPr="009C1168">
                    <w:rPr>
                      <w:rFonts w:cs="Calibri"/>
                      <w:bCs/>
                      <w:color w:val="000000"/>
                      <w:szCs w:val="20"/>
                      <w:vertAlign w:val="subscript"/>
                    </w:rPr>
                    <w:t>o</w:t>
                  </w:r>
                </w:p>
              </w:tc>
              <w:tc>
                <w:tcPr>
                  <w:tcW w:w="5954" w:type="dxa"/>
                  <w:vAlign w:val="center"/>
                </w:tcPr>
                <w:p w14:paraId="47A9BD0E" w14:textId="77777777" w:rsidR="00AC6A84" w:rsidRDefault="00AC6A84" w:rsidP="006A57AC">
                  <w:pPr>
                    <w:pStyle w:val="Normalny1"/>
                    <w:spacing w:before="0"/>
                    <w:jc w:val="left"/>
                    <w:rPr>
                      <w:rFonts w:cs="Calibri"/>
                      <w:color w:val="000000"/>
                      <w:szCs w:val="20"/>
                    </w:rPr>
                  </w:pPr>
                  <w:r>
                    <w:rPr>
                      <w:rFonts w:cs="Calibri"/>
                      <w:color w:val="000000"/>
                      <w:szCs w:val="20"/>
                    </w:rPr>
                    <w:t xml:space="preserve">Koszty prac </w:t>
                  </w:r>
                  <w:r w:rsidRPr="009C1168">
                    <w:rPr>
                      <w:rFonts w:cs="Calibri"/>
                      <w:color w:val="000000"/>
                      <w:szCs w:val="20"/>
                    </w:rPr>
                    <w:t>odtworzeniowych przez 30 lat od dnia zakończenia budowy</w:t>
                  </w:r>
                  <w:r>
                    <w:rPr>
                      <w:rFonts w:cs="Calibri"/>
                      <w:color w:val="000000"/>
                      <w:szCs w:val="20"/>
                    </w:rPr>
                    <w:t xml:space="preserve">, </w:t>
                  </w:r>
                </w:p>
                <w:p w14:paraId="7BEE7580" w14:textId="01C6EE1F" w:rsidR="00AC6A84" w:rsidRPr="009C1168" w:rsidRDefault="00AC6A84" w:rsidP="006A57AC">
                  <w:pPr>
                    <w:pStyle w:val="Normalny1"/>
                    <w:spacing w:before="0"/>
                    <w:jc w:val="left"/>
                    <w:rPr>
                      <w:rStyle w:val="Domylnaczcionkaakapitu1"/>
                      <w:szCs w:val="20"/>
                      <w:lang w:eastAsia="pl-PL"/>
                    </w:rPr>
                  </w:pPr>
                  <w:r>
                    <w:rPr>
                      <w:rFonts w:cs="Calibri"/>
                      <w:color w:val="000000"/>
                      <w:szCs w:val="20"/>
                    </w:rPr>
                    <w:t>[zł]</w:t>
                  </w:r>
                </w:p>
              </w:tc>
            </w:tr>
            <w:tr w:rsidR="00AC6A84" w:rsidRPr="00BF3A92" w14:paraId="5119E6C3" w14:textId="77777777" w:rsidTr="00603660">
              <w:trPr>
                <w:trHeight w:val="488"/>
              </w:trPr>
              <w:tc>
                <w:tcPr>
                  <w:tcW w:w="916" w:type="dxa"/>
                  <w:vAlign w:val="center"/>
                </w:tcPr>
                <w:p w14:paraId="1B3FBB5A" w14:textId="3B913DAE" w:rsidR="00AC6A84" w:rsidRPr="009C1168" w:rsidRDefault="00AC6A84" w:rsidP="006A57AC">
                  <w:pPr>
                    <w:pStyle w:val="Normalny1"/>
                    <w:spacing w:before="0"/>
                    <w:jc w:val="left"/>
                    <w:rPr>
                      <w:rStyle w:val="Domylnaczcionkaakapitu1"/>
                      <w:rFonts w:eastAsia="Calibri" w:cs="Arial"/>
                      <w:szCs w:val="20"/>
                      <w:lang w:eastAsia="pl-PL"/>
                    </w:rPr>
                  </w:pPr>
                  <w:r>
                    <w:rPr>
                      <w:rFonts w:cs="Calibri"/>
                      <w:bCs/>
                      <w:color w:val="000000"/>
                      <w:szCs w:val="20"/>
                    </w:rPr>
                    <w:t>B</w:t>
                  </w:r>
                </w:p>
              </w:tc>
              <w:tc>
                <w:tcPr>
                  <w:tcW w:w="5954" w:type="dxa"/>
                  <w:vAlign w:val="center"/>
                </w:tcPr>
                <w:p w14:paraId="7A4E48E5" w14:textId="7A2DD838" w:rsidR="00AC6A84" w:rsidRDefault="21E8EC50" w:rsidP="5DA4011F">
                  <w:pPr>
                    <w:pStyle w:val="Normalny1"/>
                    <w:spacing w:before="0"/>
                    <w:jc w:val="left"/>
                    <w:rPr>
                      <w:rFonts w:cs="Calibri"/>
                      <w:color w:val="000000"/>
                    </w:rPr>
                  </w:pPr>
                  <w:r w:rsidRPr="5DA4011F">
                    <w:rPr>
                      <w:rFonts w:cs="Calibri"/>
                      <w:color w:val="000000" w:themeColor="text1"/>
                    </w:rPr>
                    <w:t xml:space="preserve">Roczny koszt (+)/przychód z tytułu bilansowania energii (-) uwzględniający taryfy energii elektrycznej w latach 2023-2052 podane w tabeli w zakładce taryfy w </w:t>
                  </w:r>
                  <w:r w:rsidR="51292C3E" w:rsidRPr="5DA4011F">
                    <w:rPr>
                      <w:rStyle w:val="Domylnaczcionkaakapitu1"/>
                      <w:color w:val="000000" w:themeColor="text1"/>
                      <w:lang w:eastAsia="pl-PL"/>
                    </w:rPr>
                    <w:t>skoroszycie Programu Excel</w:t>
                  </w:r>
                  <w:r w:rsidR="51292C3E" w:rsidRPr="5DA4011F">
                    <w:rPr>
                      <w:rFonts w:cs="Calibri"/>
                      <w:color w:val="000000" w:themeColor="text1"/>
                    </w:rPr>
                    <w:t xml:space="preserve"> </w:t>
                  </w:r>
                  <w:r w:rsidRPr="5DA4011F">
                    <w:rPr>
                      <w:rFonts w:cs="Calibri"/>
                      <w:color w:val="000000" w:themeColor="text1"/>
                    </w:rPr>
                    <w:t xml:space="preserve">(Zał. A2, B2, C2, D2, E2), </w:t>
                  </w:r>
                </w:p>
                <w:p w14:paraId="7703351F" w14:textId="1E81F2DA" w:rsidR="00AC6A84" w:rsidRPr="009C1168" w:rsidRDefault="00AC6A84" w:rsidP="006A57AC">
                  <w:pPr>
                    <w:pStyle w:val="Normalny1"/>
                    <w:spacing w:before="0"/>
                    <w:jc w:val="left"/>
                    <w:rPr>
                      <w:rStyle w:val="Domylnaczcionkaakapitu1"/>
                      <w:szCs w:val="20"/>
                      <w:lang w:eastAsia="pl-PL"/>
                    </w:rPr>
                  </w:pPr>
                  <w:r>
                    <w:rPr>
                      <w:rFonts w:cs="Calibri"/>
                      <w:color w:val="000000"/>
                      <w:szCs w:val="20"/>
                    </w:rPr>
                    <w:t>[zł]</w:t>
                  </w:r>
                </w:p>
              </w:tc>
            </w:tr>
            <w:tr w:rsidR="00AC6A84" w14:paraId="2FAA473F" w14:textId="77777777" w:rsidTr="00603660">
              <w:trPr>
                <w:trHeight w:val="814"/>
              </w:trPr>
              <w:tc>
                <w:tcPr>
                  <w:tcW w:w="916" w:type="dxa"/>
                  <w:vAlign w:val="center"/>
                </w:tcPr>
                <w:p w14:paraId="1EFB03DE" w14:textId="72DFD968" w:rsidR="00AC6A84" w:rsidRPr="009C1168" w:rsidRDefault="00AC6A84" w:rsidP="006A57AC">
                  <w:pPr>
                    <w:pStyle w:val="Normalny1"/>
                    <w:spacing w:before="0"/>
                    <w:jc w:val="left"/>
                    <w:rPr>
                      <w:rStyle w:val="Domylnaczcionkaakapitu1"/>
                      <w:rFonts w:eastAsia="Calibri" w:cs="Arial"/>
                      <w:szCs w:val="20"/>
                      <w:lang w:eastAsia="pl-PL"/>
                    </w:rPr>
                  </w:pPr>
                  <w:r w:rsidRPr="009C1168">
                    <w:rPr>
                      <w:rFonts w:cs="Calibri"/>
                      <w:bCs/>
                      <w:color w:val="000000"/>
                      <w:szCs w:val="20"/>
                    </w:rPr>
                    <w:t>A</w:t>
                  </w:r>
                </w:p>
              </w:tc>
              <w:tc>
                <w:tcPr>
                  <w:tcW w:w="5954" w:type="dxa"/>
                  <w:vAlign w:val="center"/>
                </w:tcPr>
                <w:p w14:paraId="0F4CAD8E" w14:textId="28368CE9" w:rsidR="00C8635B" w:rsidRDefault="00C8635B" w:rsidP="00C8635B">
                  <w:pPr>
                    <w:pStyle w:val="Normalny1"/>
                    <w:spacing w:before="0"/>
                    <w:jc w:val="left"/>
                    <w:rPr>
                      <w:rStyle w:val="Domylnaczcionkaakapitu10000000"/>
                      <w:szCs w:val="20"/>
                      <w:lang w:eastAsia="pl-PL"/>
                    </w:rPr>
                  </w:pPr>
                  <w:r>
                    <w:rPr>
                      <w:rStyle w:val="Domylnaczcionkaakapitu10000000"/>
                      <w:szCs w:val="20"/>
                      <w:lang w:eastAsia="pl-PL"/>
                    </w:rPr>
                    <w:t>Powierzchnia całkowita -</w:t>
                  </w:r>
                  <w:r w:rsidRPr="005F6EAD">
                    <w:rPr>
                      <w:rStyle w:val="Domylnaczcionkaakapitu10000000"/>
                      <w:szCs w:val="20"/>
                      <w:lang w:eastAsia="pl-PL"/>
                    </w:rPr>
                    <w:t xml:space="preserve"> </w:t>
                  </w:r>
                  <w:ins w:id="118" w:author="Autor">
                    <w:r w:rsidR="00A80324">
                      <w:rPr>
                        <w:rStyle w:val="Domylnaczcionkaakapitu10000000"/>
                        <w:szCs w:val="20"/>
                        <w:lang w:eastAsia="pl-PL"/>
                      </w:rPr>
                      <w:t>suma</w:t>
                    </w:r>
                    <w:r w:rsidR="00A80324" w:rsidRPr="00A80324">
                      <w:rPr>
                        <w:rStyle w:val="Domylnaczcionkaakapitu10000000"/>
                        <w:szCs w:val="20"/>
                        <w:lang w:eastAsia="pl-PL"/>
                      </w:rPr>
                      <w:t xml:space="preserve"> powierzchni k</w:t>
                    </w:r>
                    <w:r w:rsidR="00A80324">
                      <w:rPr>
                        <w:rStyle w:val="Domylnaczcionkaakapitu10000000"/>
                        <w:szCs w:val="20"/>
                        <w:lang w:eastAsia="pl-PL"/>
                      </w:rPr>
                      <w:t>ondygnacji zamkniętych obliczana</w:t>
                    </w:r>
                    <w:r w:rsidR="00A80324" w:rsidRPr="00A80324">
                      <w:rPr>
                        <w:rStyle w:val="Domylnaczcionkaakapitu10000000"/>
                        <w:szCs w:val="20"/>
                        <w:lang w:eastAsia="pl-PL"/>
                      </w:rPr>
                      <w:t xml:space="preserve"> zgodnie z normą PN-ISO 9836:2015-12</w:t>
                    </w:r>
                  </w:ins>
                  <w:del w:id="119" w:author="Autor">
                    <w:r w:rsidRPr="005F6EAD" w:rsidDel="00A80324">
                      <w:rPr>
                        <w:rStyle w:val="Domylnaczcionkaakapitu10000000"/>
                        <w:szCs w:val="20"/>
                        <w:lang w:eastAsia="pl-PL"/>
                      </w:rPr>
                      <w:delText>suma wszystkich trzech typów powierzchni całkowitej wyróżnionych w normie PN-ISO 9836:2015-12 (kondygnacje zamknięte, częściowo zamknięte, ograniczone innymi elementami budowlanymi)</w:delText>
                    </w:r>
                  </w:del>
                  <w:r w:rsidRPr="005F6EAD">
                    <w:rPr>
                      <w:rStyle w:val="Domylnaczcionkaakapitu10000000"/>
                      <w:szCs w:val="20"/>
                      <w:lang w:eastAsia="pl-PL"/>
                    </w:rPr>
                    <w:t xml:space="preserve">, </w:t>
                  </w:r>
                </w:p>
                <w:p w14:paraId="1ED0145F" w14:textId="0BAAD890" w:rsidR="00AC6A84" w:rsidRPr="009C1168" w:rsidRDefault="00C8635B" w:rsidP="006A57AC">
                  <w:pPr>
                    <w:pStyle w:val="Normalny1"/>
                    <w:spacing w:before="0"/>
                    <w:jc w:val="left"/>
                    <w:rPr>
                      <w:rStyle w:val="Domylnaczcionkaakapitu1"/>
                      <w:szCs w:val="20"/>
                      <w:lang w:eastAsia="pl-PL"/>
                    </w:rPr>
                  </w:pPr>
                  <w:r w:rsidRPr="005F6EAD">
                    <w:rPr>
                      <w:rStyle w:val="Domylnaczcionkaakapitu10000000"/>
                      <w:szCs w:val="20"/>
                      <w:lang w:eastAsia="pl-PL"/>
                    </w:rPr>
                    <w:t>[m</w:t>
                  </w:r>
                  <w:r w:rsidRPr="005F6EAD">
                    <w:rPr>
                      <w:rStyle w:val="Domylnaczcionkaakapitu10000000"/>
                      <w:szCs w:val="20"/>
                      <w:vertAlign w:val="superscript"/>
                      <w:lang w:eastAsia="pl-PL"/>
                    </w:rPr>
                    <w:t>2</w:t>
                  </w:r>
                  <w:r w:rsidRPr="005F6EAD">
                    <w:rPr>
                      <w:rStyle w:val="Domylnaczcionkaakapitu10000000"/>
                      <w:szCs w:val="20"/>
                      <w:lang w:eastAsia="pl-PL"/>
                    </w:rPr>
                    <w:t>]</w:t>
                  </w:r>
                </w:p>
              </w:tc>
            </w:tr>
            <w:tr w:rsidR="00AC6A84" w:rsidRPr="00BF3A92" w14:paraId="2C712A2B" w14:textId="77777777" w:rsidTr="00603660">
              <w:tc>
                <w:tcPr>
                  <w:tcW w:w="916" w:type="dxa"/>
                  <w:vAlign w:val="center"/>
                </w:tcPr>
                <w:p w14:paraId="6833371D" w14:textId="10A47088" w:rsidR="00AC6A84" w:rsidRPr="009C1168" w:rsidRDefault="00AC6A84" w:rsidP="006A57AC">
                  <w:pPr>
                    <w:pStyle w:val="Normalny1"/>
                    <w:spacing w:before="0"/>
                    <w:jc w:val="left"/>
                    <w:rPr>
                      <w:rStyle w:val="Domylnaczcionkaakapitu1"/>
                      <w:rFonts w:eastAsia="Calibri" w:cs="Arial"/>
                      <w:szCs w:val="20"/>
                      <w:lang w:eastAsia="pl-PL"/>
                    </w:rPr>
                  </w:pPr>
                  <w:r w:rsidRPr="009C1168">
                    <w:rPr>
                      <w:rFonts w:cs="Calibri"/>
                      <w:bCs/>
                      <w:color w:val="000000"/>
                      <w:szCs w:val="20"/>
                    </w:rPr>
                    <w:t>z</w:t>
                  </w:r>
                  <w:r w:rsidRPr="009C1168">
                    <w:rPr>
                      <w:rFonts w:cs="Calibri"/>
                      <w:bCs/>
                      <w:color w:val="000000"/>
                      <w:szCs w:val="20"/>
                      <w:vertAlign w:val="subscript"/>
                    </w:rPr>
                    <w:t>w</w:t>
                  </w:r>
                  <w:r w:rsidRPr="009C1168">
                    <w:rPr>
                      <w:rFonts w:cs="Calibri"/>
                      <w:bCs/>
                      <w:color w:val="000000"/>
                      <w:szCs w:val="20"/>
                    </w:rPr>
                    <w:t>w</w:t>
                  </w:r>
                </w:p>
              </w:tc>
              <w:tc>
                <w:tcPr>
                  <w:tcW w:w="5954" w:type="dxa"/>
                  <w:vAlign w:val="center"/>
                </w:tcPr>
                <w:p w14:paraId="2F5B7B48" w14:textId="259A9ECC" w:rsidR="00AC6A84" w:rsidRDefault="00AC6A84" w:rsidP="006A57AC">
                  <w:pPr>
                    <w:pStyle w:val="Normalny1"/>
                    <w:spacing w:before="0"/>
                    <w:jc w:val="left"/>
                    <w:rPr>
                      <w:rFonts w:cs="Calibri"/>
                      <w:color w:val="000000"/>
                      <w:szCs w:val="20"/>
                    </w:rPr>
                  </w:pPr>
                  <w:r>
                    <w:rPr>
                      <w:rFonts w:cs="Calibri"/>
                      <w:color w:val="000000"/>
                      <w:szCs w:val="20"/>
                    </w:rPr>
                    <w:t>K</w:t>
                  </w:r>
                  <w:r w:rsidRPr="009C1168">
                    <w:rPr>
                      <w:rFonts w:cs="Calibri"/>
                      <w:color w:val="000000"/>
                      <w:szCs w:val="20"/>
                    </w:rPr>
                    <w:t>oszt zużycia wody na budynek deklarowane przez Wykonawcę (trak</w:t>
                  </w:r>
                  <w:ins w:id="120" w:author="Autor">
                    <w:r w:rsidR="00FA3063">
                      <w:rPr>
                        <w:rFonts w:cs="Calibri"/>
                        <w:color w:val="000000"/>
                        <w:szCs w:val="20"/>
                      </w:rPr>
                      <w:t>t</w:t>
                    </w:r>
                  </w:ins>
                  <w:r w:rsidRPr="009C1168">
                    <w:rPr>
                      <w:rFonts w:cs="Calibri"/>
                      <w:color w:val="000000"/>
                      <w:szCs w:val="20"/>
                    </w:rPr>
                    <w:t>owane jako pobór wody z sieci)</w:t>
                  </w:r>
                  <w:r>
                    <w:rPr>
                      <w:rFonts w:cs="Calibri"/>
                      <w:color w:val="000000"/>
                      <w:szCs w:val="20"/>
                    </w:rPr>
                    <w:t xml:space="preserve">, </w:t>
                  </w:r>
                </w:p>
                <w:p w14:paraId="0FD6546A" w14:textId="1A1B9623" w:rsidR="00AC6A84" w:rsidRPr="009C1168" w:rsidRDefault="00AC6A84" w:rsidP="006A57AC">
                  <w:pPr>
                    <w:pStyle w:val="Normalny1"/>
                    <w:spacing w:before="0"/>
                    <w:jc w:val="left"/>
                    <w:rPr>
                      <w:rStyle w:val="Domylnaczcionkaakapitu1"/>
                      <w:szCs w:val="20"/>
                      <w:lang w:eastAsia="pl-PL"/>
                    </w:rPr>
                  </w:pPr>
                  <w:r>
                    <w:rPr>
                      <w:rFonts w:cs="Calibri"/>
                      <w:color w:val="000000"/>
                      <w:szCs w:val="20"/>
                    </w:rPr>
                    <w:t>[zł]</w:t>
                  </w:r>
                </w:p>
              </w:tc>
            </w:tr>
            <w:tr w:rsidR="00AC6A84" w:rsidRPr="00BF3A92" w14:paraId="13C74953" w14:textId="77777777" w:rsidTr="00603660">
              <w:trPr>
                <w:trHeight w:val="826"/>
              </w:trPr>
              <w:tc>
                <w:tcPr>
                  <w:tcW w:w="916" w:type="dxa"/>
                  <w:vAlign w:val="center"/>
                </w:tcPr>
                <w:p w14:paraId="0C6B8E4A" w14:textId="572811D4" w:rsidR="00AC6A84" w:rsidRPr="009C1168" w:rsidRDefault="00AC6A84" w:rsidP="006A57AC">
                  <w:pPr>
                    <w:pStyle w:val="Normalny1"/>
                    <w:spacing w:before="0"/>
                    <w:jc w:val="left"/>
                    <w:rPr>
                      <w:rStyle w:val="Domylnaczcionkaakapitu1"/>
                      <w:rFonts w:eastAsia="Calibri" w:cs="Arial"/>
                      <w:szCs w:val="20"/>
                      <w:lang w:eastAsia="pl-PL"/>
                    </w:rPr>
                  </w:pPr>
                  <w:r w:rsidRPr="009C1168">
                    <w:rPr>
                      <w:rFonts w:cs="Calibri"/>
                      <w:bCs/>
                      <w:color w:val="000000"/>
                      <w:szCs w:val="20"/>
                    </w:rPr>
                    <w:t>z</w:t>
                  </w:r>
                  <w:r w:rsidRPr="009C1168">
                    <w:rPr>
                      <w:rFonts w:cs="Calibri"/>
                      <w:bCs/>
                      <w:color w:val="000000"/>
                      <w:szCs w:val="20"/>
                      <w:vertAlign w:val="subscript"/>
                    </w:rPr>
                    <w:t xml:space="preserve">ś </w:t>
                  </w:r>
                  <w:r>
                    <w:rPr>
                      <w:rFonts w:cs="Calibri"/>
                      <w:bCs/>
                      <w:color w:val="000000"/>
                      <w:szCs w:val="20"/>
                    </w:rPr>
                    <w:t>ś</w:t>
                  </w:r>
                </w:p>
              </w:tc>
              <w:tc>
                <w:tcPr>
                  <w:tcW w:w="5954" w:type="dxa"/>
                  <w:vAlign w:val="center"/>
                </w:tcPr>
                <w:p w14:paraId="3019A205" w14:textId="62C6F4C0" w:rsidR="00AC6A84" w:rsidRDefault="6A4AA6FA" w:rsidP="1391E3F7">
                  <w:pPr>
                    <w:pStyle w:val="Normalny1"/>
                    <w:spacing w:before="0"/>
                    <w:jc w:val="left"/>
                    <w:rPr>
                      <w:rFonts w:cs="Calibri"/>
                      <w:color w:val="000000"/>
                    </w:rPr>
                  </w:pPr>
                  <w:r w:rsidRPr="1391E3F7">
                    <w:rPr>
                      <w:rFonts w:cs="Calibri"/>
                      <w:color w:val="000000" w:themeColor="text1"/>
                    </w:rPr>
                    <w:t xml:space="preserve">koszt zużycia ścieków na budynek deklarowane przez Wykonawcę, </w:t>
                  </w:r>
                </w:p>
                <w:p w14:paraId="153E581F" w14:textId="2BE94C1C" w:rsidR="00AC6A84" w:rsidRPr="009C1168" w:rsidRDefault="00AC6A84" w:rsidP="006A57AC">
                  <w:pPr>
                    <w:pStyle w:val="Normalny1"/>
                    <w:spacing w:before="0"/>
                    <w:jc w:val="left"/>
                    <w:rPr>
                      <w:rStyle w:val="Domylnaczcionkaakapitu1"/>
                      <w:szCs w:val="20"/>
                      <w:lang w:eastAsia="pl-PL"/>
                    </w:rPr>
                  </w:pPr>
                  <w:r>
                    <w:rPr>
                      <w:rFonts w:cs="Calibri"/>
                      <w:color w:val="000000"/>
                      <w:szCs w:val="20"/>
                    </w:rPr>
                    <w:t>[zł]</w:t>
                  </w:r>
                </w:p>
              </w:tc>
            </w:tr>
            <w:tr w:rsidR="00AC6A84" w14:paraId="063F2644" w14:textId="77777777" w:rsidTr="00603660">
              <w:trPr>
                <w:trHeight w:val="426"/>
              </w:trPr>
              <w:tc>
                <w:tcPr>
                  <w:tcW w:w="916" w:type="dxa"/>
                  <w:vAlign w:val="center"/>
                </w:tcPr>
                <w:p w14:paraId="12909457" w14:textId="684A1483" w:rsidR="00AC6A84" w:rsidRPr="009C1168" w:rsidRDefault="00AC6A84" w:rsidP="006A57AC">
                  <w:pPr>
                    <w:pStyle w:val="Normalny1"/>
                    <w:spacing w:before="0"/>
                    <w:jc w:val="left"/>
                    <w:rPr>
                      <w:rStyle w:val="Domylnaczcionkaakapitu1"/>
                      <w:rFonts w:eastAsia="Calibri" w:cs="Arial"/>
                      <w:szCs w:val="20"/>
                      <w:lang w:eastAsia="pl-PL"/>
                    </w:rPr>
                  </w:pPr>
                  <w:r w:rsidRPr="009C1168">
                    <w:rPr>
                      <w:rFonts w:cs="Calibri"/>
                      <w:bCs/>
                      <w:color w:val="000000"/>
                      <w:szCs w:val="20"/>
                    </w:rPr>
                    <w:t>k</w:t>
                  </w:r>
                  <w:r w:rsidRPr="009C1168">
                    <w:rPr>
                      <w:rFonts w:cs="Calibri"/>
                      <w:bCs/>
                      <w:color w:val="000000"/>
                      <w:szCs w:val="20"/>
                      <w:vertAlign w:val="subscript"/>
                    </w:rPr>
                    <w:t>r</w:t>
                  </w:r>
                </w:p>
              </w:tc>
              <w:tc>
                <w:tcPr>
                  <w:tcW w:w="5954" w:type="dxa"/>
                  <w:vAlign w:val="center"/>
                </w:tcPr>
                <w:p w14:paraId="25573886" w14:textId="6D4F4206" w:rsidR="00AC6A84" w:rsidRDefault="00AC6A84" w:rsidP="006A57AC">
                  <w:pPr>
                    <w:pStyle w:val="Normalny1"/>
                    <w:spacing w:before="0"/>
                    <w:jc w:val="left"/>
                    <w:rPr>
                      <w:rFonts w:cs="Calibri"/>
                      <w:color w:val="000000"/>
                      <w:szCs w:val="20"/>
                    </w:rPr>
                  </w:pPr>
                  <w:r>
                    <w:rPr>
                      <w:rFonts w:cs="Calibri"/>
                      <w:color w:val="000000"/>
                      <w:szCs w:val="20"/>
                    </w:rPr>
                    <w:t xml:space="preserve">Zakładane koszty remontów, </w:t>
                  </w:r>
                </w:p>
                <w:p w14:paraId="4F979BC1" w14:textId="38AECF65" w:rsidR="00AC6A84" w:rsidRPr="009C1168" w:rsidRDefault="00AC6A84" w:rsidP="006A57AC">
                  <w:pPr>
                    <w:pStyle w:val="Normalny1"/>
                    <w:spacing w:before="0"/>
                    <w:jc w:val="left"/>
                    <w:rPr>
                      <w:rStyle w:val="Domylnaczcionkaakapitu1"/>
                      <w:szCs w:val="20"/>
                      <w:lang w:eastAsia="pl-PL"/>
                    </w:rPr>
                  </w:pPr>
                  <w:r>
                    <w:rPr>
                      <w:rFonts w:cs="Calibri"/>
                      <w:color w:val="000000"/>
                      <w:szCs w:val="20"/>
                    </w:rPr>
                    <w:t>[zł]</w:t>
                  </w:r>
                </w:p>
              </w:tc>
            </w:tr>
            <w:tr w:rsidR="00AC6A84" w14:paraId="11697339" w14:textId="77777777" w:rsidTr="00603660">
              <w:tc>
                <w:tcPr>
                  <w:tcW w:w="916" w:type="dxa"/>
                  <w:vAlign w:val="center"/>
                </w:tcPr>
                <w:p w14:paraId="5F54A122" w14:textId="7D01CB6A" w:rsidR="00AC6A84" w:rsidRPr="009C1168" w:rsidRDefault="00AC6A84" w:rsidP="006A57AC">
                  <w:pPr>
                    <w:pStyle w:val="Normalny1"/>
                    <w:spacing w:before="0"/>
                    <w:jc w:val="left"/>
                    <w:rPr>
                      <w:rStyle w:val="Domylnaczcionkaakapitu1"/>
                      <w:rFonts w:eastAsia="Calibri" w:cs="Arial"/>
                      <w:szCs w:val="20"/>
                      <w:lang w:eastAsia="pl-PL"/>
                    </w:rPr>
                  </w:pPr>
                  <w:r w:rsidRPr="009C1168">
                    <w:rPr>
                      <w:rFonts w:cs="Calibri"/>
                      <w:bCs/>
                      <w:color w:val="000000"/>
                      <w:szCs w:val="20"/>
                    </w:rPr>
                    <w:t>k</w:t>
                  </w:r>
                  <w:r w:rsidRPr="009C1168">
                    <w:rPr>
                      <w:rFonts w:cs="Calibri"/>
                      <w:bCs/>
                      <w:color w:val="000000"/>
                      <w:szCs w:val="20"/>
                      <w:vertAlign w:val="subscript"/>
                    </w:rPr>
                    <w:t>a</w:t>
                  </w:r>
                </w:p>
              </w:tc>
              <w:tc>
                <w:tcPr>
                  <w:tcW w:w="5954" w:type="dxa"/>
                  <w:vAlign w:val="center"/>
                </w:tcPr>
                <w:p w14:paraId="68066375" w14:textId="14A4C629" w:rsidR="00AC6A84" w:rsidRDefault="00AC6A84" w:rsidP="006A57AC">
                  <w:pPr>
                    <w:pStyle w:val="Normalny1"/>
                    <w:spacing w:before="0"/>
                    <w:jc w:val="left"/>
                    <w:rPr>
                      <w:rFonts w:cs="Calibri"/>
                      <w:color w:val="000000"/>
                      <w:szCs w:val="20"/>
                    </w:rPr>
                  </w:pPr>
                  <w:r>
                    <w:rPr>
                      <w:rFonts w:cs="Calibri"/>
                      <w:color w:val="000000"/>
                      <w:szCs w:val="20"/>
                    </w:rPr>
                    <w:t>Z</w:t>
                  </w:r>
                  <w:r w:rsidRPr="009C1168">
                    <w:rPr>
                      <w:rFonts w:cs="Calibri"/>
                      <w:color w:val="000000"/>
                      <w:szCs w:val="20"/>
                    </w:rPr>
                    <w:t>akładane koszty administracji</w:t>
                  </w:r>
                  <w:r>
                    <w:rPr>
                      <w:rFonts w:cs="Calibri"/>
                      <w:color w:val="000000"/>
                      <w:szCs w:val="20"/>
                    </w:rPr>
                    <w:t xml:space="preserve">, </w:t>
                  </w:r>
                </w:p>
                <w:p w14:paraId="4CB68718" w14:textId="79A27243" w:rsidR="00AC6A84" w:rsidRPr="009C1168" w:rsidRDefault="00AC6A84" w:rsidP="006A57AC">
                  <w:pPr>
                    <w:pStyle w:val="Normalny1"/>
                    <w:spacing w:before="0"/>
                    <w:jc w:val="left"/>
                    <w:rPr>
                      <w:rStyle w:val="Domylnaczcionkaakapitu1"/>
                      <w:b/>
                      <w:szCs w:val="20"/>
                      <w:lang w:eastAsia="pl-PL"/>
                    </w:rPr>
                  </w:pPr>
                  <w:r>
                    <w:rPr>
                      <w:rFonts w:cs="Calibri"/>
                      <w:color w:val="000000"/>
                      <w:szCs w:val="20"/>
                    </w:rPr>
                    <w:t>[zł]</w:t>
                  </w:r>
                </w:p>
              </w:tc>
            </w:tr>
            <w:tr w:rsidR="00AC6A84" w:rsidRPr="00BF3A92" w14:paraId="010E2B6A" w14:textId="77777777" w:rsidTr="00603660">
              <w:tc>
                <w:tcPr>
                  <w:tcW w:w="916" w:type="dxa"/>
                  <w:vAlign w:val="center"/>
                </w:tcPr>
                <w:p w14:paraId="1575FA79" w14:textId="48E59BF1" w:rsidR="00AC6A84" w:rsidRPr="009C1168" w:rsidRDefault="00AC6A84" w:rsidP="006A57AC">
                  <w:pPr>
                    <w:pStyle w:val="Normalny1"/>
                    <w:spacing w:before="0"/>
                    <w:jc w:val="left"/>
                    <w:rPr>
                      <w:rStyle w:val="Domylnaczcionkaakapitu1"/>
                      <w:rFonts w:eastAsia="Calibri" w:cs="Arial"/>
                      <w:szCs w:val="20"/>
                      <w:lang w:eastAsia="pl-PL"/>
                    </w:rPr>
                  </w:pPr>
                  <w:r w:rsidRPr="009C1168">
                    <w:rPr>
                      <w:rFonts w:cs="Calibri"/>
                      <w:bCs/>
                      <w:color w:val="000000"/>
                      <w:szCs w:val="20"/>
                    </w:rPr>
                    <w:t>D</w:t>
                  </w:r>
                </w:p>
              </w:tc>
              <w:tc>
                <w:tcPr>
                  <w:tcW w:w="5954" w:type="dxa"/>
                  <w:vAlign w:val="center"/>
                </w:tcPr>
                <w:p w14:paraId="5F373932" w14:textId="77777777" w:rsidR="00AC6A84" w:rsidRDefault="00AC6A84" w:rsidP="006A57AC">
                  <w:pPr>
                    <w:pStyle w:val="Normalny1"/>
                    <w:spacing w:before="0"/>
                    <w:jc w:val="left"/>
                    <w:rPr>
                      <w:rFonts w:cs="Calibri"/>
                      <w:color w:val="000000"/>
                      <w:szCs w:val="20"/>
                    </w:rPr>
                  </w:pPr>
                  <w:r>
                    <w:rPr>
                      <w:rFonts w:cs="Calibri"/>
                      <w:color w:val="000000"/>
                      <w:szCs w:val="20"/>
                    </w:rPr>
                    <w:t xml:space="preserve">Zakładana </w:t>
                  </w:r>
                  <w:r w:rsidRPr="009C1168">
                    <w:rPr>
                      <w:rFonts w:cs="Calibri"/>
                      <w:color w:val="000000"/>
                      <w:szCs w:val="20"/>
                    </w:rPr>
                    <w:t>stopa dyskontowa dla kosztów wody, ścieków, administracji i remontów, kosztów odtworzeniowych</w:t>
                  </w:r>
                  <w:r>
                    <w:rPr>
                      <w:rFonts w:cs="Calibri"/>
                      <w:color w:val="000000"/>
                      <w:szCs w:val="20"/>
                    </w:rPr>
                    <w:t xml:space="preserve">, </w:t>
                  </w:r>
                </w:p>
                <w:p w14:paraId="6A16A03D" w14:textId="6DF4B100" w:rsidR="00AC6A84" w:rsidRPr="009C1168" w:rsidRDefault="00AC6A84" w:rsidP="006A57AC">
                  <w:pPr>
                    <w:pStyle w:val="Normalny1"/>
                    <w:spacing w:before="0"/>
                    <w:jc w:val="left"/>
                    <w:rPr>
                      <w:rStyle w:val="Domylnaczcionkaakapitu1"/>
                      <w:b/>
                      <w:szCs w:val="20"/>
                      <w:lang w:eastAsia="pl-PL"/>
                    </w:rPr>
                  </w:pPr>
                  <w:r>
                    <w:rPr>
                      <w:rFonts w:cs="Calibri"/>
                      <w:color w:val="000000"/>
                      <w:szCs w:val="20"/>
                    </w:rPr>
                    <w:t>[-]</w:t>
                  </w:r>
                </w:p>
              </w:tc>
            </w:tr>
            <w:tr w:rsidR="00AC6A84" w14:paraId="1E98D09F" w14:textId="77777777" w:rsidTr="00603660">
              <w:tc>
                <w:tcPr>
                  <w:tcW w:w="916" w:type="dxa"/>
                  <w:vAlign w:val="center"/>
                </w:tcPr>
                <w:p w14:paraId="14BABBB8" w14:textId="2B9C3EE6" w:rsidR="00AC6A84" w:rsidRPr="009C1168" w:rsidRDefault="00AC6A84" w:rsidP="006A57AC">
                  <w:pPr>
                    <w:pStyle w:val="Normalny1"/>
                    <w:spacing w:before="0"/>
                    <w:jc w:val="left"/>
                    <w:rPr>
                      <w:rStyle w:val="Domylnaczcionkaakapitu1"/>
                      <w:rFonts w:eastAsia="Calibri" w:cs="Arial"/>
                      <w:szCs w:val="20"/>
                      <w:lang w:eastAsia="pl-PL"/>
                    </w:rPr>
                  </w:pPr>
                  <w:r w:rsidRPr="009C1168">
                    <w:rPr>
                      <w:rFonts w:cs="Calibri"/>
                      <w:bCs/>
                      <w:color w:val="000000"/>
                      <w:szCs w:val="20"/>
                    </w:rPr>
                    <w:t xml:space="preserve">CAPEX </w:t>
                  </w:r>
                </w:p>
              </w:tc>
              <w:tc>
                <w:tcPr>
                  <w:tcW w:w="5954" w:type="dxa"/>
                  <w:vAlign w:val="center"/>
                </w:tcPr>
                <w:p w14:paraId="7D816463" w14:textId="77777777" w:rsidR="00AC6A84" w:rsidRDefault="00AC6A84" w:rsidP="006A57AC">
                  <w:pPr>
                    <w:pStyle w:val="Normalny1"/>
                    <w:spacing w:before="0"/>
                    <w:jc w:val="left"/>
                    <w:rPr>
                      <w:rFonts w:cs="Calibri"/>
                      <w:color w:val="000000"/>
                      <w:szCs w:val="20"/>
                    </w:rPr>
                  </w:pPr>
                  <w:r w:rsidRPr="009C1168">
                    <w:rPr>
                      <w:rFonts w:cs="Calibri"/>
                      <w:color w:val="000000"/>
                      <w:szCs w:val="20"/>
                    </w:rPr>
                    <w:t>koszty budowy</w:t>
                  </w:r>
                  <w:r>
                    <w:rPr>
                      <w:rFonts w:cs="Calibri"/>
                      <w:color w:val="000000"/>
                      <w:szCs w:val="20"/>
                    </w:rPr>
                    <w:t xml:space="preserve">, </w:t>
                  </w:r>
                </w:p>
                <w:p w14:paraId="5AC04EB8" w14:textId="3E2DC8E9" w:rsidR="00AC6A84" w:rsidRPr="009C1168" w:rsidRDefault="00AC6A84" w:rsidP="006A57AC">
                  <w:pPr>
                    <w:pStyle w:val="Normalny1"/>
                    <w:spacing w:before="0"/>
                    <w:jc w:val="left"/>
                    <w:rPr>
                      <w:rStyle w:val="Domylnaczcionkaakapitu1"/>
                      <w:b/>
                      <w:szCs w:val="20"/>
                      <w:lang w:eastAsia="pl-PL"/>
                    </w:rPr>
                  </w:pPr>
                  <w:r>
                    <w:rPr>
                      <w:rFonts w:cs="Calibri"/>
                      <w:color w:val="000000"/>
                      <w:szCs w:val="20"/>
                    </w:rPr>
                    <w:t>[zł]</w:t>
                  </w:r>
                </w:p>
              </w:tc>
            </w:tr>
            <w:tr w:rsidR="00AC6A84" w:rsidRPr="00BF3A92" w14:paraId="50FD90E5" w14:textId="77777777" w:rsidTr="00603660">
              <w:tc>
                <w:tcPr>
                  <w:tcW w:w="916" w:type="dxa"/>
                  <w:vAlign w:val="center"/>
                </w:tcPr>
                <w:p w14:paraId="2D994B9E" w14:textId="2425C8EF" w:rsidR="00AC6A84" w:rsidRPr="009C1168" w:rsidRDefault="00AC6A84" w:rsidP="006A57AC">
                  <w:pPr>
                    <w:pStyle w:val="Normalny1"/>
                    <w:spacing w:before="0"/>
                    <w:jc w:val="left"/>
                    <w:rPr>
                      <w:rStyle w:val="Domylnaczcionkaakapitu1"/>
                      <w:rFonts w:eastAsia="Calibri" w:cs="Arial"/>
                      <w:szCs w:val="20"/>
                      <w:lang w:eastAsia="pl-PL"/>
                    </w:rPr>
                  </w:pPr>
                  <w:r w:rsidRPr="009C1168">
                    <w:rPr>
                      <w:rFonts w:cs="Calibri"/>
                      <w:bCs/>
                      <w:color w:val="000000"/>
                      <w:szCs w:val="20"/>
                    </w:rPr>
                    <w:t xml:space="preserve">OPEX </w:t>
                  </w:r>
                </w:p>
              </w:tc>
              <w:tc>
                <w:tcPr>
                  <w:tcW w:w="5954" w:type="dxa"/>
                  <w:vAlign w:val="center"/>
                </w:tcPr>
                <w:p w14:paraId="0D183761" w14:textId="77777777" w:rsidR="00AC6A84" w:rsidRDefault="00AC6A84" w:rsidP="006A57AC">
                  <w:pPr>
                    <w:pStyle w:val="Normalny1"/>
                    <w:spacing w:before="0"/>
                    <w:jc w:val="left"/>
                    <w:rPr>
                      <w:rFonts w:cs="Calibri"/>
                      <w:color w:val="000000"/>
                      <w:szCs w:val="20"/>
                    </w:rPr>
                  </w:pPr>
                  <w:r w:rsidRPr="009C1168">
                    <w:rPr>
                      <w:rFonts w:cs="Calibri"/>
                      <w:color w:val="000000"/>
                      <w:szCs w:val="20"/>
                    </w:rPr>
                    <w:t>koszty eksploatacji przez 30 lat</w:t>
                  </w:r>
                  <w:r>
                    <w:rPr>
                      <w:rFonts w:cs="Calibri"/>
                      <w:color w:val="000000"/>
                      <w:szCs w:val="20"/>
                    </w:rPr>
                    <w:t xml:space="preserve">, </w:t>
                  </w:r>
                </w:p>
                <w:p w14:paraId="6CF6BEAB" w14:textId="59BB9A38" w:rsidR="00AC6A84" w:rsidRPr="009C1168" w:rsidRDefault="00AC6A84" w:rsidP="006A57AC">
                  <w:pPr>
                    <w:pStyle w:val="Normalny1"/>
                    <w:spacing w:before="0"/>
                    <w:jc w:val="left"/>
                    <w:rPr>
                      <w:rStyle w:val="Domylnaczcionkaakapitu1"/>
                      <w:b/>
                      <w:szCs w:val="20"/>
                      <w:lang w:eastAsia="pl-PL"/>
                    </w:rPr>
                  </w:pPr>
                  <w:r>
                    <w:rPr>
                      <w:rFonts w:cs="Calibri"/>
                      <w:color w:val="000000"/>
                      <w:szCs w:val="20"/>
                    </w:rPr>
                    <w:t>[zł]</w:t>
                  </w:r>
                </w:p>
              </w:tc>
            </w:tr>
          </w:tbl>
          <w:p w14:paraId="0521B3FE" w14:textId="5A2239F8" w:rsidR="6DBDFF29" w:rsidRDefault="6DBDFF29" w:rsidP="6DBDFF29">
            <w:pPr>
              <w:pStyle w:val="Normalny1"/>
              <w:spacing w:before="0"/>
              <w:jc w:val="left"/>
            </w:pPr>
          </w:p>
          <w:p w14:paraId="0774D3E9" w14:textId="7A6A9DDD" w:rsidR="00AC6A84" w:rsidRPr="00532B40" w:rsidRDefault="6EDEC98D" w:rsidP="4B135F18">
            <w:pPr>
              <w:pStyle w:val="Normalny1"/>
              <w:spacing w:before="0"/>
              <w:jc w:val="left"/>
            </w:pPr>
            <w:r>
              <w:t xml:space="preserve">Ceny przyjęte do kalkulacji kosztów </w:t>
            </w:r>
            <w:r w:rsidR="091A5D96">
              <w:t>budowy i serwisu urządzeń</w:t>
            </w:r>
            <w:r w:rsidR="5733AA4A">
              <w:t xml:space="preserve"> przez 3 lata od zakończenia budowy</w:t>
            </w:r>
            <w:r>
              <w:t xml:space="preserve"> nie mogą być mniejsze niż </w:t>
            </w:r>
            <w:r w:rsidR="79E889BC">
              <w:t>przyjęte do kalkulacji kosztów</w:t>
            </w:r>
            <w:r>
              <w:t xml:space="preserve"> Etap</w:t>
            </w:r>
            <w:r w:rsidR="6F3A7B0C">
              <w:t>u</w:t>
            </w:r>
            <w:r>
              <w:t xml:space="preserve"> III</w:t>
            </w:r>
            <w:r w:rsidR="2B4DAFF9">
              <w:t>.</w:t>
            </w:r>
            <w:r w:rsidR="50A69016">
              <w:t xml:space="preserve"> </w:t>
            </w:r>
            <w:ins w:id="121" w:author="Autor">
              <w:r w:rsidR="00EC3DE6">
                <w:t>Kosztów s</w:t>
              </w:r>
              <w:del w:id="122" w:author="Autor">
                <w:r w:rsidR="00532B40" w:rsidDel="00EC3DE6">
                  <w:delText>S</w:delText>
                </w:r>
              </w:del>
              <w:r w:rsidR="00532B40" w:rsidRPr="00532B40">
                <w:t>erwis</w:t>
              </w:r>
              <w:r w:rsidR="00EC3DE6">
                <w:t>u</w:t>
              </w:r>
              <w:r w:rsidR="00532B40" w:rsidRPr="00532B40">
                <w:t xml:space="preserve"> wbudowanego sprzętu AGD nie wlicza się do 27 letnich kosztów serwisu.</w:t>
              </w:r>
            </w:ins>
          </w:p>
          <w:p w14:paraId="469ED7DF" w14:textId="69C2246B" w:rsidR="00AC6A84" w:rsidRDefault="00AC6A84" w:rsidP="61AFCD15">
            <w:pPr>
              <w:pStyle w:val="Normalny1"/>
              <w:spacing w:before="0"/>
              <w:jc w:val="left"/>
              <w:rPr>
                <w:rStyle w:val="Domylnaczcionkaakapitu1"/>
                <w:lang w:eastAsia="pl-PL"/>
              </w:rPr>
            </w:pPr>
            <w:r>
              <w:lastRenderedPageBreak/>
              <w:br/>
            </w:r>
            <w:r w:rsidR="7442C49C" w:rsidRPr="6DF00C10">
              <w:rPr>
                <w:rStyle w:val="Domylnaczcionkaakapitu1"/>
                <w:lang w:eastAsia="pl-PL"/>
              </w:rPr>
              <w:t>Obliczenia wykonać wg Zał. A1 do Wymagań konkursowych – Koszty całkowite. Metodyka obliczeń, Zał. A2 do Wymagań konkursowych – Koszty całkowite. Arkusz kalkulacyjny.</w:t>
            </w:r>
          </w:p>
        </w:tc>
        <w:tc>
          <w:tcPr>
            <w:tcW w:w="1053" w:type="dxa"/>
            <w:tcBorders>
              <w:bottom w:val="single" w:sz="4" w:space="0" w:color="000000" w:themeColor="text1"/>
              <w:right w:val="single" w:sz="4" w:space="0" w:color="000000" w:themeColor="text1"/>
            </w:tcBorders>
            <w:vAlign w:val="center"/>
          </w:tcPr>
          <w:p w14:paraId="18F6808A" w14:textId="3A28D7B3" w:rsidR="00AC6A84" w:rsidRDefault="00AC6A84" w:rsidP="002F6A7D">
            <w:pPr>
              <w:pStyle w:val="Normalny1"/>
              <w:jc w:val="center"/>
              <w:rPr>
                <w:szCs w:val="20"/>
                <w:lang w:eastAsia="pl-PL"/>
              </w:rPr>
            </w:pPr>
            <w:r w:rsidRPr="008E05A3">
              <w:rPr>
                <w:rFonts w:cstheme="minorHAnsi"/>
                <w:szCs w:val="20"/>
              </w:rPr>
              <w:lastRenderedPageBreak/>
              <w:t>±</w:t>
            </w:r>
            <w:del w:id="123" w:author="Autor">
              <w:r w:rsidDel="002F6A7D">
                <w:rPr>
                  <w:szCs w:val="20"/>
                </w:rPr>
                <w:delText>5</w:delText>
              </w:r>
            </w:del>
            <w:ins w:id="124" w:author="Autor">
              <w:r w:rsidR="002F6A7D">
                <w:rPr>
                  <w:szCs w:val="20"/>
                </w:rPr>
                <w:t>20</w:t>
              </w:r>
            </w:ins>
            <w:r w:rsidRPr="008E05A3">
              <w:rPr>
                <w:szCs w:val="20"/>
              </w:rPr>
              <w:t>%</w:t>
            </w:r>
          </w:p>
        </w:tc>
      </w:tr>
      <w:tr w:rsidR="005024CB" w:rsidRPr="00BF3A92" w14:paraId="2B584F00" w14:textId="43ADF5EA" w:rsidTr="5DA4011F">
        <w:trPr>
          <w:trHeight w:val="624"/>
          <w:jc w:val="center"/>
        </w:trPr>
        <w:tc>
          <w:tcPr>
            <w:tcW w:w="562" w:type="dxa"/>
            <w:tcBorders>
              <w:left w:val="single" w:sz="4" w:space="0" w:color="000000" w:themeColor="text1"/>
              <w:bottom w:val="single" w:sz="4" w:space="0" w:color="000000" w:themeColor="text1"/>
              <w:right w:val="single" w:sz="4" w:space="0" w:color="000000" w:themeColor="text1"/>
            </w:tcBorders>
            <w:shd w:val="clear" w:color="auto" w:fill="E2EDD9"/>
            <w:tcMar>
              <w:top w:w="0" w:type="dxa"/>
              <w:left w:w="70" w:type="dxa"/>
              <w:bottom w:w="0" w:type="dxa"/>
              <w:right w:w="70" w:type="dxa"/>
            </w:tcMar>
            <w:vAlign w:val="center"/>
          </w:tcPr>
          <w:p w14:paraId="41F7CCA3" w14:textId="1A3ADE48" w:rsidR="00AC6A84" w:rsidRDefault="00AC6A84" w:rsidP="003D1A08">
            <w:pPr>
              <w:pStyle w:val="Normalny1"/>
              <w:jc w:val="center"/>
              <w:rPr>
                <w:b/>
                <w:szCs w:val="20"/>
                <w:lang w:eastAsia="pl-PL"/>
              </w:rPr>
            </w:pPr>
            <w:r>
              <w:rPr>
                <w:b/>
                <w:szCs w:val="20"/>
                <w:lang w:eastAsia="pl-PL"/>
              </w:rPr>
              <w:t>K2</w:t>
            </w:r>
          </w:p>
        </w:tc>
        <w:tc>
          <w:tcPr>
            <w:tcW w:w="1276" w:type="dxa"/>
            <w:tcBorders>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5A726959" w14:textId="77777777" w:rsidR="00AC6A84" w:rsidRPr="006A57AC" w:rsidRDefault="00AC6A84">
            <w:pPr>
              <w:pStyle w:val="Normalny1"/>
              <w:jc w:val="left"/>
              <w:rPr>
                <w:b/>
                <w:sz w:val="18"/>
                <w:szCs w:val="18"/>
                <w:lang w:eastAsia="pl-PL"/>
              </w:rPr>
            </w:pPr>
            <w:r w:rsidRPr="006A57AC">
              <w:rPr>
                <w:b/>
                <w:sz w:val="18"/>
                <w:szCs w:val="18"/>
                <w:lang w:eastAsia="pl-PL"/>
              </w:rPr>
              <w:t>Demonstrator</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724056E4" w14:textId="09215DC4" w:rsidR="00AC6A84" w:rsidRDefault="00AC6A84" w:rsidP="006D45A2">
            <w:pPr>
              <w:pStyle w:val="Normalny1"/>
              <w:jc w:val="left"/>
              <w:rPr>
                <w:szCs w:val="20"/>
                <w:lang w:eastAsia="pl-PL"/>
              </w:rPr>
            </w:pPr>
            <w:r>
              <w:rPr>
                <w:szCs w:val="20"/>
                <w:lang w:eastAsia="pl-PL"/>
              </w:rPr>
              <w:t xml:space="preserve">Bilans energetyczny </w:t>
            </w:r>
          </w:p>
        </w:tc>
        <w:tc>
          <w:tcPr>
            <w:tcW w:w="2551" w:type="dxa"/>
            <w:tcBorders>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295267AF" w14:textId="4D390438" w:rsidR="00AC6A84" w:rsidRPr="005F6EAD" w:rsidRDefault="00AC6A84" w:rsidP="00657A2C">
            <w:pPr>
              <w:pStyle w:val="Normalny1"/>
              <w:jc w:val="left"/>
            </w:pPr>
            <w:r>
              <w:rPr>
                <w:szCs w:val="20"/>
                <w:lang w:eastAsia="pl-PL"/>
              </w:rPr>
              <w:t xml:space="preserve">Celem projektu jest uzyskanie </w:t>
            </w:r>
            <w:r w:rsidRPr="005F6EAD">
              <w:rPr>
                <w:szCs w:val="20"/>
                <w:lang w:eastAsia="pl-PL"/>
              </w:rPr>
              <w:t xml:space="preserve">możliwie najniższy bilans energetyczny budynku </w:t>
            </w:r>
            <w:r>
              <w:rPr>
                <w:szCs w:val="20"/>
                <w:lang w:eastAsia="pl-PL"/>
              </w:rPr>
              <w:t xml:space="preserve">wyrażony kosztowo </w:t>
            </w:r>
            <w:r w:rsidRPr="005F6EAD">
              <w:rPr>
                <w:szCs w:val="20"/>
                <w:lang w:eastAsia="pl-PL"/>
              </w:rPr>
              <w:t xml:space="preserve">w ciągu roku, optymalnie zerowy lub dodatni </w:t>
            </w:r>
            <w:ins w:id="125" w:author="Autor">
              <w:r w:rsidR="00657A2C">
                <w:rPr>
                  <w:szCs w:val="20"/>
                  <w:lang w:eastAsia="pl-PL"/>
                </w:rPr>
                <w:t xml:space="preserve">w przeliczeniu na 1 </w:t>
              </w:r>
              <w:r w:rsidR="00657A2C" w:rsidRPr="00C37C54">
                <w:rPr>
                  <w:szCs w:val="20"/>
                  <w:lang w:eastAsia="pl-PL"/>
                </w:rPr>
                <w:t>m</w:t>
              </w:r>
              <w:r w:rsidR="00657A2C" w:rsidRPr="00C37C54">
                <w:rPr>
                  <w:szCs w:val="20"/>
                  <w:vertAlign w:val="superscript"/>
                  <w:lang w:eastAsia="pl-PL"/>
                </w:rPr>
                <w:t>2</w:t>
              </w:r>
              <w:r w:rsidR="00657A2C">
                <w:rPr>
                  <w:szCs w:val="20"/>
                  <w:lang w:eastAsia="pl-PL"/>
                </w:rPr>
                <w:t xml:space="preserve"> sumy </w:t>
              </w:r>
              <w:r w:rsidR="00657A2C" w:rsidRPr="00067B65">
                <w:rPr>
                  <w:szCs w:val="20"/>
                  <w:lang w:eastAsia="pl-PL"/>
                </w:rPr>
                <w:t>powierzchni o regulowanej temperaturze powietrza</w:t>
              </w:r>
            </w:ins>
          </w:p>
        </w:tc>
        <w:tc>
          <w:tcPr>
            <w:tcW w:w="7088" w:type="dxa"/>
            <w:tcBorders>
              <w:bottom w:val="single" w:sz="4" w:space="0" w:color="000000" w:themeColor="text1"/>
              <w:right w:val="single" w:sz="4" w:space="0" w:color="000000" w:themeColor="text1"/>
            </w:tcBorders>
            <w:shd w:val="clear" w:color="auto" w:fill="auto"/>
            <w:tcMar>
              <w:top w:w="0" w:type="dxa"/>
              <w:left w:w="70" w:type="dxa"/>
              <w:bottom w:w="0" w:type="dxa"/>
              <w:right w:w="70" w:type="dxa"/>
            </w:tcMar>
          </w:tcPr>
          <w:p w14:paraId="521500A4" w14:textId="6271EDB2" w:rsidR="00AC6A84" w:rsidRDefault="21E8EC50" w:rsidP="5DA4011F">
            <w:pPr>
              <w:pStyle w:val="Normalny1"/>
              <w:spacing w:before="0"/>
              <w:jc w:val="left"/>
              <w:rPr>
                <w:rStyle w:val="Domylnaczcionkaakapitu10000000"/>
                <w:lang w:eastAsia="pl-PL"/>
              </w:rPr>
            </w:pPr>
            <w:r w:rsidRPr="5DA4011F">
              <w:rPr>
                <w:rStyle w:val="Domylnaczcionkaakapitu10000000"/>
                <w:lang w:eastAsia="pl-PL"/>
              </w:rPr>
              <w:t xml:space="preserve">Bilans energetyczny zależy od ilości energii wyprodukowanej, ilości energii zużytej na potrzeby własne budynku </w:t>
            </w:r>
            <w:r w:rsidR="00063488" w:rsidRPr="5DA4011F">
              <w:rPr>
                <w:rStyle w:val="Domylnaczcionkaakapitu10000000"/>
                <w:lang w:eastAsia="pl-PL"/>
              </w:rPr>
              <w:t>Demonstrator</w:t>
            </w:r>
            <w:r w:rsidRPr="5DA4011F">
              <w:rPr>
                <w:rStyle w:val="Domylnaczcionkaakapitu10000000"/>
                <w:lang w:eastAsia="pl-PL"/>
              </w:rPr>
              <w:t>a z uwzględnieniem magazynów energii, oddawania energii do sieci przy czym wartość bilansu jest liczona wg wzoru:</w:t>
            </w:r>
          </w:p>
          <w:p w14:paraId="4D82F277" w14:textId="0168F071" w:rsidR="00AC6A84" w:rsidRPr="005F6EAD" w:rsidRDefault="00AC6A84" w:rsidP="00065FA6">
            <w:pPr>
              <w:pStyle w:val="Normalny1"/>
              <w:spacing w:before="0"/>
              <w:jc w:val="left"/>
              <w:rPr>
                <w:rStyle w:val="Domylnaczcionkaakapitu1"/>
                <w:szCs w:val="20"/>
                <w:lang w:eastAsia="pl-PL"/>
              </w:rPr>
            </w:pPr>
            <w:r>
              <w:rPr>
                <w:rStyle w:val="Domylnaczcionkaakapitu10000000"/>
                <w:szCs w:val="20"/>
                <w:lang w:eastAsia="pl-PL"/>
              </w:rPr>
              <w:t xml:space="preserve"> </w:t>
            </w:r>
            <w:r w:rsidRPr="005F6EAD">
              <w:rPr>
                <w:rStyle w:val="Domylnaczcionkaakapitu10000000"/>
                <w:szCs w:val="20"/>
                <w:lang w:eastAsia="pl-PL"/>
              </w:rPr>
              <w:t>B</w:t>
            </w:r>
            <w:r>
              <w:rPr>
                <w:rStyle w:val="Domylnaczcionkaakapitu10000000"/>
                <w:szCs w:val="20"/>
                <w:vertAlign w:val="subscript"/>
                <w:lang w:eastAsia="pl-PL"/>
              </w:rPr>
              <w:t>2024</w:t>
            </w:r>
            <w:r>
              <w:rPr>
                <w:rStyle w:val="Domylnaczcionkaakapitu10000000"/>
                <w:szCs w:val="20"/>
                <w:lang w:eastAsia="pl-PL"/>
              </w:rPr>
              <w:t xml:space="preserve"> = (</w:t>
            </w:r>
            <w:r>
              <w:rPr>
                <w:rStyle w:val="Domylnaczcionkaakapitu10000000"/>
                <w:rFonts w:cs="Calibri"/>
                <w:szCs w:val="20"/>
                <w:lang w:eastAsia="pl-PL"/>
              </w:rPr>
              <w:t>∑</w:t>
            </w:r>
            <w:r>
              <w:rPr>
                <w:rStyle w:val="Domylnaczcionkaakapitu10000000"/>
                <w:szCs w:val="20"/>
                <w:lang w:eastAsia="pl-PL"/>
              </w:rPr>
              <w:t>: P</w:t>
            </w:r>
            <w:r w:rsidRPr="00F170FE">
              <w:rPr>
                <w:rStyle w:val="Domylnaczcionkaakapitu10000000"/>
                <w:szCs w:val="20"/>
                <w:vertAlign w:val="subscript"/>
                <w:lang w:eastAsia="pl-PL"/>
              </w:rPr>
              <w:t>EN</w:t>
            </w:r>
            <w:r>
              <w:rPr>
                <w:rStyle w:val="Domylnaczcionkaakapitu10000000"/>
                <w:szCs w:val="20"/>
                <w:vertAlign w:val="subscript"/>
                <w:lang w:eastAsia="pl-PL"/>
              </w:rPr>
              <w:t xml:space="preserve"> </w:t>
            </w:r>
            <w:r w:rsidRPr="00F170FE">
              <w:rPr>
                <w:rStyle w:val="Domylnaczcionkaakapitu10000000"/>
                <w:szCs w:val="20"/>
                <w:vertAlign w:val="subscript"/>
                <w:lang w:eastAsia="pl-PL"/>
              </w:rPr>
              <w:t>S</w:t>
            </w:r>
            <w:r w:rsidRPr="005F6EAD">
              <w:rPr>
                <w:rStyle w:val="Domylnaczcionkaakapitu10000000"/>
                <w:szCs w:val="20"/>
                <w:lang w:eastAsia="pl-PL"/>
              </w:rPr>
              <w:t xml:space="preserve"> – </w:t>
            </w:r>
            <w:r>
              <w:rPr>
                <w:rStyle w:val="Domylnaczcionkaakapitu10000000"/>
                <w:szCs w:val="20"/>
                <w:lang w:eastAsia="pl-PL"/>
              </w:rPr>
              <w:t>K</w:t>
            </w:r>
            <w:r w:rsidRPr="00F170FE">
              <w:rPr>
                <w:rStyle w:val="Domylnaczcionkaakapitu10000000"/>
                <w:szCs w:val="20"/>
                <w:vertAlign w:val="subscript"/>
                <w:lang w:eastAsia="pl-PL"/>
              </w:rPr>
              <w:t>EN</w:t>
            </w:r>
            <w:r>
              <w:rPr>
                <w:rStyle w:val="Domylnaczcionkaakapitu10000000"/>
                <w:szCs w:val="20"/>
                <w:vertAlign w:val="subscript"/>
                <w:lang w:eastAsia="pl-PL"/>
              </w:rPr>
              <w:t xml:space="preserve"> </w:t>
            </w:r>
            <w:r w:rsidRPr="00F170FE">
              <w:rPr>
                <w:rStyle w:val="Domylnaczcionkaakapitu10000000"/>
                <w:szCs w:val="20"/>
                <w:vertAlign w:val="subscript"/>
                <w:lang w:eastAsia="pl-PL"/>
              </w:rPr>
              <w:t>K</w:t>
            </w:r>
            <w:r w:rsidRPr="005F6EAD">
              <w:rPr>
                <w:rStyle w:val="Domylnaczcionkaakapitu10000000"/>
                <w:vertAlign w:val="subscript"/>
              </w:rPr>
              <w:t xml:space="preserve"> </w:t>
            </w:r>
            <w:r w:rsidRPr="005F6EAD">
              <w:rPr>
                <w:rStyle w:val="Domylnaczcionkaakapitu10000000"/>
                <w:szCs w:val="20"/>
                <w:lang w:eastAsia="pl-PL"/>
              </w:rPr>
              <w:t>)/A</w:t>
            </w:r>
            <w:r w:rsidRPr="005F6EAD">
              <w:rPr>
                <w:rStyle w:val="Domylnaczcionkaakapitu1"/>
                <w:szCs w:val="20"/>
                <w:lang w:eastAsia="pl-PL"/>
              </w:rPr>
              <w:br/>
            </w:r>
            <w:r w:rsidRPr="005F6EAD">
              <w:rPr>
                <w:rStyle w:val="Domylnaczcionkaakapitu1"/>
                <w:szCs w:val="20"/>
                <w:lang w:eastAsia="pl-PL"/>
              </w:rPr>
              <w:br/>
              <w:t>Gdzie:</w:t>
            </w:r>
          </w:p>
          <w:tbl>
            <w:tblPr>
              <w:tblStyle w:val="Tabela-Siatka"/>
              <w:tblW w:w="68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95"/>
              <w:gridCol w:w="6075"/>
            </w:tblGrid>
            <w:tr w:rsidR="00AC6A84" w:rsidRPr="00BF3A92" w14:paraId="2BD0D6A1" w14:textId="77777777" w:rsidTr="00A2339E">
              <w:tc>
                <w:tcPr>
                  <w:tcW w:w="795" w:type="dxa"/>
                  <w:vAlign w:val="center"/>
                </w:tcPr>
                <w:p w14:paraId="5F578EAD" w14:textId="1FB517EA" w:rsidR="00AC6A84" w:rsidRPr="005F6EAD" w:rsidRDefault="00AC6A84" w:rsidP="00065FA6">
                  <w:pPr>
                    <w:pStyle w:val="Normalny1"/>
                    <w:spacing w:before="0"/>
                    <w:jc w:val="left"/>
                    <w:rPr>
                      <w:rStyle w:val="Domylnaczcionkaakapitu1"/>
                      <w:szCs w:val="20"/>
                      <w:lang w:eastAsia="pl-PL"/>
                    </w:rPr>
                  </w:pPr>
                  <w:r w:rsidRPr="005F6EAD">
                    <w:rPr>
                      <w:rStyle w:val="Domylnaczcionkaakapitu10000000"/>
                      <w:szCs w:val="20"/>
                      <w:lang w:eastAsia="pl-PL"/>
                    </w:rPr>
                    <w:t>B</w:t>
                  </w:r>
                </w:p>
              </w:tc>
              <w:tc>
                <w:tcPr>
                  <w:tcW w:w="6075" w:type="dxa"/>
                  <w:vAlign w:val="center"/>
                </w:tcPr>
                <w:p w14:paraId="7C0573A9" w14:textId="77777777" w:rsidR="00AC6A84" w:rsidRDefault="00AC6A84" w:rsidP="00065FA6">
                  <w:pPr>
                    <w:pStyle w:val="Normalny1"/>
                    <w:spacing w:before="0"/>
                    <w:jc w:val="left"/>
                    <w:rPr>
                      <w:rStyle w:val="Domylnaczcionkaakapitu10000000"/>
                      <w:szCs w:val="20"/>
                      <w:lang w:eastAsia="pl-PL"/>
                    </w:rPr>
                  </w:pPr>
                  <w:r w:rsidRPr="005F6EAD">
                    <w:rPr>
                      <w:rStyle w:val="Domylnaczcionkaakapitu10000000"/>
                      <w:szCs w:val="20"/>
                      <w:lang w:eastAsia="pl-PL"/>
                    </w:rPr>
                    <w:t>roczny bilans energetyczny wyrażony kosztowo uwzględniający</w:t>
                  </w:r>
                  <w:r>
                    <w:rPr>
                      <w:rStyle w:val="Domylnaczcionkaakapitu10000000"/>
                      <w:szCs w:val="20"/>
                      <w:lang w:eastAsia="pl-PL"/>
                    </w:rPr>
                    <w:t xml:space="preserve"> sprzedaż energii wyprodukowanej i zakup energii wg prognozowanych taryf</w:t>
                  </w:r>
                  <w:r w:rsidRPr="005F6EAD">
                    <w:rPr>
                      <w:rStyle w:val="Domylnaczcionkaakapitu10000000"/>
                      <w:szCs w:val="20"/>
                      <w:lang w:eastAsia="pl-PL"/>
                    </w:rPr>
                    <w:t xml:space="preserve"> opłat w zależności od pory dnia i pory roku</w:t>
                  </w:r>
                  <w:r>
                    <w:rPr>
                      <w:rStyle w:val="Domylnaczcionkaakapitu10000000"/>
                      <w:szCs w:val="20"/>
                      <w:lang w:eastAsia="pl-PL"/>
                    </w:rPr>
                    <w:t xml:space="preserve"> w roku 2024</w:t>
                  </w:r>
                  <w:r w:rsidRPr="005F6EAD">
                    <w:rPr>
                      <w:rStyle w:val="Domylnaczcionkaakapitu10000000"/>
                      <w:szCs w:val="20"/>
                      <w:lang w:eastAsia="pl-PL"/>
                    </w:rPr>
                    <w:t xml:space="preserve">, </w:t>
                  </w:r>
                </w:p>
                <w:p w14:paraId="3D0960BC" w14:textId="0EE5F0F8" w:rsidR="00AC6A84" w:rsidRPr="005F6EAD" w:rsidRDefault="00AC6A84" w:rsidP="00065FA6">
                  <w:pPr>
                    <w:pStyle w:val="Normalny1"/>
                    <w:spacing w:before="0"/>
                    <w:jc w:val="left"/>
                    <w:rPr>
                      <w:rStyle w:val="Domylnaczcionkaakapitu1"/>
                      <w:szCs w:val="20"/>
                      <w:lang w:eastAsia="pl-PL"/>
                    </w:rPr>
                  </w:pPr>
                  <w:r>
                    <w:rPr>
                      <w:rStyle w:val="Domylnaczcionkaakapitu10000000"/>
                      <w:szCs w:val="20"/>
                      <w:lang w:eastAsia="pl-PL"/>
                    </w:rPr>
                    <w:t>[zł/</w:t>
                  </w:r>
                  <w:r w:rsidR="00C37C54" w:rsidRPr="00C37C54">
                    <w:rPr>
                      <w:rStyle w:val="Domylnaczcionkaakapitu10000000"/>
                      <w:szCs w:val="20"/>
                      <w:lang w:eastAsia="pl-PL"/>
                    </w:rPr>
                    <w:t>m</w:t>
                  </w:r>
                  <w:r w:rsidR="00C37C54" w:rsidRPr="00C37C54">
                    <w:rPr>
                      <w:rStyle w:val="Domylnaczcionkaakapitu10000000"/>
                      <w:szCs w:val="20"/>
                      <w:vertAlign w:val="superscript"/>
                      <w:lang w:eastAsia="pl-PL"/>
                    </w:rPr>
                    <w:t>2</w:t>
                  </w:r>
                  <w:r>
                    <w:rPr>
                      <w:rStyle w:val="Domylnaczcionkaakapitu10000000"/>
                      <w:szCs w:val="20"/>
                      <w:lang w:eastAsia="pl-PL"/>
                    </w:rPr>
                    <w:t xml:space="preserve"> na r</w:t>
                  </w:r>
                  <w:r w:rsidRPr="005F6EAD">
                    <w:rPr>
                      <w:rStyle w:val="Domylnaczcionkaakapitu10000000"/>
                      <w:szCs w:val="20"/>
                      <w:lang w:eastAsia="pl-PL"/>
                    </w:rPr>
                    <w:t>ok]</w:t>
                  </w:r>
                </w:p>
              </w:tc>
            </w:tr>
            <w:tr w:rsidR="00AC6A84" w:rsidRPr="00BF3A92" w14:paraId="46B9029C" w14:textId="77777777" w:rsidTr="00A2339E">
              <w:tc>
                <w:tcPr>
                  <w:tcW w:w="795" w:type="dxa"/>
                  <w:vAlign w:val="center"/>
                </w:tcPr>
                <w:p w14:paraId="3063F569" w14:textId="6EE4E05A" w:rsidR="00AC6A84" w:rsidRPr="005F6EAD" w:rsidRDefault="00AC6A84" w:rsidP="00065FA6">
                  <w:pPr>
                    <w:pStyle w:val="Normalny1"/>
                    <w:spacing w:before="0"/>
                    <w:jc w:val="left"/>
                    <w:rPr>
                      <w:rStyle w:val="Domylnaczcionkaakapitu10000000"/>
                      <w:szCs w:val="20"/>
                      <w:lang w:eastAsia="pl-PL"/>
                    </w:rPr>
                  </w:pPr>
                  <w:r>
                    <w:rPr>
                      <w:rStyle w:val="Domylnaczcionkaakapitu10000000"/>
                      <w:szCs w:val="20"/>
                      <w:lang w:eastAsia="pl-PL"/>
                    </w:rPr>
                    <w:t>P</w:t>
                  </w:r>
                  <w:r w:rsidRPr="00F170FE">
                    <w:rPr>
                      <w:rStyle w:val="Domylnaczcionkaakapitu10000000"/>
                      <w:szCs w:val="20"/>
                      <w:vertAlign w:val="subscript"/>
                      <w:lang w:eastAsia="pl-PL"/>
                    </w:rPr>
                    <w:t>EN</w:t>
                  </w:r>
                  <w:r>
                    <w:rPr>
                      <w:rStyle w:val="Domylnaczcionkaakapitu10000000"/>
                      <w:szCs w:val="20"/>
                      <w:vertAlign w:val="subscript"/>
                      <w:lang w:eastAsia="pl-PL"/>
                    </w:rPr>
                    <w:t xml:space="preserve"> </w:t>
                  </w:r>
                  <w:r w:rsidRPr="00F170FE">
                    <w:rPr>
                      <w:rStyle w:val="Domylnaczcionkaakapitu10000000"/>
                      <w:szCs w:val="20"/>
                      <w:vertAlign w:val="subscript"/>
                      <w:lang w:eastAsia="pl-PL"/>
                    </w:rPr>
                    <w:t>S</w:t>
                  </w:r>
                </w:p>
              </w:tc>
              <w:tc>
                <w:tcPr>
                  <w:tcW w:w="6075" w:type="dxa"/>
                  <w:vAlign w:val="center"/>
                </w:tcPr>
                <w:p w14:paraId="3209E8B7" w14:textId="77777777" w:rsidR="00AC6A84" w:rsidRDefault="00AC6A84" w:rsidP="00065FA6">
                  <w:pPr>
                    <w:pStyle w:val="Normalny1"/>
                    <w:spacing w:before="0"/>
                    <w:jc w:val="left"/>
                    <w:rPr>
                      <w:rStyle w:val="Domylnaczcionkaakapitu10000000"/>
                      <w:szCs w:val="20"/>
                      <w:lang w:eastAsia="pl-PL"/>
                    </w:rPr>
                  </w:pPr>
                  <w:r w:rsidRPr="005F6EAD">
                    <w:rPr>
                      <w:rStyle w:val="Domylnaczcionkaakapitu10000000"/>
                    </w:rPr>
                    <w:t>całkowity</w:t>
                  </w:r>
                  <w:r w:rsidRPr="005F6EAD">
                    <w:rPr>
                      <w:rStyle w:val="Domylnaczcionkaakapitu10000000"/>
                      <w:szCs w:val="20"/>
                      <w:lang w:eastAsia="pl-PL"/>
                    </w:rPr>
                    <w:t xml:space="preserve"> </w:t>
                  </w:r>
                  <w:r>
                    <w:rPr>
                      <w:rStyle w:val="Domylnaczcionkaakapitu10000000"/>
                    </w:rPr>
                    <w:t>przychód z tytułu sprzedaży</w:t>
                  </w:r>
                  <w:r w:rsidRPr="005F6EAD">
                    <w:rPr>
                      <w:rStyle w:val="Domylnaczcionkaakapitu10000000"/>
                      <w:szCs w:val="20"/>
                      <w:lang w:eastAsia="pl-PL"/>
                    </w:rPr>
                    <w:t xml:space="preserve"> energii </w:t>
                  </w:r>
                  <w:r w:rsidRPr="005F6EAD">
                    <w:rPr>
                      <w:rStyle w:val="Domylnaczcionkaakapitu10000000"/>
                    </w:rPr>
                    <w:t>elektrycznej</w:t>
                  </w:r>
                  <w:r>
                    <w:rPr>
                      <w:rStyle w:val="Domylnaczcionkaakapitu10000000"/>
                    </w:rPr>
                    <w:t xml:space="preserve"> do sieci</w:t>
                  </w:r>
                  <w:r w:rsidRPr="005F6EAD">
                    <w:rPr>
                      <w:rStyle w:val="Domylnaczcionkaakapitu10000000"/>
                    </w:rPr>
                    <w:t xml:space="preserve"> </w:t>
                  </w:r>
                  <w:r>
                    <w:rPr>
                      <w:rStyle w:val="Domylnaczcionkaakapitu10000000"/>
                    </w:rPr>
                    <w:t xml:space="preserve">w zależności od pory dnia i pory roku, z uwzględnieniem bilansowania produkcji energii przez OZE, zużycia energii </w:t>
                  </w:r>
                  <w:r w:rsidRPr="005F6EAD">
                    <w:rPr>
                      <w:rStyle w:val="Domylnaczcionkaakapitu10000000"/>
                      <w:szCs w:val="20"/>
                      <w:lang w:eastAsia="pl-PL"/>
                    </w:rPr>
                    <w:t>na potrzeby budynku</w:t>
                  </w:r>
                  <w:r>
                    <w:rPr>
                      <w:rStyle w:val="Domylnaczcionkaakapitu10000000"/>
                    </w:rPr>
                    <w:t xml:space="preserve"> i magazynowania energii</w:t>
                  </w:r>
                  <w:r w:rsidRPr="005F6EAD">
                    <w:rPr>
                      <w:rStyle w:val="Domylnaczcionkaakapitu10000000"/>
                      <w:szCs w:val="20"/>
                      <w:lang w:eastAsia="pl-PL"/>
                    </w:rPr>
                    <w:t xml:space="preserve"> w ciągu roku, </w:t>
                  </w:r>
                </w:p>
                <w:p w14:paraId="05CA8E12" w14:textId="40DB243C" w:rsidR="00AC6A84" w:rsidRPr="005F6EAD" w:rsidRDefault="00AC6A84" w:rsidP="00065FA6">
                  <w:pPr>
                    <w:pStyle w:val="Normalny1"/>
                    <w:spacing w:before="0"/>
                    <w:jc w:val="left"/>
                    <w:rPr>
                      <w:rStyle w:val="Domylnaczcionkaakapitu10000000"/>
                      <w:szCs w:val="20"/>
                      <w:lang w:eastAsia="pl-PL"/>
                    </w:rPr>
                  </w:pPr>
                  <w:r w:rsidRPr="005F6EAD">
                    <w:rPr>
                      <w:rStyle w:val="Domylnaczcionkaakapitu10000000"/>
                      <w:szCs w:val="20"/>
                      <w:lang w:eastAsia="pl-PL"/>
                    </w:rPr>
                    <w:t>[zł]</w:t>
                  </w:r>
                </w:p>
              </w:tc>
            </w:tr>
            <w:tr w:rsidR="00AC6A84" w:rsidRPr="00BF3A92" w14:paraId="1FD9C619" w14:textId="77777777" w:rsidTr="00A2339E">
              <w:tc>
                <w:tcPr>
                  <w:tcW w:w="795" w:type="dxa"/>
                  <w:vAlign w:val="center"/>
                </w:tcPr>
                <w:p w14:paraId="3C108283" w14:textId="42D3A735" w:rsidR="00AC6A84" w:rsidRPr="005F6EAD" w:rsidRDefault="00AC6A84" w:rsidP="00065FA6">
                  <w:pPr>
                    <w:pStyle w:val="Normalny1"/>
                    <w:spacing w:before="0"/>
                    <w:jc w:val="left"/>
                    <w:rPr>
                      <w:rStyle w:val="Domylnaczcionkaakapitu10000000"/>
                      <w:szCs w:val="20"/>
                      <w:lang w:eastAsia="pl-PL"/>
                    </w:rPr>
                  </w:pPr>
                  <w:r>
                    <w:rPr>
                      <w:rStyle w:val="Domylnaczcionkaakapitu10000000"/>
                      <w:szCs w:val="20"/>
                      <w:lang w:eastAsia="pl-PL"/>
                    </w:rPr>
                    <w:t>K</w:t>
                  </w:r>
                  <w:r w:rsidRPr="00F170FE">
                    <w:rPr>
                      <w:rStyle w:val="Domylnaczcionkaakapitu10000000"/>
                      <w:szCs w:val="20"/>
                      <w:vertAlign w:val="subscript"/>
                      <w:lang w:eastAsia="pl-PL"/>
                    </w:rPr>
                    <w:t>EN</w:t>
                  </w:r>
                  <w:r>
                    <w:rPr>
                      <w:rStyle w:val="Domylnaczcionkaakapitu10000000"/>
                      <w:szCs w:val="20"/>
                      <w:vertAlign w:val="subscript"/>
                      <w:lang w:eastAsia="pl-PL"/>
                    </w:rPr>
                    <w:t xml:space="preserve"> </w:t>
                  </w:r>
                  <w:r w:rsidRPr="00F170FE">
                    <w:rPr>
                      <w:rStyle w:val="Domylnaczcionkaakapitu10000000"/>
                      <w:szCs w:val="20"/>
                      <w:vertAlign w:val="subscript"/>
                      <w:lang w:eastAsia="pl-PL"/>
                    </w:rPr>
                    <w:t>K</w:t>
                  </w:r>
                </w:p>
              </w:tc>
              <w:tc>
                <w:tcPr>
                  <w:tcW w:w="6075" w:type="dxa"/>
                  <w:vAlign w:val="center"/>
                </w:tcPr>
                <w:p w14:paraId="67F96CF1" w14:textId="77777777" w:rsidR="00AC6A84" w:rsidRDefault="00AC6A84" w:rsidP="00065FA6">
                  <w:pPr>
                    <w:pStyle w:val="Normalny1"/>
                    <w:spacing w:before="0"/>
                    <w:jc w:val="left"/>
                    <w:rPr>
                      <w:rStyle w:val="Domylnaczcionkaakapitu10000000"/>
                      <w:szCs w:val="20"/>
                      <w:lang w:eastAsia="pl-PL"/>
                    </w:rPr>
                  </w:pPr>
                  <w:r w:rsidRPr="005F6EAD">
                    <w:rPr>
                      <w:rStyle w:val="Domylnaczcionkaakapitu10000000"/>
                    </w:rPr>
                    <w:t>c</w:t>
                  </w:r>
                  <w:r w:rsidRPr="005F6EAD">
                    <w:rPr>
                      <w:rStyle w:val="Domylnaczcionkaakapitu10000000"/>
                      <w:szCs w:val="20"/>
                      <w:lang w:eastAsia="pl-PL"/>
                    </w:rPr>
                    <w:t>ałk</w:t>
                  </w:r>
                  <w:r w:rsidRPr="005F6EAD">
                    <w:rPr>
                      <w:rStyle w:val="Domylnaczcionkaakapitu10000000"/>
                    </w:rPr>
                    <w:t>owity koszt energii elektrycznej</w:t>
                  </w:r>
                  <w:r>
                    <w:rPr>
                      <w:rStyle w:val="Domylnaczcionkaakapitu10000000"/>
                      <w:szCs w:val="20"/>
                      <w:lang w:eastAsia="pl-PL"/>
                    </w:rPr>
                    <w:t xml:space="preserve"> zakupionej</w:t>
                  </w:r>
                  <w:r w:rsidRPr="005F6EAD">
                    <w:rPr>
                      <w:rStyle w:val="Domylnaczcionkaakapitu10000000"/>
                      <w:szCs w:val="20"/>
                      <w:lang w:eastAsia="pl-PL"/>
                    </w:rPr>
                    <w:t xml:space="preserve"> z sieci</w:t>
                  </w:r>
                  <w:r>
                    <w:rPr>
                      <w:rStyle w:val="Domylnaczcionkaakapitu10000000"/>
                      <w:szCs w:val="20"/>
                      <w:lang w:eastAsia="pl-PL"/>
                    </w:rPr>
                    <w:t xml:space="preserve"> w zależności od pory dnia i pory roku</w:t>
                  </w:r>
                  <w:r w:rsidRPr="005F6EAD">
                    <w:rPr>
                      <w:rStyle w:val="Domylnaczcionkaakapitu10000000"/>
                      <w:szCs w:val="20"/>
                      <w:lang w:eastAsia="pl-PL"/>
                    </w:rPr>
                    <w:t xml:space="preserve">, </w:t>
                  </w:r>
                </w:p>
                <w:p w14:paraId="606BBA5F" w14:textId="4A8EEBD0" w:rsidR="00AC6A84" w:rsidRPr="005F6EAD" w:rsidRDefault="00AC6A84" w:rsidP="00065FA6">
                  <w:pPr>
                    <w:pStyle w:val="Normalny1"/>
                    <w:spacing w:before="0"/>
                    <w:jc w:val="left"/>
                    <w:rPr>
                      <w:rStyle w:val="Domylnaczcionkaakapitu10000000"/>
                      <w:szCs w:val="20"/>
                      <w:lang w:eastAsia="pl-PL"/>
                    </w:rPr>
                  </w:pPr>
                  <w:r w:rsidRPr="005F6EAD">
                    <w:rPr>
                      <w:rStyle w:val="Domylnaczcionkaakapitu10000000"/>
                      <w:szCs w:val="20"/>
                      <w:lang w:eastAsia="pl-PL"/>
                    </w:rPr>
                    <w:t>[zł]</w:t>
                  </w:r>
                </w:p>
              </w:tc>
            </w:tr>
            <w:tr w:rsidR="00AC6A84" w:rsidRPr="00BF3A92" w14:paraId="49CA8858" w14:textId="77777777" w:rsidTr="00A2339E">
              <w:tc>
                <w:tcPr>
                  <w:tcW w:w="795" w:type="dxa"/>
                  <w:vAlign w:val="center"/>
                </w:tcPr>
                <w:p w14:paraId="3A8D9D7C" w14:textId="3FBB4D0F" w:rsidR="00AC6A84" w:rsidRPr="005F6EAD" w:rsidRDefault="00AC6A84" w:rsidP="00065FA6">
                  <w:pPr>
                    <w:pStyle w:val="Normalny1"/>
                    <w:spacing w:before="0"/>
                    <w:jc w:val="left"/>
                    <w:rPr>
                      <w:rStyle w:val="Domylnaczcionkaakapitu1"/>
                      <w:szCs w:val="20"/>
                      <w:lang w:eastAsia="pl-PL"/>
                    </w:rPr>
                  </w:pPr>
                  <w:r w:rsidRPr="005F6EAD">
                    <w:rPr>
                      <w:rStyle w:val="Domylnaczcionkaakapitu10000000"/>
                      <w:szCs w:val="20"/>
                      <w:lang w:eastAsia="pl-PL"/>
                    </w:rPr>
                    <w:t>A</w:t>
                  </w:r>
                </w:p>
              </w:tc>
              <w:tc>
                <w:tcPr>
                  <w:tcW w:w="6075" w:type="dxa"/>
                  <w:vAlign w:val="center"/>
                </w:tcPr>
                <w:p w14:paraId="2453759E" w14:textId="2E8EF611" w:rsidR="00AC6A84" w:rsidRDefault="00C8635B" w:rsidP="00065FA6">
                  <w:pPr>
                    <w:pStyle w:val="Normalny1"/>
                    <w:spacing w:before="0"/>
                    <w:jc w:val="left"/>
                    <w:rPr>
                      <w:rStyle w:val="Domylnaczcionkaakapitu10000000"/>
                      <w:szCs w:val="20"/>
                      <w:lang w:eastAsia="pl-PL"/>
                    </w:rPr>
                  </w:pPr>
                  <w:r>
                    <w:rPr>
                      <w:rStyle w:val="Domylnaczcionkaakapitu10000000"/>
                      <w:szCs w:val="20"/>
                      <w:lang w:eastAsia="pl-PL"/>
                    </w:rPr>
                    <w:t>Powierzchnia całkowita -</w:t>
                  </w:r>
                  <w:r w:rsidR="00AC6A84" w:rsidRPr="005F6EAD">
                    <w:rPr>
                      <w:rStyle w:val="Domylnaczcionkaakapitu10000000"/>
                      <w:szCs w:val="20"/>
                      <w:lang w:eastAsia="pl-PL"/>
                    </w:rPr>
                    <w:t xml:space="preserve"> </w:t>
                  </w:r>
                  <w:ins w:id="126" w:author="Autor">
                    <w:r w:rsidR="000D4948" w:rsidRPr="000D4948">
                      <w:rPr>
                        <w:rStyle w:val="Domylnaczcionkaakapitu10000000"/>
                        <w:szCs w:val="20"/>
                        <w:lang w:eastAsia="pl-PL"/>
                      </w:rPr>
                      <w:t>sum</w:t>
                    </w:r>
                    <w:r w:rsidR="000D4948">
                      <w:rPr>
                        <w:rStyle w:val="Domylnaczcionkaakapitu10000000"/>
                        <w:szCs w:val="20"/>
                        <w:lang w:eastAsia="pl-PL"/>
                      </w:rPr>
                      <w:t>a</w:t>
                    </w:r>
                    <w:r w:rsidR="000D4948" w:rsidRPr="000D4948">
                      <w:rPr>
                        <w:rStyle w:val="Domylnaczcionkaakapitu10000000"/>
                        <w:szCs w:val="20"/>
                        <w:lang w:eastAsia="pl-PL"/>
                      </w:rPr>
                      <w:t xml:space="preserve"> </w:t>
                    </w:r>
                    <w:r w:rsidR="00067B65" w:rsidRPr="00067B65">
                      <w:rPr>
                        <w:rStyle w:val="Domylnaczcionkaakapitu10000000"/>
                        <w:szCs w:val="20"/>
                        <w:lang w:eastAsia="pl-PL"/>
                      </w:rPr>
                      <w:t xml:space="preserve">powierzchni o regulowanej temperaturze </w:t>
                    </w:r>
                    <w:r w:rsidR="00067B65" w:rsidRPr="001132E8">
                      <w:rPr>
                        <w:rStyle w:val="Domylnaczcionkaakapitu10000000"/>
                        <w:szCs w:val="20"/>
                        <w:lang w:eastAsia="pl-PL"/>
                      </w:rPr>
                      <w:t>powietrza</w:t>
                    </w:r>
                    <w:r w:rsidR="001132E8">
                      <w:rPr>
                        <w:rStyle w:val="Domylnaczcionkaakapitu10000000"/>
                        <w:szCs w:val="20"/>
                        <w:lang w:eastAsia="pl-PL"/>
                      </w:rPr>
                      <w:t xml:space="preserve"> rozumianych</w:t>
                    </w:r>
                    <w:r w:rsidR="001132E8" w:rsidRPr="001132E8">
                      <w:rPr>
                        <w:rStyle w:val="Domylnaczcionkaakapitu10000000"/>
                        <w:szCs w:val="20"/>
                        <w:lang w:eastAsia="pl-PL"/>
                      </w:rPr>
                      <w:t xml:space="preserve"> jako</w:t>
                    </w:r>
                    <w:r w:rsidR="00603660" w:rsidRPr="001132E8">
                      <w:rPr>
                        <w:rStyle w:val="Domylnaczcionkaakapitu10000000"/>
                        <w:szCs w:val="20"/>
                        <w:lang w:eastAsia="pl-PL"/>
                      </w:rPr>
                      <w:t xml:space="preserve"> </w:t>
                    </w:r>
                    <w:r w:rsidR="001132E8" w:rsidRPr="001132E8">
                      <w:rPr>
                        <w:rStyle w:val="Domylnaczcionkaakapitu10000000"/>
                        <w:iCs/>
                        <w:szCs w:val="20"/>
                        <w:lang w:eastAsia="pl-PL"/>
                      </w:rPr>
                      <w:t>ogrzewana</w:t>
                    </w:r>
                    <w:r w:rsidR="001132E8">
                      <w:rPr>
                        <w:rStyle w:val="Domylnaczcionkaakapitu10000000"/>
                        <w:iCs/>
                        <w:szCs w:val="20"/>
                        <w:lang w:eastAsia="pl-PL"/>
                      </w:rPr>
                      <w:t xml:space="preserve"> lub chłodzona powierzchnia</w:t>
                    </w:r>
                    <w:r w:rsidR="001132E8" w:rsidRPr="001132E8">
                      <w:rPr>
                        <w:rStyle w:val="Domylnaczcionkaakapitu10000000"/>
                        <w:iCs/>
                        <w:szCs w:val="20"/>
                        <w:lang w:eastAsia="pl-PL"/>
                      </w:rPr>
                      <w:t xml:space="preserve"> kondygnacji netto </w:t>
                    </w:r>
                    <w:r w:rsidR="00603660" w:rsidRPr="001132E8">
                      <w:rPr>
                        <w:rStyle w:val="Domylnaczcionkaakapitu10000000"/>
                        <w:szCs w:val="20"/>
                        <w:lang w:eastAsia="pl-PL"/>
                      </w:rPr>
                      <w:t>zgodnie z normą</w:t>
                    </w:r>
                    <w:r w:rsidR="00603660">
                      <w:rPr>
                        <w:rStyle w:val="Domylnaczcionkaakapitu10000000"/>
                        <w:szCs w:val="20"/>
                        <w:lang w:eastAsia="pl-PL"/>
                      </w:rPr>
                      <w:t xml:space="preserve"> </w:t>
                    </w:r>
                    <w:r w:rsidR="00067B65" w:rsidRPr="00067B65" w:rsidDel="000D4948">
                      <w:rPr>
                        <w:rStyle w:val="Domylnaczcionkaakapitu10000000"/>
                        <w:szCs w:val="20"/>
                        <w:lang w:eastAsia="pl-PL"/>
                      </w:rPr>
                      <w:t xml:space="preserve"> </w:t>
                    </w:r>
                  </w:ins>
                  <w:del w:id="127" w:author="Autor">
                    <w:r w:rsidR="00AC6A84" w:rsidRPr="005F6EAD" w:rsidDel="000D4948">
                      <w:rPr>
                        <w:rStyle w:val="Domylnaczcionkaakapitu10000000"/>
                        <w:szCs w:val="20"/>
                        <w:lang w:eastAsia="pl-PL"/>
                      </w:rPr>
                      <w:delText xml:space="preserve">suma wszystkich trzech typów powierzchni całkowitej wyróżnionych w normie </w:delText>
                    </w:r>
                  </w:del>
                  <w:r w:rsidR="00AC6A84" w:rsidRPr="005F6EAD">
                    <w:rPr>
                      <w:rStyle w:val="Domylnaczcionkaakapitu10000000"/>
                      <w:szCs w:val="20"/>
                      <w:lang w:eastAsia="pl-PL"/>
                    </w:rPr>
                    <w:t>PN-ISO 9836:2015-12</w:t>
                  </w:r>
                  <w:del w:id="128" w:author="Autor">
                    <w:r w:rsidR="00AC6A84" w:rsidRPr="005F6EAD" w:rsidDel="000D4948">
                      <w:rPr>
                        <w:rStyle w:val="Domylnaczcionkaakapitu10000000"/>
                        <w:szCs w:val="20"/>
                        <w:lang w:eastAsia="pl-PL"/>
                      </w:rPr>
                      <w:delText xml:space="preserve"> (kondygnacje zamknięte, częściowo zamknięte, ograniczone innymi elementami budowlanymi)</w:delText>
                    </w:r>
                  </w:del>
                  <w:r w:rsidR="00AC6A84" w:rsidRPr="005F6EAD">
                    <w:rPr>
                      <w:rStyle w:val="Domylnaczcionkaakapitu10000000"/>
                      <w:szCs w:val="20"/>
                      <w:lang w:eastAsia="pl-PL"/>
                    </w:rPr>
                    <w:t xml:space="preserve">, </w:t>
                  </w:r>
                </w:p>
                <w:p w14:paraId="65DF7CFB" w14:textId="143A86D6" w:rsidR="00AC6A84" w:rsidRPr="005F6EAD" w:rsidRDefault="00AC6A84" w:rsidP="00065FA6">
                  <w:pPr>
                    <w:pStyle w:val="Normalny1"/>
                    <w:spacing w:before="0"/>
                    <w:jc w:val="left"/>
                    <w:rPr>
                      <w:rStyle w:val="Domylnaczcionkaakapitu1"/>
                      <w:szCs w:val="20"/>
                      <w:lang w:eastAsia="pl-PL"/>
                    </w:rPr>
                  </w:pPr>
                  <w:r w:rsidRPr="005F6EAD">
                    <w:rPr>
                      <w:rStyle w:val="Domylnaczcionkaakapitu10000000"/>
                      <w:szCs w:val="20"/>
                      <w:lang w:eastAsia="pl-PL"/>
                    </w:rPr>
                    <w:t>[m</w:t>
                  </w:r>
                  <w:r w:rsidRPr="005F6EAD">
                    <w:rPr>
                      <w:rStyle w:val="Domylnaczcionkaakapitu10000000"/>
                      <w:szCs w:val="20"/>
                      <w:vertAlign w:val="superscript"/>
                      <w:lang w:eastAsia="pl-PL"/>
                    </w:rPr>
                    <w:t>2</w:t>
                  </w:r>
                  <w:r w:rsidRPr="005F6EAD">
                    <w:rPr>
                      <w:rStyle w:val="Domylnaczcionkaakapitu10000000"/>
                      <w:szCs w:val="20"/>
                      <w:lang w:eastAsia="pl-PL"/>
                    </w:rPr>
                    <w:t>]</w:t>
                  </w:r>
                </w:p>
              </w:tc>
            </w:tr>
          </w:tbl>
          <w:p w14:paraId="59606BFB" w14:textId="391D400D" w:rsidR="00AC6A84" w:rsidRPr="005F6EAD" w:rsidRDefault="00AC6A84" w:rsidP="00065FA6">
            <w:pPr>
              <w:pStyle w:val="Normalny1"/>
              <w:spacing w:before="0"/>
              <w:jc w:val="left"/>
            </w:pPr>
            <w:r w:rsidRPr="005F6EAD">
              <w:rPr>
                <w:rStyle w:val="Domylnaczcionkaakapitu1"/>
                <w:szCs w:val="20"/>
                <w:lang w:eastAsia="pl-PL"/>
              </w:rPr>
              <w:br/>
              <w:t>Obliczenia wykonać w</w:t>
            </w:r>
            <w:r>
              <w:rPr>
                <w:rStyle w:val="Domylnaczcionkaakapitu1"/>
                <w:szCs w:val="20"/>
                <w:lang w:eastAsia="pl-PL"/>
              </w:rPr>
              <w:t>g</w:t>
            </w:r>
            <w:r w:rsidRPr="005F6EAD">
              <w:rPr>
                <w:rStyle w:val="Domylnaczcionkaakapitu1"/>
                <w:szCs w:val="20"/>
                <w:lang w:eastAsia="pl-PL"/>
              </w:rPr>
              <w:t xml:space="preserve"> Zał. B1 do Wymagań konkursowych – Bilans energetyczny. Metodyka obliczeń, Zał. B2 do Wymagań konkursowych – Bilans ene</w:t>
            </w:r>
            <w:r>
              <w:rPr>
                <w:rStyle w:val="Domylnaczcionkaakapitu1"/>
                <w:szCs w:val="20"/>
                <w:lang w:eastAsia="pl-PL"/>
              </w:rPr>
              <w:t>rgetyczny. Arkusz kalkulacyjny.</w:t>
            </w:r>
          </w:p>
        </w:tc>
        <w:tc>
          <w:tcPr>
            <w:tcW w:w="1053" w:type="dxa"/>
            <w:tcBorders>
              <w:bottom w:val="single" w:sz="4" w:space="0" w:color="000000" w:themeColor="text1"/>
              <w:right w:val="single" w:sz="4" w:space="0" w:color="000000" w:themeColor="text1"/>
            </w:tcBorders>
            <w:vAlign w:val="center"/>
          </w:tcPr>
          <w:p w14:paraId="03BFEC4D" w14:textId="77783DE7" w:rsidR="00AC6A84" w:rsidRPr="008E05A3" w:rsidRDefault="00AC6A84" w:rsidP="002F6A7D">
            <w:pPr>
              <w:pStyle w:val="Normalny1"/>
              <w:jc w:val="center"/>
              <w:rPr>
                <w:szCs w:val="20"/>
                <w:lang w:eastAsia="pl-PL"/>
              </w:rPr>
            </w:pPr>
            <w:r w:rsidRPr="008E05A3">
              <w:rPr>
                <w:rFonts w:cstheme="minorHAnsi"/>
                <w:szCs w:val="20"/>
              </w:rPr>
              <w:t>±</w:t>
            </w:r>
            <w:del w:id="129" w:author="Autor">
              <w:r w:rsidDel="002F6A7D">
                <w:rPr>
                  <w:szCs w:val="20"/>
                </w:rPr>
                <w:delText>1</w:delText>
              </w:r>
              <w:r w:rsidRPr="008E05A3" w:rsidDel="002F6A7D">
                <w:rPr>
                  <w:szCs w:val="20"/>
                </w:rPr>
                <w:delText>0</w:delText>
              </w:r>
            </w:del>
            <w:ins w:id="130" w:author="Autor">
              <w:r w:rsidR="002F6A7D">
                <w:rPr>
                  <w:szCs w:val="20"/>
                </w:rPr>
                <w:t>15</w:t>
              </w:r>
            </w:ins>
            <w:r w:rsidRPr="008E05A3">
              <w:rPr>
                <w:szCs w:val="20"/>
              </w:rPr>
              <w:t>%</w:t>
            </w:r>
          </w:p>
        </w:tc>
      </w:tr>
      <w:tr w:rsidR="005024CB" w:rsidRPr="00BF3A92" w14:paraId="03D359A2" w14:textId="74D8F4BA" w:rsidTr="5DA4011F">
        <w:trPr>
          <w:trHeight w:val="624"/>
          <w:jc w:val="center"/>
        </w:trPr>
        <w:tc>
          <w:tcPr>
            <w:tcW w:w="562" w:type="dxa"/>
            <w:tcBorders>
              <w:left w:val="single" w:sz="4" w:space="0" w:color="000000" w:themeColor="text1"/>
              <w:bottom w:val="single" w:sz="4" w:space="0" w:color="000000" w:themeColor="text1"/>
              <w:right w:val="single" w:sz="4" w:space="0" w:color="000000" w:themeColor="text1"/>
            </w:tcBorders>
            <w:shd w:val="clear" w:color="auto" w:fill="E2EDD9"/>
            <w:tcMar>
              <w:top w:w="0" w:type="dxa"/>
              <w:left w:w="70" w:type="dxa"/>
              <w:bottom w:w="0" w:type="dxa"/>
              <w:right w:w="70" w:type="dxa"/>
            </w:tcMar>
            <w:vAlign w:val="center"/>
          </w:tcPr>
          <w:p w14:paraId="3E5E9415" w14:textId="29646E1F" w:rsidR="00AC6A84" w:rsidRDefault="00AC6A84" w:rsidP="003D2815">
            <w:pPr>
              <w:pStyle w:val="Normalny1"/>
              <w:jc w:val="center"/>
              <w:rPr>
                <w:b/>
                <w:szCs w:val="20"/>
                <w:lang w:eastAsia="pl-PL"/>
              </w:rPr>
            </w:pPr>
            <w:r>
              <w:rPr>
                <w:b/>
                <w:szCs w:val="20"/>
                <w:lang w:eastAsia="pl-PL"/>
              </w:rPr>
              <w:t>K3</w:t>
            </w:r>
          </w:p>
        </w:tc>
        <w:tc>
          <w:tcPr>
            <w:tcW w:w="1276" w:type="dxa"/>
            <w:tcBorders>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4D63C3D8" w14:textId="4DE27801" w:rsidR="00AC6A84" w:rsidRPr="006A57AC" w:rsidRDefault="00AC6A84" w:rsidP="003D2815">
            <w:pPr>
              <w:pStyle w:val="Normalny1"/>
              <w:jc w:val="left"/>
              <w:rPr>
                <w:b/>
                <w:sz w:val="18"/>
                <w:szCs w:val="18"/>
                <w:lang w:eastAsia="pl-PL"/>
              </w:rPr>
            </w:pPr>
            <w:r w:rsidRPr="006A57AC">
              <w:rPr>
                <w:b/>
                <w:sz w:val="18"/>
                <w:szCs w:val="18"/>
                <w:lang w:eastAsia="pl-PL"/>
              </w:rPr>
              <w:t>Demonstrator</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075D039F" w14:textId="322E662E" w:rsidR="00AC6A84" w:rsidRDefault="00AC6A84" w:rsidP="003D2815">
            <w:pPr>
              <w:pStyle w:val="Normalny1"/>
              <w:jc w:val="left"/>
              <w:rPr>
                <w:szCs w:val="20"/>
                <w:lang w:eastAsia="pl-PL"/>
              </w:rPr>
            </w:pPr>
            <w:r>
              <w:rPr>
                <w:szCs w:val="20"/>
                <w:lang w:eastAsia="pl-PL"/>
              </w:rPr>
              <w:t>Zużycie energii</w:t>
            </w:r>
          </w:p>
        </w:tc>
        <w:tc>
          <w:tcPr>
            <w:tcW w:w="2551" w:type="dxa"/>
            <w:tcBorders>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1660AF8C" w14:textId="2DB3F789" w:rsidR="00AC6A84" w:rsidRPr="005F6EAD" w:rsidRDefault="00AC6A84" w:rsidP="00834304">
            <w:pPr>
              <w:pStyle w:val="Normalny1"/>
              <w:jc w:val="left"/>
              <w:rPr>
                <w:szCs w:val="20"/>
                <w:lang w:eastAsia="pl-PL"/>
              </w:rPr>
            </w:pPr>
            <w:r>
              <w:rPr>
                <w:szCs w:val="20"/>
                <w:lang w:eastAsia="pl-PL"/>
              </w:rPr>
              <w:t>Celem projektu jest uzyskanie możliwie najniższego</w:t>
            </w:r>
            <w:r w:rsidRPr="005F6EAD">
              <w:rPr>
                <w:szCs w:val="20"/>
                <w:lang w:eastAsia="pl-PL"/>
              </w:rPr>
              <w:t xml:space="preserve"> </w:t>
            </w:r>
            <w:r>
              <w:rPr>
                <w:szCs w:val="20"/>
                <w:lang w:eastAsia="pl-PL"/>
              </w:rPr>
              <w:t>zużycia energii w budynku rocznie w przeliczeniu na 1</w:t>
            </w:r>
            <w:ins w:id="131" w:author="Autor">
              <w:r w:rsidR="00A95D36">
                <w:rPr>
                  <w:szCs w:val="20"/>
                  <w:lang w:eastAsia="pl-PL"/>
                </w:rPr>
                <w:t xml:space="preserve"> </w:t>
              </w:r>
            </w:ins>
            <w:r w:rsidR="00C37C54" w:rsidRPr="00C37C54">
              <w:rPr>
                <w:szCs w:val="20"/>
                <w:lang w:eastAsia="pl-PL"/>
              </w:rPr>
              <w:t>m</w:t>
            </w:r>
            <w:r w:rsidR="00C37C54" w:rsidRPr="00C37C54">
              <w:rPr>
                <w:szCs w:val="20"/>
                <w:vertAlign w:val="superscript"/>
                <w:lang w:eastAsia="pl-PL"/>
              </w:rPr>
              <w:t>2</w:t>
            </w:r>
            <w:r>
              <w:rPr>
                <w:szCs w:val="20"/>
                <w:lang w:eastAsia="pl-PL"/>
              </w:rPr>
              <w:t xml:space="preserve"> </w:t>
            </w:r>
            <w:ins w:id="132" w:author="Autor">
              <w:r w:rsidR="000D4948">
                <w:rPr>
                  <w:szCs w:val="20"/>
                  <w:lang w:eastAsia="pl-PL"/>
                </w:rPr>
                <w:t>sumy</w:t>
              </w:r>
              <w:r w:rsidR="00067B65">
                <w:rPr>
                  <w:szCs w:val="20"/>
                  <w:lang w:eastAsia="pl-PL"/>
                </w:rPr>
                <w:t xml:space="preserve"> </w:t>
              </w:r>
              <w:r w:rsidR="00067B65" w:rsidRPr="00067B65">
                <w:rPr>
                  <w:szCs w:val="20"/>
                  <w:lang w:eastAsia="pl-PL"/>
                </w:rPr>
                <w:t>powierzchni o regulowanej temperaturze powietrza</w:t>
              </w:r>
              <w:r w:rsidR="00067B65" w:rsidRPr="00067B65" w:rsidDel="000D4948">
                <w:rPr>
                  <w:szCs w:val="20"/>
                  <w:lang w:eastAsia="pl-PL"/>
                </w:rPr>
                <w:t xml:space="preserve"> </w:t>
              </w:r>
            </w:ins>
            <w:del w:id="133" w:author="Autor">
              <w:r w:rsidDel="000D4948">
                <w:rPr>
                  <w:szCs w:val="20"/>
                  <w:lang w:eastAsia="pl-PL"/>
                </w:rPr>
                <w:delText>łącznej powierzchni całkowitej wg normy (</w:delText>
              </w:r>
              <w:r w:rsidDel="000D4948">
                <w:rPr>
                  <w:rStyle w:val="Domylnaczcionkaakapitu10000000"/>
                  <w:color w:val="000000"/>
                  <w:szCs w:val="20"/>
                  <w:lang w:eastAsia="pl-PL"/>
                </w:rPr>
                <w:delText>PN-ISO 9836:2015-12)</w:delText>
              </w:r>
            </w:del>
          </w:p>
        </w:tc>
        <w:tc>
          <w:tcPr>
            <w:tcW w:w="7088" w:type="dxa"/>
            <w:tcBorders>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063A844B" w14:textId="11D8EF1A" w:rsidR="00AC6A84" w:rsidRDefault="21E8EC50" w:rsidP="5DA4011F">
            <w:pPr>
              <w:pStyle w:val="Normalny1"/>
              <w:jc w:val="left"/>
              <w:rPr>
                <w:rStyle w:val="Domylnaczcionkaakapitu10000000"/>
                <w:lang w:eastAsia="pl-PL"/>
              </w:rPr>
            </w:pPr>
            <w:r w:rsidRPr="5DA4011F">
              <w:rPr>
                <w:rStyle w:val="Domylnaczcionkaakapitu10000000"/>
                <w:lang w:eastAsia="pl-PL"/>
              </w:rPr>
              <w:t xml:space="preserve">Wymagane obliczenia zużycia energii w budynku </w:t>
            </w:r>
            <w:r w:rsidR="00063488" w:rsidRPr="5DA4011F">
              <w:rPr>
                <w:rStyle w:val="Domylnaczcionkaakapitu10000000"/>
                <w:lang w:eastAsia="pl-PL"/>
              </w:rPr>
              <w:t>Demonstrator</w:t>
            </w:r>
            <w:r w:rsidRPr="5DA4011F">
              <w:rPr>
                <w:rStyle w:val="Domylnaczcionkaakapitu10000000"/>
                <w:lang w:eastAsia="pl-PL"/>
              </w:rPr>
              <w:t>a w kWh/</w:t>
            </w:r>
            <w:r w:rsidR="00C37C54" w:rsidRPr="5DA4011F">
              <w:rPr>
                <w:rStyle w:val="Domylnaczcionkaakapitu10000000"/>
                <w:lang w:eastAsia="pl-PL"/>
              </w:rPr>
              <w:t>m</w:t>
            </w:r>
            <w:r w:rsidR="00C37C54" w:rsidRPr="5DA4011F">
              <w:rPr>
                <w:rStyle w:val="Domylnaczcionkaakapitu10000000"/>
                <w:vertAlign w:val="superscript"/>
                <w:lang w:eastAsia="pl-PL"/>
              </w:rPr>
              <w:t>2</w:t>
            </w:r>
            <w:r w:rsidRPr="5DA4011F">
              <w:rPr>
                <w:rStyle w:val="Domylnaczcionkaakapitu10000000"/>
                <w:lang w:eastAsia="pl-PL"/>
              </w:rPr>
              <w:t xml:space="preserve"> na rok, tak aby zapewnić:</w:t>
            </w:r>
          </w:p>
          <w:p w14:paraId="6AA49683" w14:textId="4C56B2CC" w:rsidR="00AC6A84" w:rsidRDefault="00AC6A84" w:rsidP="00A0273C">
            <w:pPr>
              <w:pStyle w:val="Normalny1"/>
              <w:numPr>
                <w:ilvl w:val="0"/>
                <w:numId w:val="22"/>
              </w:numPr>
              <w:jc w:val="left"/>
              <w:rPr>
                <w:rStyle w:val="Domylnaczcionkaakapitu10000000"/>
                <w:szCs w:val="20"/>
                <w:lang w:eastAsia="pl-PL"/>
              </w:rPr>
            </w:pPr>
            <w:r>
              <w:rPr>
                <w:rStyle w:val="Domylnaczcionkaakapitu10000000"/>
                <w:szCs w:val="20"/>
                <w:lang w:eastAsia="pl-PL"/>
              </w:rPr>
              <w:t>energię elektryczną na potrzeby wszystkich odbiorników energii w budynku,</w:t>
            </w:r>
          </w:p>
          <w:p w14:paraId="36C3827E" w14:textId="27F91706" w:rsidR="00AC6A84" w:rsidRDefault="464AAB8C" w:rsidP="1391E3F7">
            <w:pPr>
              <w:pStyle w:val="Normalny1"/>
              <w:numPr>
                <w:ilvl w:val="0"/>
                <w:numId w:val="22"/>
              </w:numPr>
              <w:jc w:val="left"/>
              <w:rPr>
                <w:rStyle w:val="Domylnaczcionkaakapitu10000000"/>
                <w:lang w:eastAsia="pl-PL"/>
              </w:rPr>
            </w:pPr>
            <w:r w:rsidRPr="5DA4011F">
              <w:rPr>
                <w:rStyle w:val="Domylnaczcionkaakapitu10000000"/>
                <w:lang w:eastAsia="pl-PL"/>
              </w:rPr>
              <w:t xml:space="preserve">ciepłą wodę użytkową na potrzeby mieszkańców w ilości </w:t>
            </w:r>
            <w:del w:id="134" w:author="Autor">
              <w:r w:rsidRPr="5DA4011F" w:rsidDel="008F0205">
                <w:rPr>
                  <w:rStyle w:val="Domylnaczcionkaakapitu10000000"/>
                  <w:lang w:eastAsia="pl-PL"/>
                </w:rPr>
                <w:delText xml:space="preserve">60 </w:delText>
              </w:r>
            </w:del>
            <w:ins w:id="135" w:author="Autor">
              <w:r w:rsidR="008F0205">
                <w:rPr>
                  <w:rStyle w:val="Domylnaczcionkaakapitu10000000"/>
                  <w:lang w:eastAsia="pl-PL"/>
                </w:rPr>
                <w:t>38</w:t>
              </w:r>
              <w:r w:rsidR="008F0205" w:rsidRPr="5DA4011F">
                <w:rPr>
                  <w:rStyle w:val="Domylnaczcionkaakapitu10000000"/>
                  <w:lang w:eastAsia="pl-PL"/>
                </w:rPr>
                <w:t xml:space="preserve"> </w:t>
              </w:r>
            </w:ins>
            <w:r w:rsidRPr="5DA4011F">
              <w:rPr>
                <w:rStyle w:val="Domylnaczcionkaakapitu10000000"/>
                <w:lang w:eastAsia="pl-PL"/>
              </w:rPr>
              <w:t>l na mieszkańca</w:t>
            </w:r>
            <w:r w:rsidR="1E49EF29" w:rsidRPr="5DA4011F">
              <w:rPr>
                <w:rStyle w:val="Domylnaczcionkaakapitu10000000"/>
                <w:lang w:eastAsia="pl-PL"/>
              </w:rPr>
              <w:t xml:space="preserve"> w </w:t>
            </w:r>
            <w:r w:rsidR="0D46D0EB" w:rsidRPr="5DA4011F">
              <w:rPr>
                <w:rStyle w:val="Domylnaczcionkaakapitu10000000"/>
                <w:lang w:eastAsia="pl-PL"/>
              </w:rPr>
              <w:t>B</w:t>
            </w:r>
            <w:r w:rsidR="1E49EF29" w:rsidRPr="5DA4011F">
              <w:rPr>
                <w:rStyle w:val="Domylnaczcionkaakapitu10000000"/>
                <w:lang w:eastAsia="pl-PL"/>
              </w:rPr>
              <w:t xml:space="preserve">udownictwie </w:t>
            </w:r>
            <w:r w:rsidR="0D46D0EB" w:rsidRPr="5DA4011F">
              <w:rPr>
                <w:rStyle w:val="Domylnaczcionkaakapitu10000000"/>
                <w:lang w:eastAsia="pl-PL"/>
              </w:rPr>
              <w:t>S</w:t>
            </w:r>
            <w:r w:rsidR="1E49EF29" w:rsidRPr="5DA4011F">
              <w:rPr>
                <w:rStyle w:val="Domylnaczcionkaakapitu10000000"/>
                <w:lang w:eastAsia="pl-PL"/>
              </w:rPr>
              <w:t xml:space="preserve">połecznym i </w:t>
            </w:r>
            <w:r w:rsidR="0D46D0EB" w:rsidRPr="5DA4011F">
              <w:rPr>
                <w:rStyle w:val="Domylnaczcionkaakapitu10000000"/>
                <w:lang w:eastAsia="pl-PL"/>
              </w:rPr>
              <w:t>J</w:t>
            </w:r>
            <w:r w:rsidR="1E49EF29" w:rsidRPr="5DA4011F">
              <w:rPr>
                <w:rStyle w:val="Domylnaczcionkaakapitu10000000"/>
                <w:lang w:eastAsia="pl-PL"/>
              </w:rPr>
              <w:t xml:space="preserve">ednorodzinnym oraz </w:t>
            </w:r>
            <w:del w:id="136" w:author="Autor">
              <w:r w:rsidR="1E49EF29" w:rsidRPr="5DA4011F" w:rsidDel="008F0205">
                <w:rPr>
                  <w:rStyle w:val="Domylnaczcionkaakapitu10000000"/>
                  <w:lang w:eastAsia="pl-PL"/>
                </w:rPr>
                <w:delText xml:space="preserve">40 </w:delText>
              </w:r>
            </w:del>
            <w:ins w:id="137" w:author="Autor">
              <w:r w:rsidR="008F0205">
                <w:rPr>
                  <w:rStyle w:val="Domylnaczcionkaakapitu10000000"/>
                  <w:lang w:eastAsia="pl-PL"/>
                </w:rPr>
                <w:t>23</w:t>
              </w:r>
              <w:r w:rsidR="008F0205" w:rsidRPr="5DA4011F">
                <w:rPr>
                  <w:rStyle w:val="Domylnaczcionkaakapitu10000000"/>
                  <w:lang w:eastAsia="pl-PL"/>
                </w:rPr>
                <w:t xml:space="preserve"> </w:t>
              </w:r>
            </w:ins>
            <w:r w:rsidR="1E49EF29" w:rsidRPr="5DA4011F">
              <w:rPr>
                <w:rStyle w:val="Domylnaczcionkaakapitu10000000"/>
                <w:lang w:eastAsia="pl-PL"/>
              </w:rPr>
              <w:t xml:space="preserve">l na mieszkańca w </w:t>
            </w:r>
            <w:r w:rsidR="0D46D0EB" w:rsidRPr="5DA4011F">
              <w:rPr>
                <w:rStyle w:val="Domylnaczcionkaakapitu10000000"/>
                <w:lang w:eastAsia="pl-PL"/>
              </w:rPr>
              <w:t>B</w:t>
            </w:r>
            <w:r w:rsidR="1E49EF29" w:rsidRPr="5DA4011F">
              <w:rPr>
                <w:rStyle w:val="Domylnaczcionkaakapitu10000000"/>
                <w:lang w:eastAsia="pl-PL"/>
              </w:rPr>
              <w:t xml:space="preserve">udownictwie </w:t>
            </w:r>
            <w:r w:rsidR="0D46D0EB" w:rsidRPr="5DA4011F">
              <w:rPr>
                <w:rStyle w:val="Domylnaczcionkaakapitu10000000"/>
                <w:lang w:eastAsia="pl-PL"/>
              </w:rPr>
              <w:t>S</w:t>
            </w:r>
            <w:r w:rsidR="1E49EF29" w:rsidRPr="5DA4011F">
              <w:rPr>
                <w:rStyle w:val="Domylnaczcionkaakapitu10000000"/>
                <w:lang w:eastAsia="pl-PL"/>
              </w:rPr>
              <w:t>eniora</w:t>
            </w:r>
            <w:r w:rsidR="062CCC40" w:rsidRPr="5DA4011F">
              <w:rPr>
                <w:rStyle w:val="Domylnaczcionkaakapitu10000000"/>
                <w:lang w:eastAsia="pl-PL"/>
              </w:rPr>
              <w:t>l</w:t>
            </w:r>
            <w:r w:rsidR="1E49EF29" w:rsidRPr="5DA4011F">
              <w:rPr>
                <w:rStyle w:val="Domylnaczcionkaakapitu10000000"/>
                <w:lang w:eastAsia="pl-PL"/>
              </w:rPr>
              <w:t>nym</w:t>
            </w:r>
            <w:r w:rsidRPr="5DA4011F">
              <w:rPr>
                <w:rStyle w:val="Domylnaczcionkaakapitu10000000"/>
                <w:lang w:eastAsia="pl-PL"/>
              </w:rPr>
              <w:t>, z czego z uwzględnieniem poniższych rozkładów w zależności od pory dnia i pory roku:</w:t>
            </w:r>
          </w:p>
          <w:tbl>
            <w:tblPr>
              <w:tblW w:w="4327" w:type="pct"/>
              <w:tblInd w:w="770" w:type="dxa"/>
              <w:tblLayout w:type="fixed"/>
              <w:tblCellMar>
                <w:left w:w="70" w:type="dxa"/>
                <w:right w:w="70" w:type="dxa"/>
              </w:tblCellMar>
              <w:tblLook w:val="04A0" w:firstRow="1" w:lastRow="0" w:firstColumn="1" w:lastColumn="0" w:noHBand="0" w:noVBand="1"/>
            </w:tblPr>
            <w:tblGrid>
              <w:gridCol w:w="843"/>
              <w:gridCol w:w="799"/>
              <w:gridCol w:w="928"/>
              <w:gridCol w:w="963"/>
              <w:gridCol w:w="955"/>
              <w:gridCol w:w="1525"/>
            </w:tblGrid>
            <w:tr w:rsidR="00AC6A84" w:rsidRPr="00BF3A92" w14:paraId="5C9F0010" w14:textId="77777777" w:rsidTr="00772046">
              <w:trPr>
                <w:trHeight w:val="293"/>
              </w:trPr>
              <w:tc>
                <w:tcPr>
                  <w:tcW w:w="5000" w:type="pct"/>
                  <w:gridSpan w:val="6"/>
                  <w:vMerge w:val="restart"/>
                  <w:shd w:val="clear" w:color="auto" w:fill="auto"/>
                  <w:vAlign w:val="center"/>
                  <w:hideMark/>
                </w:tcPr>
                <w:p w14:paraId="09CEC66D" w14:textId="446483CA" w:rsidR="00AC6A84" w:rsidRPr="005B496C" w:rsidRDefault="464AAB8C" w:rsidP="1391E3F7">
                  <w:pPr>
                    <w:autoSpaceDN/>
                    <w:jc w:val="center"/>
                    <w:textAlignment w:val="auto"/>
                    <w:rPr>
                      <w:rFonts w:eastAsia="Times New Roman" w:cs="Calibri"/>
                      <w:color w:val="000000"/>
                      <w:lang w:eastAsia="pl-PL"/>
                    </w:rPr>
                  </w:pPr>
                  <w:r w:rsidRPr="5DA4011F">
                    <w:rPr>
                      <w:rFonts w:eastAsia="Times New Roman" w:cs="Calibri"/>
                      <w:color w:val="000000" w:themeColor="text1"/>
                      <w:lang w:eastAsia="pl-PL"/>
                    </w:rPr>
                    <w:t>Wymagane zapewnienie w ciągu doby ciepłej wody użytkowej na mieszkańca w </w:t>
                  </w:r>
                  <w:r w:rsidR="242DB4CE" w:rsidRPr="5DA4011F">
                    <w:rPr>
                      <w:rFonts w:eastAsia="Times New Roman" w:cs="Calibri"/>
                      <w:color w:val="000000" w:themeColor="text1"/>
                      <w:lang w:eastAsia="pl-PL"/>
                    </w:rPr>
                    <w:t>procentach</w:t>
                  </w:r>
                </w:p>
              </w:tc>
            </w:tr>
            <w:tr w:rsidR="00AC6A84" w:rsidRPr="00BF3A92" w14:paraId="6ABD7F4D" w14:textId="77777777" w:rsidTr="5DA4011F">
              <w:trPr>
                <w:trHeight w:val="293"/>
              </w:trPr>
              <w:tc>
                <w:tcPr>
                  <w:tcW w:w="5000" w:type="pct"/>
                  <w:gridSpan w:val="6"/>
                  <w:vMerge/>
                  <w:vAlign w:val="center"/>
                  <w:hideMark/>
                </w:tcPr>
                <w:p w14:paraId="523C34AC" w14:textId="77777777" w:rsidR="00AC6A84" w:rsidRPr="005B496C" w:rsidRDefault="00AC6A84" w:rsidP="00C62A10">
                  <w:pPr>
                    <w:autoSpaceDN/>
                    <w:textAlignment w:val="auto"/>
                    <w:rPr>
                      <w:rFonts w:eastAsia="Times New Roman" w:cs="Calibri"/>
                      <w:b/>
                      <w:bCs/>
                      <w:color w:val="000000"/>
                      <w:szCs w:val="20"/>
                      <w:lang w:eastAsia="pl-PL"/>
                    </w:rPr>
                  </w:pPr>
                </w:p>
              </w:tc>
            </w:tr>
            <w:tr w:rsidR="00AC6A84" w:rsidRPr="00C62A10" w14:paraId="451274BB" w14:textId="77777777" w:rsidTr="00772046">
              <w:trPr>
                <w:trHeight w:val="290"/>
              </w:trPr>
              <w:tc>
                <w:tcPr>
                  <w:tcW w:w="2137" w:type="pct"/>
                  <w:gridSpan w:val="3"/>
                  <w:shd w:val="clear" w:color="auto" w:fill="auto"/>
                  <w:vAlign w:val="center"/>
                  <w:hideMark/>
                </w:tcPr>
                <w:p w14:paraId="0BD2025F" w14:textId="49479BDF" w:rsidR="00AC6A84" w:rsidRPr="005B496C" w:rsidRDefault="00AC6A84" w:rsidP="00C62A10">
                  <w:pPr>
                    <w:autoSpaceDN/>
                    <w:jc w:val="center"/>
                    <w:textAlignment w:val="auto"/>
                    <w:rPr>
                      <w:rFonts w:eastAsia="Times New Roman" w:cs="Calibri"/>
                      <w:color w:val="000000"/>
                      <w:szCs w:val="20"/>
                      <w:lang w:eastAsia="pl-PL"/>
                    </w:rPr>
                  </w:pPr>
                  <w:r w:rsidRPr="005B496C">
                    <w:rPr>
                      <w:rFonts w:eastAsia="Times New Roman" w:cs="Calibri"/>
                      <w:color w:val="000000"/>
                      <w:szCs w:val="20"/>
                      <w:lang w:eastAsia="pl-PL"/>
                    </w:rPr>
                    <w:t>ZIMA</w:t>
                  </w:r>
                  <w:r w:rsidRPr="005B496C">
                    <w:rPr>
                      <w:rFonts w:eastAsia="Times New Roman" w:cs="Calibri"/>
                      <w:color w:val="000000"/>
                      <w:szCs w:val="20"/>
                      <w:lang w:eastAsia="pl-PL"/>
                    </w:rPr>
                    <w:br/>
                    <w:t>październik - marzec</w:t>
                  </w:r>
                </w:p>
              </w:tc>
              <w:tc>
                <w:tcPr>
                  <w:tcW w:w="2863" w:type="pct"/>
                  <w:gridSpan w:val="3"/>
                  <w:shd w:val="clear" w:color="auto" w:fill="auto"/>
                  <w:vAlign w:val="center"/>
                  <w:hideMark/>
                </w:tcPr>
                <w:p w14:paraId="0AB3CF61" w14:textId="77777777" w:rsidR="00AC6A84" w:rsidRPr="005B496C" w:rsidRDefault="00AC6A84" w:rsidP="00C62A10">
                  <w:pPr>
                    <w:autoSpaceDN/>
                    <w:jc w:val="center"/>
                    <w:textAlignment w:val="auto"/>
                    <w:rPr>
                      <w:rFonts w:eastAsia="Times New Roman" w:cs="Calibri"/>
                      <w:color w:val="000000"/>
                      <w:szCs w:val="20"/>
                      <w:lang w:eastAsia="pl-PL"/>
                    </w:rPr>
                  </w:pPr>
                  <w:r w:rsidRPr="005B496C">
                    <w:rPr>
                      <w:rFonts w:eastAsia="Times New Roman" w:cs="Calibri"/>
                      <w:color w:val="000000"/>
                      <w:szCs w:val="20"/>
                      <w:lang w:eastAsia="pl-PL"/>
                    </w:rPr>
                    <w:t>LATO</w:t>
                  </w:r>
                </w:p>
                <w:p w14:paraId="12B1ABA4" w14:textId="08B4DA18" w:rsidR="00AC6A84" w:rsidRPr="005B496C" w:rsidRDefault="00AC6A84" w:rsidP="00C62A10">
                  <w:pPr>
                    <w:autoSpaceDN/>
                    <w:jc w:val="center"/>
                    <w:textAlignment w:val="auto"/>
                    <w:rPr>
                      <w:rFonts w:eastAsia="Times New Roman" w:cs="Calibri"/>
                      <w:color w:val="000000"/>
                      <w:szCs w:val="20"/>
                      <w:lang w:eastAsia="pl-PL"/>
                    </w:rPr>
                  </w:pPr>
                  <w:r w:rsidRPr="005B496C">
                    <w:rPr>
                      <w:rFonts w:eastAsia="Times New Roman" w:cs="Calibri"/>
                      <w:color w:val="000000"/>
                      <w:szCs w:val="20"/>
                      <w:lang w:eastAsia="pl-PL"/>
                    </w:rPr>
                    <w:t>kwiecień - wrzesień</w:t>
                  </w:r>
                </w:p>
              </w:tc>
            </w:tr>
            <w:tr w:rsidR="00AC6A84" w:rsidRPr="00C62A10" w14:paraId="533843F0" w14:textId="77777777" w:rsidTr="00772046">
              <w:trPr>
                <w:trHeight w:val="870"/>
              </w:trPr>
              <w:tc>
                <w:tcPr>
                  <w:tcW w:w="701" w:type="pct"/>
                  <w:shd w:val="clear" w:color="auto" w:fill="auto"/>
                  <w:vAlign w:val="center"/>
                  <w:hideMark/>
                </w:tcPr>
                <w:p w14:paraId="7131A538" w14:textId="77777777" w:rsidR="00AC6A84" w:rsidRPr="005B496C" w:rsidRDefault="00AC6A84" w:rsidP="00C62A10">
                  <w:pPr>
                    <w:autoSpaceDN/>
                    <w:jc w:val="center"/>
                    <w:textAlignment w:val="auto"/>
                    <w:rPr>
                      <w:rFonts w:eastAsia="Times New Roman" w:cs="Calibri"/>
                      <w:color w:val="000000"/>
                      <w:sz w:val="18"/>
                      <w:szCs w:val="18"/>
                      <w:lang w:eastAsia="pl-PL"/>
                    </w:rPr>
                  </w:pPr>
                  <w:r w:rsidRPr="005B496C">
                    <w:rPr>
                      <w:rFonts w:eastAsia="Times New Roman" w:cs="Calibri"/>
                      <w:color w:val="000000"/>
                      <w:sz w:val="18"/>
                      <w:szCs w:val="18"/>
                      <w:lang w:eastAsia="pl-PL"/>
                    </w:rPr>
                    <w:t>NOC</w:t>
                  </w:r>
                  <w:r w:rsidRPr="005B496C">
                    <w:rPr>
                      <w:rFonts w:eastAsia="Times New Roman" w:cs="Calibri"/>
                      <w:color w:val="000000"/>
                      <w:sz w:val="18"/>
                      <w:szCs w:val="18"/>
                      <w:lang w:eastAsia="pl-PL"/>
                    </w:rPr>
                    <w:br/>
                    <w:t>22:00-8:00</w:t>
                  </w:r>
                </w:p>
              </w:tc>
              <w:tc>
                <w:tcPr>
                  <w:tcW w:w="664" w:type="pct"/>
                  <w:shd w:val="clear" w:color="auto" w:fill="auto"/>
                  <w:vAlign w:val="center"/>
                  <w:hideMark/>
                </w:tcPr>
                <w:p w14:paraId="189C44C4" w14:textId="77777777" w:rsidR="00AC6A84" w:rsidRPr="005B496C" w:rsidRDefault="00AC6A84" w:rsidP="00C62A10">
                  <w:pPr>
                    <w:autoSpaceDN/>
                    <w:jc w:val="center"/>
                    <w:textAlignment w:val="auto"/>
                    <w:rPr>
                      <w:rFonts w:eastAsia="Times New Roman" w:cs="Calibri"/>
                      <w:color w:val="000000"/>
                      <w:sz w:val="18"/>
                      <w:szCs w:val="18"/>
                      <w:lang w:eastAsia="pl-PL"/>
                    </w:rPr>
                  </w:pPr>
                  <w:r w:rsidRPr="005B496C">
                    <w:rPr>
                      <w:rFonts w:eastAsia="Times New Roman" w:cs="Calibri"/>
                      <w:color w:val="000000"/>
                      <w:sz w:val="18"/>
                      <w:szCs w:val="18"/>
                      <w:lang w:eastAsia="pl-PL"/>
                    </w:rPr>
                    <w:t>SZCZYT DZIENNY</w:t>
                  </w:r>
                  <w:r w:rsidRPr="005B496C">
                    <w:rPr>
                      <w:rFonts w:eastAsia="Times New Roman" w:cs="Calibri"/>
                      <w:color w:val="000000"/>
                      <w:sz w:val="18"/>
                      <w:szCs w:val="18"/>
                      <w:lang w:eastAsia="pl-PL"/>
                    </w:rPr>
                    <w:br/>
                    <w:t>8:00-16:00</w:t>
                  </w:r>
                </w:p>
              </w:tc>
              <w:tc>
                <w:tcPr>
                  <w:tcW w:w="772" w:type="pct"/>
                  <w:shd w:val="clear" w:color="auto" w:fill="auto"/>
                  <w:vAlign w:val="center"/>
                  <w:hideMark/>
                </w:tcPr>
                <w:p w14:paraId="3E06CA93" w14:textId="77777777" w:rsidR="00AC6A84" w:rsidRPr="005B496C" w:rsidRDefault="00AC6A84" w:rsidP="00C62A10">
                  <w:pPr>
                    <w:autoSpaceDN/>
                    <w:jc w:val="center"/>
                    <w:textAlignment w:val="auto"/>
                    <w:rPr>
                      <w:rFonts w:eastAsia="Times New Roman" w:cs="Calibri"/>
                      <w:color w:val="000000"/>
                      <w:sz w:val="18"/>
                      <w:szCs w:val="18"/>
                      <w:lang w:eastAsia="pl-PL"/>
                    </w:rPr>
                  </w:pPr>
                  <w:r w:rsidRPr="005B496C">
                    <w:rPr>
                      <w:rFonts w:eastAsia="Times New Roman" w:cs="Calibri"/>
                      <w:color w:val="000000"/>
                      <w:sz w:val="18"/>
                      <w:szCs w:val="18"/>
                      <w:lang w:eastAsia="pl-PL"/>
                    </w:rPr>
                    <w:t>SZCZYT WIECZORNY</w:t>
                  </w:r>
                  <w:r w:rsidRPr="005B496C">
                    <w:rPr>
                      <w:rFonts w:eastAsia="Times New Roman" w:cs="Calibri"/>
                      <w:color w:val="000000"/>
                      <w:sz w:val="18"/>
                      <w:szCs w:val="18"/>
                      <w:lang w:eastAsia="pl-PL"/>
                    </w:rPr>
                    <w:br/>
                    <w:t>16:00-22:00</w:t>
                  </w:r>
                </w:p>
              </w:tc>
              <w:tc>
                <w:tcPr>
                  <w:tcW w:w="801" w:type="pct"/>
                  <w:shd w:val="clear" w:color="auto" w:fill="auto"/>
                  <w:vAlign w:val="center"/>
                  <w:hideMark/>
                </w:tcPr>
                <w:p w14:paraId="25964C29" w14:textId="77777777" w:rsidR="00AC6A84" w:rsidRPr="005B496C" w:rsidRDefault="00AC6A84" w:rsidP="00C62A10">
                  <w:pPr>
                    <w:autoSpaceDN/>
                    <w:jc w:val="center"/>
                    <w:textAlignment w:val="auto"/>
                    <w:rPr>
                      <w:rFonts w:eastAsia="Times New Roman" w:cs="Calibri"/>
                      <w:color w:val="000000"/>
                      <w:sz w:val="18"/>
                      <w:szCs w:val="18"/>
                      <w:lang w:eastAsia="pl-PL"/>
                    </w:rPr>
                  </w:pPr>
                  <w:r w:rsidRPr="005B496C">
                    <w:rPr>
                      <w:rFonts w:eastAsia="Times New Roman" w:cs="Calibri"/>
                      <w:color w:val="000000"/>
                      <w:sz w:val="18"/>
                      <w:szCs w:val="18"/>
                      <w:lang w:eastAsia="pl-PL"/>
                    </w:rPr>
                    <w:t>NOC</w:t>
                  </w:r>
                  <w:r w:rsidRPr="005B496C">
                    <w:rPr>
                      <w:rFonts w:eastAsia="Times New Roman" w:cs="Calibri"/>
                      <w:color w:val="000000"/>
                      <w:sz w:val="18"/>
                      <w:szCs w:val="18"/>
                      <w:lang w:eastAsia="pl-PL"/>
                    </w:rPr>
                    <w:br/>
                    <w:t>22:00-7:00</w:t>
                  </w:r>
                </w:p>
              </w:tc>
              <w:tc>
                <w:tcPr>
                  <w:tcW w:w="794" w:type="pct"/>
                  <w:shd w:val="clear" w:color="auto" w:fill="auto"/>
                  <w:vAlign w:val="center"/>
                  <w:hideMark/>
                </w:tcPr>
                <w:p w14:paraId="11F483CF" w14:textId="77777777" w:rsidR="00AC6A84" w:rsidRPr="005B496C" w:rsidRDefault="00AC6A84" w:rsidP="00C62A10">
                  <w:pPr>
                    <w:autoSpaceDN/>
                    <w:jc w:val="center"/>
                    <w:textAlignment w:val="auto"/>
                    <w:rPr>
                      <w:rFonts w:eastAsia="Times New Roman" w:cs="Calibri"/>
                      <w:color w:val="000000"/>
                      <w:sz w:val="18"/>
                      <w:szCs w:val="18"/>
                      <w:lang w:eastAsia="pl-PL"/>
                    </w:rPr>
                  </w:pPr>
                  <w:r w:rsidRPr="005B496C">
                    <w:rPr>
                      <w:rFonts w:eastAsia="Times New Roman" w:cs="Calibri"/>
                      <w:color w:val="000000"/>
                      <w:sz w:val="18"/>
                      <w:szCs w:val="18"/>
                      <w:lang w:eastAsia="pl-PL"/>
                    </w:rPr>
                    <w:t>SZCZYT DZIENNY</w:t>
                  </w:r>
                  <w:r w:rsidRPr="005B496C">
                    <w:rPr>
                      <w:rFonts w:eastAsia="Times New Roman" w:cs="Calibri"/>
                      <w:color w:val="000000"/>
                      <w:sz w:val="18"/>
                      <w:szCs w:val="18"/>
                      <w:lang w:eastAsia="pl-PL"/>
                    </w:rPr>
                    <w:br/>
                    <w:t>7:00-16:00</w:t>
                  </w:r>
                </w:p>
              </w:tc>
              <w:tc>
                <w:tcPr>
                  <w:tcW w:w="1269" w:type="pct"/>
                  <w:shd w:val="clear" w:color="auto" w:fill="auto"/>
                  <w:vAlign w:val="center"/>
                  <w:hideMark/>
                </w:tcPr>
                <w:p w14:paraId="6C71578A" w14:textId="77777777" w:rsidR="00AC6A84" w:rsidRPr="005B496C" w:rsidRDefault="00AC6A84" w:rsidP="00C62A10">
                  <w:pPr>
                    <w:autoSpaceDN/>
                    <w:jc w:val="center"/>
                    <w:textAlignment w:val="auto"/>
                    <w:rPr>
                      <w:rFonts w:eastAsia="Times New Roman" w:cs="Calibri"/>
                      <w:color w:val="000000"/>
                      <w:sz w:val="18"/>
                      <w:szCs w:val="18"/>
                      <w:lang w:eastAsia="pl-PL"/>
                    </w:rPr>
                  </w:pPr>
                  <w:r w:rsidRPr="005B496C">
                    <w:rPr>
                      <w:rFonts w:eastAsia="Times New Roman" w:cs="Calibri"/>
                      <w:color w:val="000000"/>
                      <w:sz w:val="18"/>
                      <w:szCs w:val="18"/>
                      <w:lang w:eastAsia="pl-PL"/>
                    </w:rPr>
                    <w:t>SZCZYT WIECZORNY</w:t>
                  </w:r>
                  <w:r w:rsidRPr="005B496C">
                    <w:rPr>
                      <w:rFonts w:eastAsia="Times New Roman" w:cs="Calibri"/>
                      <w:color w:val="000000"/>
                      <w:sz w:val="18"/>
                      <w:szCs w:val="18"/>
                      <w:lang w:eastAsia="pl-PL"/>
                    </w:rPr>
                    <w:br/>
                    <w:t>16:00-22:00</w:t>
                  </w:r>
                </w:p>
              </w:tc>
            </w:tr>
            <w:tr w:rsidR="00AC6A84" w:rsidRPr="00C62A10" w14:paraId="1C267EFE" w14:textId="77777777" w:rsidTr="00772046">
              <w:trPr>
                <w:trHeight w:val="1160"/>
              </w:trPr>
              <w:tc>
                <w:tcPr>
                  <w:tcW w:w="701" w:type="pct"/>
                  <w:shd w:val="clear" w:color="auto" w:fill="auto"/>
                  <w:noWrap/>
                  <w:vAlign w:val="center"/>
                  <w:hideMark/>
                </w:tcPr>
                <w:p w14:paraId="1C89B725" w14:textId="2F289245" w:rsidR="00AC6A84" w:rsidRPr="005B496C" w:rsidRDefault="0846E24C" w:rsidP="1391E3F7">
                  <w:pPr>
                    <w:autoSpaceDN/>
                    <w:jc w:val="center"/>
                    <w:textAlignment w:val="auto"/>
                    <w:rPr>
                      <w:rFonts w:eastAsia="Times New Roman" w:cs="Calibri"/>
                      <w:color w:val="000000"/>
                      <w:lang w:eastAsia="pl-PL"/>
                    </w:rPr>
                  </w:pPr>
                  <w:r w:rsidRPr="5DA4011F">
                    <w:rPr>
                      <w:rFonts w:eastAsia="Times New Roman" w:cs="Calibri"/>
                      <w:color w:val="000000" w:themeColor="text1"/>
                      <w:lang w:eastAsia="pl-PL"/>
                    </w:rPr>
                    <w:t>20%</w:t>
                  </w:r>
                </w:p>
              </w:tc>
              <w:tc>
                <w:tcPr>
                  <w:tcW w:w="664" w:type="pct"/>
                  <w:shd w:val="clear" w:color="auto" w:fill="auto"/>
                  <w:noWrap/>
                  <w:vAlign w:val="center"/>
                  <w:hideMark/>
                </w:tcPr>
                <w:p w14:paraId="6A43B592" w14:textId="24255320" w:rsidR="00AC6A84" w:rsidRPr="005B496C" w:rsidRDefault="7D65BE1D" w:rsidP="1391E3F7">
                  <w:pPr>
                    <w:autoSpaceDN/>
                    <w:jc w:val="center"/>
                    <w:textAlignment w:val="auto"/>
                    <w:rPr>
                      <w:rFonts w:eastAsia="Times New Roman" w:cs="Calibri"/>
                      <w:color w:val="000000"/>
                      <w:lang w:eastAsia="pl-PL"/>
                    </w:rPr>
                  </w:pPr>
                  <w:r w:rsidRPr="5DA4011F">
                    <w:rPr>
                      <w:rFonts w:eastAsia="Times New Roman" w:cs="Calibri"/>
                      <w:color w:val="000000" w:themeColor="text1"/>
                      <w:lang w:eastAsia="pl-PL"/>
                    </w:rPr>
                    <w:t>25%</w:t>
                  </w:r>
                </w:p>
              </w:tc>
              <w:tc>
                <w:tcPr>
                  <w:tcW w:w="772" w:type="pct"/>
                  <w:shd w:val="clear" w:color="auto" w:fill="auto"/>
                  <w:noWrap/>
                  <w:vAlign w:val="center"/>
                  <w:hideMark/>
                </w:tcPr>
                <w:p w14:paraId="4299858B" w14:textId="36BA4B36" w:rsidR="00AC6A84" w:rsidRPr="005B496C" w:rsidRDefault="5C23D69B" w:rsidP="1391E3F7">
                  <w:pPr>
                    <w:autoSpaceDN/>
                    <w:jc w:val="center"/>
                    <w:textAlignment w:val="auto"/>
                    <w:rPr>
                      <w:rFonts w:eastAsia="Times New Roman" w:cs="Calibri"/>
                      <w:color w:val="000000"/>
                      <w:lang w:eastAsia="pl-PL"/>
                    </w:rPr>
                  </w:pPr>
                  <w:r w:rsidRPr="5DA4011F">
                    <w:rPr>
                      <w:rFonts w:eastAsia="Times New Roman" w:cs="Calibri"/>
                      <w:color w:val="000000" w:themeColor="text1"/>
                      <w:lang w:eastAsia="pl-PL"/>
                    </w:rPr>
                    <w:t>55%</w:t>
                  </w:r>
                </w:p>
              </w:tc>
              <w:tc>
                <w:tcPr>
                  <w:tcW w:w="801" w:type="pct"/>
                  <w:shd w:val="clear" w:color="auto" w:fill="auto"/>
                  <w:noWrap/>
                  <w:vAlign w:val="center"/>
                  <w:hideMark/>
                </w:tcPr>
                <w:p w14:paraId="16A507BB" w14:textId="06487480" w:rsidR="00AC6A84" w:rsidRPr="005B496C" w:rsidRDefault="32318647" w:rsidP="1391E3F7">
                  <w:pPr>
                    <w:autoSpaceDN/>
                    <w:jc w:val="center"/>
                    <w:textAlignment w:val="auto"/>
                    <w:rPr>
                      <w:rFonts w:eastAsia="Times New Roman" w:cs="Calibri"/>
                      <w:color w:val="000000"/>
                      <w:lang w:eastAsia="pl-PL"/>
                    </w:rPr>
                  </w:pPr>
                  <w:r w:rsidRPr="5DA4011F">
                    <w:rPr>
                      <w:rFonts w:eastAsia="Times New Roman" w:cs="Calibri"/>
                      <w:color w:val="000000" w:themeColor="text1"/>
                      <w:lang w:eastAsia="pl-PL"/>
                    </w:rPr>
                    <w:t>20%</w:t>
                  </w:r>
                </w:p>
              </w:tc>
              <w:tc>
                <w:tcPr>
                  <w:tcW w:w="794" w:type="pct"/>
                  <w:shd w:val="clear" w:color="auto" w:fill="auto"/>
                  <w:noWrap/>
                  <w:vAlign w:val="center"/>
                  <w:hideMark/>
                </w:tcPr>
                <w:p w14:paraId="5426496E" w14:textId="48663C7F" w:rsidR="00AC6A84" w:rsidRPr="005B496C" w:rsidRDefault="32318647" w:rsidP="1391E3F7">
                  <w:pPr>
                    <w:autoSpaceDN/>
                    <w:jc w:val="center"/>
                    <w:textAlignment w:val="auto"/>
                    <w:rPr>
                      <w:rFonts w:eastAsia="Times New Roman" w:cs="Calibri"/>
                      <w:color w:val="000000"/>
                      <w:lang w:eastAsia="pl-PL"/>
                    </w:rPr>
                  </w:pPr>
                  <w:r w:rsidRPr="5DA4011F">
                    <w:rPr>
                      <w:rFonts w:eastAsia="Times New Roman" w:cs="Calibri"/>
                      <w:color w:val="000000" w:themeColor="text1"/>
                      <w:lang w:eastAsia="pl-PL"/>
                    </w:rPr>
                    <w:t>25%</w:t>
                  </w:r>
                </w:p>
              </w:tc>
              <w:tc>
                <w:tcPr>
                  <w:tcW w:w="1269" w:type="pct"/>
                  <w:shd w:val="clear" w:color="auto" w:fill="auto"/>
                  <w:noWrap/>
                  <w:vAlign w:val="center"/>
                  <w:hideMark/>
                </w:tcPr>
                <w:p w14:paraId="5BDBD926" w14:textId="631E858B" w:rsidR="00AC6A84" w:rsidRPr="005B496C" w:rsidRDefault="3F6100E4" w:rsidP="1391E3F7">
                  <w:pPr>
                    <w:autoSpaceDN/>
                    <w:jc w:val="center"/>
                    <w:textAlignment w:val="auto"/>
                    <w:rPr>
                      <w:rFonts w:eastAsia="Times New Roman" w:cs="Calibri"/>
                      <w:color w:val="000000"/>
                      <w:lang w:eastAsia="pl-PL"/>
                    </w:rPr>
                  </w:pPr>
                  <w:r w:rsidRPr="5DA4011F">
                    <w:rPr>
                      <w:rFonts w:eastAsia="Times New Roman" w:cs="Calibri"/>
                      <w:color w:val="000000" w:themeColor="text1"/>
                      <w:lang w:eastAsia="pl-PL"/>
                    </w:rPr>
                    <w:t>55%</w:t>
                  </w:r>
                </w:p>
              </w:tc>
            </w:tr>
          </w:tbl>
          <w:p w14:paraId="0D090939" w14:textId="297F350F" w:rsidR="00AC6A84" w:rsidRDefault="00AC6A84" w:rsidP="00A0273C">
            <w:pPr>
              <w:pStyle w:val="Normalny1"/>
              <w:numPr>
                <w:ilvl w:val="0"/>
                <w:numId w:val="22"/>
              </w:numPr>
              <w:jc w:val="left"/>
              <w:rPr>
                <w:rStyle w:val="Domylnaczcionkaakapitu10000000"/>
                <w:szCs w:val="20"/>
                <w:lang w:eastAsia="pl-PL"/>
              </w:rPr>
            </w:pPr>
            <w:r>
              <w:rPr>
                <w:rStyle w:val="Domylnaczcionkaakapitu10000000"/>
                <w:szCs w:val="20"/>
                <w:lang w:eastAsia="pl-PL"/>
              </w:rPr>
              <w:t>wymaganą przepisami prawa temperaturę pomieszczeń dla danej pory roku przy założeniu do obliczeń III Strefy klimatycznej oraz stacji meteorologicznej Warszawa-Okęcie.</w:t>
            </w:r>
          </w:p>
          <w:p w14:paraId="5707DBD6" w14:textId="77777777" w:rsidR="001132E8" w:rsidRDefault="001132E8" w:rsidP="001132E8">
            <w:pPr>
              <w:pStyle w:val="Normalny1"/>
              <w:spacing w:before="0"/>
              <w:jc w:val="left"/>
              <w:rPr>
                <w:ins w:id="138" w:author="Autor"/>
                <w:rStyle w:val="Domylnaczcionkaakapitu10000000"/>
                <w:szCs w:val="20"/>
                <w:lang w:eastAsia="pl-PL"/>
              </w:rPr>
            </w:pPr>
          </w:p>
          <w:p w14:paraId="3E800374" w14:textId="0E28BD53" w:rsidR="001132E8" w:rsidRDefault="001132E8" w:rsidP="001132E8">
            <w:pPr>
              <w:pStyle w:val="Normalny1"/>
              <w:spacing w:before="0"/>
              <w:jc w:val="left"/>
              <w:rPr>
                <w:ins w:id="139" w:author="Autor"/>
                <w:rStyle w:val="Domylnaczcionkaakapitu10000000"/>
                <w:szCs w:val="20"/>
                <w:lang w:eastAsia="pl-PL"/>
              </w:rPr>
            </w:pPr>
            <w:ins w:id="140" w:author="Autor">
              <w:r>
                <w:rPr>
                  <w:rStyle w:val="Domylnaczcionkaakapitu10000000"/>
                  <w:szCs w:val="20"/>
                  <w:lang w:eastAsia="pl-PL"/>
                </w:rPr>
                <w:t xml:space="preserve">Zużycie energii odnieść do </w:t>
              </w:r>
              <w:r w:rsidRPr="000D4948">
                <w:rPr>
                  <w:rStyle w:val="Domylnaczcionkaakapitu10000000"/>
                  <w:szCs w:val="20"/>
                  <w:lang w:eastAsia="pl-PL"/>
                </w:rPr>
                <w:t>sum</w:t>
              </w:r>
              <w:r>
                <w:rPr>
                  <w:rStyle w:val="Domylnaczcionkaakapitu10000000"/>
                  <w:szCs w:val="20"/>
                  <w:lang w:eastAsia="pl-PL"/>
                </w:rPr>
                <w:t>y</w:t>
              </w:r>
              <w:r w:rsidRPr="000D4948">
                <w:rPr>
                  <w:rStyle w:val="Domylnaczcionkaakapitu10000000"/>
                  <w:szCs w:val="20"/>
                  <w:lang w:eastAsia="pl-PL"/>
                </w:rPr>
                <w:t xml:space="preserve"> </w:t>
              </w:r>
              <w:r w:rsidRPr="00067B65">
                <w:rPr>
                  <w:rStyle w:val="Domylnaczcionkaakapitu10000000"/>
                  <w:szCs w:val="20"/>
                  <w:lang w:eastAsia="pl-PL"/>
                </w:rPr>
                <w:t xml:space="preserve">powierzchni o regulowanej temperaturze </w:t>
              </w:r>
              <w:r w:rsidRPr="001132E8">
                <w:rPr>
                  <w:rStyle w:val="Domylnaczcionkaakapitu10000000"/>
                  <w:szCs w:val="20"/>
                  <w:lang w:eastAsia="pl-PL"/>
                </w:rPr>
                <w:t>powietrza</w:t>
              </w:r>
              <w:r>
                <w:rPr>
                  <w:rStyle w:val="Domylnaczcionkaakapitu10000000"/>
                  <w:szCs w:val="20"/>
                  <w:lang w:eastAsia="pl-PL"/>
                </w:rPr>
                <w:t xml:space="preserve"> rozumianych</w:t>
              </w:r>
              <w:r w:rsidRPr="001132E8">
                <w:rPr>
                  <w:rStyle w:val="Domylnaczcionkaakapitu10000000"/>
                  <w:szCs w:val="20"/>
                  <w:lang w:eastAsia="pl-PL"/>
                </w:rPr>
                <w:t xml:space="preserve"> jako </w:t>
              </w:r>
              <w:r w:rsidRPr="001132E8">
                <w:rPr>
                  <w:rStyle w:val="Domylnaczcionkaakapitu10000000"/>
                  <w:iCs/>
                  <w:szCs w:val="20"/>
                  <w:lang w:eastAsia="pl-PL"/>
                </w:rPr>
                <w:t>ogrzewana</w:t>
              </w:r>
              <w:r>
                <w:rPr>
                  <w:rStyle w:val="Domylnaczcionkaakapitu10000000"/>
                  <w:iCs/>
                  <w:szCs w:val="20"/>
                  <w:lang w:eastAsia="pl-PL"/>
                </w:rPr>
                <w:t xml:space="preserve"> lub chłodzona powierzchnia</w:t>
              </w:r>
              <w:r w:rsidRPr="001132E8">
                <w:rPr>
                  <w:rStyle w:val="Domylnaczcionkaakapitu10000000"/>
                  <w:iCs/>
                  <w:szCs w:val="20"/>
                  <w:lang w:eastAsia="pl-PL"/>
                </w:rPr>
                <w:t xml:space="preserve"> kondygnacji netto </w:t>
              </w:r>
              <w:r w:rsidRPr="001132E8">
                <w:rPr>
                  <w:rStyle w:val="Domylnaczcionkaakapitu10000000"/>
                  <w:szCs w:val="20"/>
                  <w:lang w:eastAsia="pl-PL"/>
                </w:rPr>
                <w:t>zgodnie z normą</w:t>
              </w:r>
              <w:r w:rsidRPr="00067B65" w:rsidDel="000D4948">
                <w:rPr>
                  <w:rStyle w:val="Domylnaczcionkaakapitu10000000"/>
                  <w:szCs w:val="20"/>
                  <w:lang w:eastAsia="pl-PL"/>
                </w:rPr>
                <w:t xml:space="preserve"> </w:t>
              </w:r>
              <w:r w:rsidRPr="005F6EAD">
                <w:rPr>
                  <w:rStyle w:val="Domylnaczcionkaakapitu10000000"/>
                  <w:szCs w:val="20"/>
                  <w:lang w:eastAsia="pl-PL"/>
                </w:rPr>
                <w:t xml:space="preserve">PN-ISO 9836:2015-12, </w:t>
              </w:r>
            </w:ins>
          </w:p>
          <w:p w14:paraId="163B5DF6" w14:textId="50114C63" w:rsidR="00AC6A84" w:rsidRPr="005F6EAD" w:rsidRDefault="001132E8" w:rsidP="001132E8">
            <w:pPr>
              <w:pStyle w:val="Normalny1"/>
              <w:jc w:val="left"/>
              <w:rPr>
                <w:rStyle w:val="Domylnaczcionkaakapitu10000000"/>
                <w:szCs w:val="20"/>
                <w:lang w:eastAsia="pl-PL"/>
              </w:rPr>
            </w:pPr>
            <w:ins w:id="141" w:author="Autor">
              <w:r w:rsidRPr="005F6EAD">
                <w:rPr>
                  <w:rStyle w:val="Domylnaczcionkaakapitu10000000"/>
                  <w:szCs w:val="20"/>
                  <w:lang w:eastAsia="pl-PL"/>
                </w:rPr>
                <w:t>[m</w:t>
              </w:r>
              <w:r w:rsidRPr="005F6EAD">
                <w:rPr>
                  <w:rStyle w:val="Domylnaczcionkaakapitu10000000"/>
                  <w:szCs w:val="20"/>
                  <w:vertAlign w:val="superscript"/>
                  <w:lang w:eastAsia="pl-PL"/>
                </w:rPr>
                <w:t>2</w:t>
              </w:r>
              <w:r w:rsidRPr="005F6EAD">
                <w:rPr>
                  <w:rStyle w:val="Domylnaczcionkaakapitu10000000"/>
                  <w:szCs w:val="20"/>
                  <w:lang w:eastAsia="pl-PL"/>
                </w:rPr>
                <w:t>]</w:t>
              </w:r>
            </w:ins>
            <w:r w:rsidR="00AC6A84">
              <w:rPr>
                <w:rStyle w:val="Domylnaczcionkaakapitu1"/>
                <w:szCs w:val="20"/>
                <w:lang w:eastAsia="pl-PL"/>
              </w:rPr>
              <w:t>Obliczenia wykonać z podaniem wyników cząstkowych dla obliczeń zużycia energii na potrzeby: odbiorników energii elektrycznej i wszystkich systemów instalacji w budynku zasilających, uzyskania ciepłej wody użytkowej oraz ogrzewania. Obliczenia wykonać w programie Audytor OZC.</w:t>
            </w:r>
          </w:p>
        </w:tc>
        <w:tc>
          <w:tcPr>
            <w:tcW w:w="1053" w:type="dxa"/>
            <w:tcBorders>
              <w:bottom w:val="single" w:sz="4" w:space="0" w:color="000000" w:themeColor="text1"/>
              <w:right w:val="single" w:sz="4" w:space="0" w:color="000000" w:themeColor="text1"/>
            </w:tcBorders>
            <w:vAlign w:val="center"/>
          </w:tcPr>
          <w:p w14:paraId="42316A99" w14:textId="6B16B33F" w:rsidR="00AC6A84" w:rsidRDefault="00AC6A84" w:rsidP="002F6A7D">
            <w:pPr>
              <w:pStyle w:val="Normalny1"/>
              <w:jc w:val="center"/>
              <w:rPr>
                <w:szCs w:val="20"/>
                <w:lang w:eastAsia="pl-PL"/>
              </w:rPr>
            </w:pPr>
            <w:r w:rsidRPr="008E05A3">
              <w:rPr>
                <w:rFonts w:cstheme="minorHAnsi"/>
                <w:szCs w:val="20"/>
              </w:rPr>
              <w:t>±</w:t>
            </w:r>
            <w:del w:id="142" w:author="Autor">
              <w:r w:rsidDel="002F6A7D">
                <w:rPr>
                  <w:szCs w:val="20"/>
                </w:rPr>
                <w:delText>1</w:delText>
              </w:r>
              <w:r w:rsidRPr="008E05A3" w:rsidDel="002F6A7D">
                <w:rPr>
                  <w:szCs w:val="20"/>
                </w:rPr>
                <w:delText>0</w:delText>
              </w:r>
            </w:del>
            <w:ins w:id="143" w:author="Autor">
              <w:r w:rsidR="002F6A7D">
                <w:rPr>
                  <w:szCs w:val="20"/>
                </w:rPr>
                <w:t>15</w:t>
              </w:r>
            </w:ins>
            <w:r w:rsidRPr="008E05A3">
              <w:rPr>
                <w:szCs w:val="20"/>
              </w:rPr>
              <w:t>%</w:t>
            </w:r>
          </w:p>
        </w:tc>
      </w:tr>
      <w:tr w:rsidR="005024CB" w:rsidRPr="00BF3A92" w14:paraId="0A0FA922" w14:textId="7CD34020" w:rsidTr="5DA4011F">
        <w:trPr>
          <w:trHeight w:val="624"/>
          <w:jc w:val="center"/>
        </w:trPr>
        <w:tc>
          <w:tcPr>
            <w:tcW w:w="562" w:type="dxa"/>
            <w:tcBorders>
              <w:left w:val="single" w:sz="4" w:space="0" w:color="000000" w:themeColor="text1"/>
              <w:bottom w:val="single" w:sz="4" w:space="0" w:color="000000" w:themeColor="text1"/>
              <w:right w:val="single" w:sz="4" w:space="0" w:color="000000" w:themeColor="text1"/>
            </w:tcBorders>
            <w:shd w:val="clear" w:color="auto" w:fill="E2EDD9"/>
            <w:tcMar>
              <w:top w:w="0" w:type="dxa"/>
              <w:left w:w="70" w:type="dxa"/>
              <w:bottom w:w="0" w:type="dxa"/>
              <w:right w:w="70" w:type="dxa"/>
            </w:tcMar>
            <w:vAlign w:val="center"/>
          </w:tcPr>
          <w:p w14:paraId="75DB71C9" w14:textId="0BDD9F14" w:rsidR="00AC6A84" w:rsidRDefault="00AC6A84" w:rsidP="003D1A08">
            <w:pPr>
              <w:pStyle w:val="Normalny1"/>
              <w:jc w:val="center"/>
              <w:rPr>
                <w:b/>
                <w:szCs w:val="20"/>
                <w:lang w:eastAsia="pl-PL"/>
              </w:rPr>
            </w:pPr>
            <w:r>
              <w:rPr>
                <w:b/>
                <w:szCs w:val="20"/>
                <w:lang w:eastAsia="pl-PL"/>
              </w:rPr>
              <w:lastRenderedPageBreak/>
              <w:t>K4</w:t>
            </w:r>
          </w:p>
        </w:tc>
        <w:tc>
          <w:tcPr>
            <w:tcW w:w="1276" w:type="dxa"/>
            <w:tcBorders>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7EA93476" w14:textId="77777777" w:rsidR="00AC6A84" w:rsidRPr="006A57AC" w:rsidRDefault="00AC6A84">
            <w:pPr>
              <w:pStyle w:val="Normalny1"/>
              <w:jc w:val="left"/>
              <w:rPr>
                <w:b/>
                <w:sz w:val="18"/>
                <w:szCs w:val="18"/>
                <w:lang w:eastAsia="pl-PL"/>
              </w:rPr>
            </w:pPr>
            <w:r w:rsidRPr="006A57AC">
              <w:rPr>
                <w:b/>
                <w:sz w:val="18"/>
                <w:szCs w:val="18"/>
                <w:lang w:eastAsia="pl-PL"/>
              </w:rPr>
              <w:t>Demonstrator</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3C4E8A3A" w14:textId="5E2F5FCC" w:rsidR="00AC6A84" w:rsidRDefault="00AC6A84">
            <w:pPr>
              <w:pStyle w:val="Normalny1"/>
              <w:jc w:val="left"/>
              <w:rPr>
                <w:szCs w:val="20"/>
                <w:lang w:eastAsia="pl-PL"/>
              </w:rPr>
            </w:pPr>
            <w:r>
              <w:rPr>
                <w:szCs w:val="20"/>
                <w:lang w:eastAsia="pl-PL"/>
              </w:rPr>
              <w:t>Bilans wodny</w:t>
            </w:r>
          </w:p>
        </w:tc>
        <w:tc>
          <w:tcPr>
            <w:tcW w:w="2551" w:type="dxa"/>
            <w:tcBorders>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2C19BA8C" w14:textId="6FA532BA" w:rsidR="00AC6A84" w:rsidRDefault="00AC6A84" w:rsidP="008010D4">
            <w:pPr>
              <w:pStyle w:val="Normalny1"/>
              <w:jc w:val="left"/>
              <w:rPr>
                <w:szCs w:val="20"/>
                <w:lang w:eastAsia="pl-PL"/>
              </w:rPr>
            </w:pPr>
            <w:r>
              <w:rPr>
                <w:szCs w:val="20"/>
                <w:lang w:eastAsia="pl-PL"/>
              </w:rPr>
              <w:t>Celem projektu jest uzyskanie jak najmniejszego poboru wody z sieci</w:t>
            </w:r>
          </w:p>
        </w:tc>
        <w:tc>
          <w:tcPr>
            <w:tcW w:w="7088" w:type="dxa"/>
            <w:tcBorders>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26F6B0FE" w14:textId="613CFA46" w:rsidR="00AC6A84" w:rsidRDefault="21E8EC50" w:rsidP="5DA4011F">
            <w:pPr>
              <w:pStyle w:val="Normalny1"/>
              <w:jc w:val="left"/>
              <w:rPr>
                <w:rStyle w:val="Domylnaczcionkaakapitu1"/>
                <w:lang w:eastAsia="pl-PL"/>
              </w:rPr>
            </w:pPr>
            <w:r w:rsidRPr="5DA4011F">
              <w:rPr>
                <w:rStyle w:val="Domylnaczcionkaakapitu10000000"/>
              </w:rPr>
              <w:t xml:space="preserve">W celu kalkulacji współczynnika oszczędzania wody w budynku </w:t>
            </w:r>
            <w:r w:rsidR="00063488" w:rsidRPr="5DA4011F">
              <w:rPr>
                <w:rStyle w:val="Domylnaczcionkaakapitu10000000"/>
              </w:rPr>
              <w:t>Demonstrator</w:t>
            </w:r>
            <w:r w:rsidRPr="5DA4011F">
              <w:rPr>
                <w:rStyle w:val="Domylnaczcionkaakapitu10000000"/>
              </w:rPr>
              <w:t xml:space="preserve">a należy skorzystać </w:t>
            </w:r>
            <w:r w:rsidRPr="5DA4011F">
              <w:rPr>
                <w:rStyle w:val="Domylnaczcionkaakapitu1"/>
                <w:lang w:eastAsia="pl-PL"/>
              </w:rPr>
              <w:t>ze wzoru:</w:t>
            </w:r>
          </w:p>
          <w:p w14:paraId="3B9800A1" w14:textId="268D9727" w:rsidR="00AC6A84" w:rsidRDefault="00AC6A84" w:rsidP="00944795">
            <w:pPr>
              <w:pStyle w:val="Normalny1"/>
              <w:jc w:val="left"/>
              <w:rPr>
                <w:rStyle w:val="Domylnaczcionkaakapitu1"/>
                <w:szCs w:val="20"/>
                <w:lang w:eastAsia="pl-PL"/>
              </w:rPr>
            </w:pPr>
            <w:r w:rsidRPr="00870A07">
              <w:rPr>
                <w:rStyle w:val="Domylnaczcionkaakapitu1"/>
                <w:szCs w:val="20"/>
                <w:lang w:eastAsia="pl-PL"/>
              </w:rPr>
              <w:t>W</w:t>
            </w:r>
            <w:r w:rsidRPr="00944795">
              <w:rPr>
                <w:rStyle w:val="Domylnaczcionkaakapitu1"/>
                <w:szCs w:val="20"/>
                <w:vertAlign w:val="subscript"/>
                <w:lang w:eastAsia="pl-PL"/>
              </w:rPr>
              <w:t>c</w:t>
            </w:r>
            <w:r w:rsidRPr="00870A07">
              <w:rPr>
                <w:rStyle w:val="Domylnaczcionkaakapitu1"/>
                <w:szCs w:val="20"/>
                <w:lang w:eastAsia="pl-PL"/>
              </w:rPr>
              <w:t>=(w</w:t>
            </w:r>
            <w:r w:rsidRPr="00944795">
              <w:rPr>
                <w:rStyle w:val="Domylnaczcionkaakapitu1"/>
                <w:szCs w:val="20"/>
                <w:vertAlign w:val="subscript"/>
                <w:lang w:eastAsia="pl-PL"/>
              </w:rPr>
              <w:t>z</w:t>
            </w:r>
            <w:r w:rsidRPr="00870A07">
              <w:rPr>
                <w:rStyle w:val="Domylnaczcionkaakapitu1"/>
                <w:szCs w:val="20"/>
                <w:lang w:eastAsia="pl-PL"/>
              </w:rPr>
              <w:t>-w</w:t>
            </w:r>
            <w:r w:rsidRPr="00944795">
              <w:rPr>
                <w:rStyle w:val="Domylnaczcionkaakapitu1"/>
                <w:szCs w:val="20"/>
                <w:vertAlign w:val="subscript"/>
                <w:lang w:eastAsia="pl-PL"/>
              </w:rPr>
              <w:t>z</w:t>
            </w:r>
            <w:r w:rsidRPr="00870A07">
              <w:rPr>
                <w:rStyle w:val="Domylnaczcionkaakapitu1"/>
                <w:szCs w:val="20"/>
                <w:lang w:eastAsia="pl-PL"/>
              </w:rPr>
              <w:t>s-w</w:t>
            </w:r>
            <w:r w:rsidRPr="00944795">
              <w:rPr>
                <w:rStyle w:val="Domylnaczcionkaakapitu1"/>
                <w:szCs w:val="20"/>
                <w:vertAlign w:val="subscript"/>
                <w:lang w:eastAsia="pl-PL"/>
              </w:rPr>
              <w:t>z</w:t>
            </w:r>
            <w:r>
              <w:rPr>
                <w:rStyle w:val="Domylnaczcionkaakapitu1"/>
                <w:szCs w:val="20"/>
                <w:lang w:eastAsia="pl-PL"/>
              </w:rPr>
              <w:t>d)</w:t>
            </w:r>
            <w:r w:rsidRPr="00870A07">
              <w:rPr>
                <w:rStyle w:val="Domylnaczcionkaakapitu1"/>
                <w:szCs w:val="20"/>
                <w:lang w:eastAsia="pl-PL"/>
              </w:rPr>
              <w:t>n</w:t>
            </w:r>
            <w:r>
              <w:rPr>
                <w:rStyle w:val="Domylnaczcionkaakapitu1"/>
                <w:szCs w:val="20"/>
                <w:lang w:eastAsia="pl-PL"/>
              </w:rPr>
              <w:t xml:space="preserve"> / (</w:t>
            </w:r>
            <w:r w:rsidRPr="00B66C5C">
              <w:rPr>
                <w:rStyle w:val="Domylnaczcionkaakapitu1"/>
                <w:rFonts w:asciiTheme="minorHAnsi" w:hAnsiTheme="minorHAnsi" w:cstheme="minorHAnsi"/>
                <w:szCs w:val="20"/>
                <w:lang w:eastAsia="pl-PL"/>
              </w:rPr>
              <w:t>w</w:t>
            </w:r>
            <w:r w:rsidRPr="00B66C5C">
              <w:rPr>
                <w:rStyle w:val="Domylnaczcionkaakapitu1"/>
                <w:rFonts w:asciiTheme="minorHAnsi" w:hAnsiTheme="minorHAnsi" w:cstheme="minorHAnsi"/>
                <w:szCs w:val="20"/>
                <w:vertAlign w:val="subscript"/>
                <w:lang w:eastAsia="pl-PL"/>
              </w:rPr>
              <w:t>z</w:t>
            </w:r>
            <w:r w:rsidRPr="00B66C5C">
              <w:rPr>
                <w:rStyle w:val="Domylnaczcionkaakapitu1"/>
                <w:rFonts w:asciiTheme="minorHAnsi" w:hAnsiTheme="minorHAnsi" w:cstheme="minorHAnsi"/>
                <w:szCs w:val="20"/>
                <w:lang w:eastAsia="pl-PL"/>
              </w:rPr>
              <w:t xml:space="preserve">n) </w:t>
            </w:r>
            <m:oMath>
              <m:r>
                <m:rPr>
                  <m:sty m:val="p"/>
                </m:rPr>
                <w:rPr>
                  <w:rFonts w:ascii="Cambria Math" w:hAnsi="Cambria Math" w:cstheme="minorHAnsi"/>
                  <w:szCs w:val="20"/>
                </w:rPr>
                <m:t>∙</m:t>
              </m:r>
            </m:oMath>
            <w:r w:rsidRPr="00B66C5C">
              <w:rPr>
                <w:rFonts w:asciiTheme="minorHAnsi" w:hAnsiTheme="minorHAnsi" w:cstheme="minorHAnsi"/>
                <w:szCs w:val="20"/>
              </w:rPr>
              <w:t>100%</w:t>
            </w:r>
            <w:r>
              <w:rPr>
                <w:rStyle w:val="Domylnaczcionkaakapitu1"/>
                <w:szCs w:val="20"/>
                <w:lang w:eastAsia="pl-PL"/>
              </w:rPr>
              <w:br/>
            </w:r>
            <w:r>
              <w:rPr>
                <w:rStyle w:val="Domylnaczcionkaakapitu1"/>
                <w:szCs w:val="20"/>
                <w:lang w:eastAsia="pl-PL"/>
              </w:rPr>
              <w:br/>
              <w:t>Gdzie:</w:t>
            </w:r>
          </w:p>
          <w:tbl>
            <w:tblPr>
              <w:tblStyle w:val="Tabela-Siatk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71"/>
              <w:gridCol w:w="6177"/>
            </w:tblGrid>
            <w:tr w:rsidR="00AC6A84" w14:paraId="1A547082" w14:textId="77777777" w:rsidTr="00772046">
              <w:trPr>
                <w:trHeight w:val="316"/>
              </w:trPr>
              <w:tc>
                <w:tcPr>
                  <w:tcW w:w="555" w:type="pct"/>
                  <w:vAlign w:val="center"/>
                </w:tcPr>
                <w:p w14:paraId="09EA7C96" w14:textId="1C6AADB7" w:rsidR="00AC6A84" w:rsidRDefault="00AC6A84" w:rsidP="000B35FE">
                  <w:pPr>
                    <w:pStyle w:val="Normalny1"/>
                    <w:jc w:val="left"/>
                    <w:rPr>
                      <w:rStyle w:val="Domylnaczcionkaakapitu1"/>
                      <w:szCs w:val="20"/>
                      <w:lang w:eastAsia="pl-PL"/>
                    </w:rPr>
                  </w:pPr>
                  <w:r>
                    <w:rPr>
                      <w:rStyle w:val="Domylnaczcionkaakapitu1"/>
                      <w:szCs w:val="20"/>
                      <w:lang w:eastAsia="pl-PL"/>
                    </w:rPr>
                    <w:t>W</w:t>
                  </w:r>
                  <w:r w:rsidRPr="00B53A38">
                    <w:rPr>
                      <w:rStyle w:val="Domylnaczcionkaakapitu1"/>
                      <w:szCs w:val="20"/>
                      <w:vertAlign w:val="subscript"/>
                      <w:lang w:eastAsia="pl-PL"/>
                    </w:rPr>
                    <w:t>c</w:t>
                  </w:r>
                </w:p>
              </w:tc>
              <w:tc>
                <w:tcPr>
                  <w:tcW w:w="4445" w:type="pct"/>
                </w:tcPr>
                <w:p w14:paraId="24A30FC6" w14:textId="642FC09A" w:rsidR="00AC6A84" w:rsidRDefault="00AC6A84" w:rsidP="006A57AC">
                  <w:pPr>
                    <w:pStyle w:val="Normalny1"/>
                    <w:spacing w:before="0"/>
                    <w:jc w:val="left"/>
                    <w:rPr>
                      <w:rStyle w:val="Domylnaczcionkaakapitu1"/>
                      <w:szCs w:val="20"/>
                      <w:lang w:eastAsia="pl-PL"/>
                    </w:rPr>
                  </w:pPr>
                  <w:r w:rsidRPr="00B53A38">
                    <w:rPr>
                      <w:rStyle w:val="Domylnaczcionkaakapitu1"/>
                      <w:szCs w:val="20"/>
                      <w:lang w:eastAsia="pl-PL"/>
                    </w:rPr>
                    <w:t>W</w:t>
                  </w:r>
                  <w:r>
                    <w:rPr>
                      <w:rStyle w:val="Domylnaczcionkaakapitu1"/>
                      <w:szCs w:val="20"/>
                      <w:lang w:eastAsia="pl-PL"/>
                    </w:rPr>
                    <w:t xml:space="preserve">spółczynnik oszczędzania wody, </w:t>
                  </w:r>
                </w:p>
                <w:p w14:paraId="03BA3A1F" w14:textId="51722FDD" w:rsidR="00AC6A84" w:rsidRDefault="00AC6A84" w:rsidP="006A57AC">
                  <w:pPr>
                    <w:pStyle w:val="Normalny1"/>
                    <w:spacing w:before="0"/>
                    <w:jc w:val="left"/>
                    <w:rPr>
                      <w:rStyle w:val="Domylnaczcionkaakapitu1"/>
                      <w:szCs w:val="20"/>
                      <w:lang w:eastAsia="pl-PL"/>
                    </w:rPr>
                  </w:pPr>
                  <w:r>
                    <w:rPr>
                      <w:rStyle w:val="Domylnaczcionkaakapitu1"/>
                      <w:szCs w:val="20"/>
                      <w:lang w:eastAsia="pl-PL"/>
                    </w:rPr>
                    <w:t>[%]</w:t>
                  </w:r>
                </w:p>
              </w:tc>
            </w:tr>
            <w:tr w:rsidR="00AC6A84" w:rsidRPr="00BF3A92" w14:paraId="3A60E35F" w14:textId="77777777" w:rsidTr="00772046">
              <w:trPr>
                <w:trHeight w:val="613"/>
              </w:trPr>
              <w:tc>
                <w:tcPr>
                  <w:tcW w:w="555" w:type="pct"/>
                  <w:vAlign w:val="center"/>
                </w:tcPr>
                <w:p w14:paraId="33A1AEE6" w14:textId="1FD78DA0" w:rsidR="00AC6A84" w:rsidRDefault="00AC6A84" w:rsidP="000B35FE">
                  <w:pPr>
                    <w:pStyle w:val="Normalny1"/>
                    <w:jc w:val="left"/>
                    <w:rPr>
                      <w:rStyle w:val="Domylnaczcionkaakapitu1"/>
                      <w:szCs w:val="20"/>
                      <w:lang w:eastAsia="pl-PL"/>
                    </w:rPr>
                  </w:pPr>
                  <w:r>
                    <w:rPr>
                      <w:rStyle w:val="Domylnaczcionkaakapitu1"/>
                      <w:szCs w:val="20"/>
                      <w:lang w:eastAsia="pl-PL"/>
                    </w:rPr>
                    <w:t>w</w:t>
                  </w:r>
                  <w:r>
                    <w:rPr>
                      <w:rStyle w:val="Domylnaczcionkaakapitu1"/>
                      <w:szCs w:val="20"/>
                      <w:vertAlign w:val="subscript"/>
                      <w:lang w:eastAsia="pl-PL"/>
                    </w:rPr>
                    <w:t>z</w:t>
                  </w:r>
                </w:p>
              </w:tc>
              <w:tc>
                <w:tcPr>
                  <w:tcW w:w="4445" w:type="pct"/>
                </w:tcPr>
                <w:p w14:paraId="0C75C603" w14:textId="19DD3509" w:rsidR="00AC6A84" w:rsidDel="00EC3DE6" w:rsidRDefault="00EC3DE6" w:rsidP="006A57AC">
                  <w:pPr>
                    <w:pStyle w:val="Normalny1"/>
                    <w:spacing w:before="0"/>
                    <w:jc w:val="left"/>
                    <w:rPr>
                      <w:del w:id="144" w:author="Autor"/>
                      <w:rStyle w:val="Domylnaczcionkaakapitu1"/>
                      <w:szCs w:val="20"/>
                      <w:lang w:eastAsia="pl-PL"/>
                    </w:rPr>
                  </w:pPr>
                  <w:ins w:id="145" w:author="Autor">
                    <w:r w:rsidRPr="00EC3DE6">
                      <w:rPr>
                        <w:rStyle w:val="Domylnaczcionkaakapitu1"/>
                        <w:szCs w:val="20"/>
                        <w:lang w:eastAsia="pl-PL"/>
                      </w:rPr>
                      <w:t>dobowa wartość maksymalna zużycia wody pitnej, 100 [l/mieszkańca na dobę] w przypadku budownictwa społecznego i jednorodzinnego, 60 [l/mieszkańca na dobę] w przypadku budownictwa senioralnego, z uwzględnieniem zużycia na poszczególne obszary: higiena – 35%, spłukiwanie toalety – 35%, pranie – 12%, zmywanie naczyń i sprzątanie – 10%, pic</w:t>
                    </w:r>
                    <w:r w:rsidR="00A95D36">
                      <w:rPr>
                        <w:rStyle w:val="Domylnaczcionkaakapitu1"/>
                        <w:szCs w:val="20"/>
                        <w:lang w:eastAsia="pl-PL"/>
                      </w:rPr>
                      <w:t>ie i gotowanie - 3%, inne – 5%,</w:t>
                    </w:r>
                  </w:ins>
                  <w:del w:id="146" w:author="Autor">
                    <w:r w:rsidR="00AC6A84" w:rsidRPr="00B53A38" w:rsidDel="00EC3DE6">
                      <w:rPr>
                        <w:rStyle w:val="Domylnaczcionkaakapitu1"/>
                        <w:szCs w:val="20"/>
                        <w:lang w:eastAsia="pl-PL"/>
                      </w:rPr>
                      <w:delText xml:space="preserve">dobowa wartość </w:delText>
                    </w:r>
                    <w:r w:rsidR="00AC6A84" w:rsidDel="00EC3DE6">
                      <w:rPr>
                        <w:rStyle w:val="Domylnaczcionkaakapitu1"/>
                        <w:szCs w:val="20"/>
                        <w:lang w:eastAsia="pl-PL"/>
                      </w:rPr>
                      <w:delText xml:space="preserve">maksymalna zużycia wody pitnej, </w:delText>
                    </w:r>
                  </w:del>
                </w:p>
                <w:p w14:paraId="5CBF8512" w14:textId="3239B9A1" w:rsidR="00AC6A84" w:rsidRPr="00B53A38" w:rsidRDefault="0F80C52D" w:rsidP="42E4B90E">
                  <w:pPr>
                    <w:pStyle w:val="Normalny1"/>
                    <w:spacing w:before="0"/>
                    <w:jc w:val="left"/>
                    <w:rPr>
                      <w:rFonts w:ascii="Segoe UI" w:eastAsia="Segoe UI" w:hAnsi="Segoe UI" w:cs="Segoe UI"/>
                      <w:color w:val="333333"/>
                      <w:sz w:val="18"/>
                      <w:szCs w:val="18"/>
                    </w:rPr>
                  </w:pPr>
                  <w:del w:id="147" w:author="Autor">
                    <w:r w:rsidRPr="5DA4011F" w:rsidDel="00EC3DE6">
                      <w:rPr>
                        <w:rStyle w:val="Domylnaczcionkaakapitu1"/>
                        <w:lang w:eastAsia="pl-PL"/>
                      </w:rPr>
                      <w:delText>100 [l/mieszkańca na dobę]</w:delText>
                    </w:r>
                    <w:r w:rsidR="2E96B50C" w:rsidRPr="5DA4011F" w:rsidDel="00EC3DE6">
                      <w:rPr>
                        <w:rStyle w:val="Domylnaczcionkaakapitu1"/>
                        <w:lang w:eastAsia="pl-PL"/>
                      </w:rPr>
                      <w:delText xml:space="preserve"> w przypadku budownictwa </w:delText>
                    </w:r>
                    <w:r w:rsidR="6D345D42" w:rsidRPr="5DA4011F" w:rsidDel="00EC3DE6">
                      <w:rPr>
                        <w:rStyle w:val="Domylnaczcionkaakapitu1"/>
                        <w:lang w:eastAsia="pl-PL"/>
                      </w:rPr>
                      <w:delText>społecznego</w:delText>
                    </w:r>
                    <w:r w:rsidR="2E96B50C" w:rsidRPr="5DA4011F" w:rsidDel="00EC3DE6">
                      <w:rPr>
                        <w:rStyle w:val="Domylnaczcionkaakapitu1"/>
                        <w:lang w:eastAsia="pl-PL"/>
                      </w:rPr>
                      <w:delText xml:space="preserve"> i jednorodzinnego, 60 [l/mieszkańca na dobę] w przypadku budownictwa senioralnego</w:delText>
                    </w:r>
                    <w:r w:rsidR="0C984C32" w:rsidRPr="5DA4011F" w:rsidDel="00EC3DE6">
                      <w:rPr>
                        <w:rStyle w:val="Domylnaczcionkaakapitu1"/>
                        <w:lang w:eastAsia="pl-PL"/>
                      </w:rPr>
                      <w:delText>,</w:delText>
                    </w:r>
                    <w:r w:rsidR="0C984C32" w:rsidRPr="5DA4011F" w:rsidDel="00EC3DE6">
                      <w:rPr>
                        <w:rStyle w:val="Domylnaczcionkaakapitu1"/>
                        <w:color w:val="000000" w:themeColor="text1"/>
                        <w:lang w:eastAsia="pl-PL"/>
                      </w:rPr>
                      <w:delText xml:space="preserve"> z uwzględnieniem zużycia na poszczególne obszary: higiena – 35%, spłukiwanie toalety – 33%, pranie – 13%, zmywanie naczyń – 10%, gotowanie - 2%, podlewanie ogrodu– 7%</w:delText>
                    </w:r>
                  </w:del>
                  <w:r w:rsidR="0C984C32" w:rsidRPr="5DA4011F">
                    <w:rPr>
                      <w:rStyle w:val="Domylnaczcionkaakapitu1"/>
                      <w:color w:val="000000" w:themeColor="text1"/>
                      <w:lang w:eastAsia="pl-PL"/>
                    </w:rPr>
                    <w:t>.</w:t>
                  </w:r>
                </w:p>
              </w:tc>
            </w:tr>
            <w:tr w:rsidR="00AC6A84" w:rsidRPr="00BF3A92" w14:paraId="488FFCB2" w14:textId="77777777" w:rsidTr="00772046">
              <w:trPr>
                <w:trHeight w:val="338"/>
              </w:trPr>
              <w:tc>
                <w:tcPr>
                  <w:tcW w:w="555" w:type="pct"/>
                  <w:vAlign w:val="center"/>
                </w:tcPr>
                <w:p w14:paraId="4F9DF27B" w14:textId="0E15ED4F" w:rsidR="00AC6A84" w:rsidRDefault="00AC6A84" w:rsidP="000B35FE">
                  <w:pPr>
                    <w:pStyle w:val="Normalny1"/>
                    <w:jc w:val="left"/>
                    <w:rPr>
                      <w:rStyle w:val="Domylnaczcionkaakapitu1"/>
                      <w:szCs w:val="20"/>
                      <w:lang w:eastAsia="pl-PL"/>
                    </w:rPr>
                  </w:pPr>
                  <w:r>
                    <w:rPr>
                      <w:rStyle w:val="Domylnaczcionkaakapitu1"/>
                      <w:szCs w:val="20"/>
                      <w:lang w:eastAsia="pl-PL"/>
                    </w:rPr>
                    <w:t>s</w:t>
                  </w:r>
                </w:p>
              </w:tc>
              <w:tc>
                <w:tcPr>
                  <w:tcW w:w="4445" w:type="pct"/>
                </w:tcPr>
                <w:p w14:paraId="796C3DE9" w14:textId="689D7F5F" w:rsidR="00AC6A84" w:rsidRPr="00B53A38" w:rsidRDefault="0F80C52D" w:rsidP="42E4B90E">
                  <w:pPr>
                    <w:pStyle w:val="Normalny1"/>
                    <w:spacing w:before="0"/>
                    <w:jc w:val="left"/>
                    <w:rPr>
                      <w:rStyle w:val="Domylnaczcionkaakapitu1"/>
                      <w:lang w:eastAsia="pl-PL"/>
                    </w:rPr>
                  </w:pPr>
                  <w:r w:rsidRPr="5DA4011F">
                    <w:rPr>
                      <w:rStyle w:val="Domylnaczcionkaakapitu1"/>
                      <w:lang w:eastAsia="pl-PL"/>
                    </w:rPr>
                    <w:t>deklarowana wartość procentowego udziału ilość wody szarej</w:t>
                  </w:r>
                  <w:del w:id="148" w:author="Autor">
                    <w:r w:rsidR="1870CA87" w:rsidRPr="5DA4011F" w:rsidDel="00A95D36">
                      <w:rPr>
                        <w:rStyle w:val="Domylnaczcionkaakapitu1"/>
                        <w:lang w:eastAsia="pl-PL"/>
                      </w:rPr>
                      <w:delText xml:space="preserve"> </w:delText>
                    </w:r>
                  </w:del>
                  <w:r w:rsidRPr="5DA4011F">
                    <w:rPr>
                      <w:rStyle w:val="Domylnaczcionkaakapitu1"/>
                      <w:lang w:eastAsia="pl-PL"/>
                    </w:rPr>
                    <w:t>, [%]</w:t>
                  </w:r>
                </w:p>
              </w:tc>
            </w:tr>
            <w:tr w:rsidR="00AC6A84" w:rsidRPr="00BF3A92" w14:paraId="20F218E8" w14:textId="77777777" w:rsidTr="00772046">
              <w:trPr>
                <w:trHeight w:val="400"/>
              </w:trPr>
              <w:tc>
                <w:tcPr>
                  <w:tcW w:w="555" w:type="pct"/>
                  <w:vAlign w:val="center"/>
                </w:tcPr>
                <w:p w14:paraId="346CFC60" w14:textId="17C1CF1C" w:rsidR="00AC6A84" w:rsidRPr="004F5E84" w:rsidRDefault="00AC6A84" w:rsidP="000B35FE">
                  <w:pPr>
                    <w:pStyle w:val="Normalny1"/>
                    <w:jc w:val="left"/>
                    <w:rPr>
                      <w:rStyle w:val="Domylnaczcionkaakapitu1"/>
                      <w:szCs w:val="20"/>
                      <w:lang w:eastAsia="pl-PL"/>
                    </w:rPr>
                  </w:pPr>
                  <w:r>
                    <w:rPr>
                      <w:rStyle w:val="Domylnaczcionkaakapitu1"/>
                      <w:szCs w:val="20"/>
                      <w:lang w:eastAsia="pl-PL"/>
                    </w:rPr>
                    <w:t>d</w:t>
                  </w:r>
                </w:p>
              </w:tc>
              <w:tc>
                <w:tcPr>
                  <w:tcW w:w="4445" w:type="pct"/>
                </w:tcPr>
                <w:p w14:paraId="7CBEC78C" w14:textId="77777777" w:rsidR="00AC6A84" w:rsidRDefault="00AC6A84" w:rsidP="006A57AC">
                  <w:pPr>
                    <w:pStyle w:val="Normalny1"/>
                    <w:spacing w:before="0"/>
                    <w:jc w:val="left"/>
                    <w:rPr>
                      <w:rStyle w:val="Domylnaczcionkaakapitu1"/>
                      <w:szCs w:val="20"/>
                      <w:lang w:eastAsia="pl-PL"/>
                    </w:rPr>
                  </w:pPr>
                  <w:r>
                    <w:rPr>
                      <w:rStyle w:val="Domylnaczcionkaakapitu1"/>
                      <w:szCs w:val="20"/>
                      <w:lang w:eastAsia="pl-PL"/>
                    </w:rPr>
                    <w:t>d</w:t>
                  </w:r>
                  <w:r w:rsidRPr="00B53A38">
                    <w:rPr>
                      <w:rStyle w:val="Domylnaczcionkaakapitu1"/>
                      <w:szCs w:val="20"/>
                      <w:lang w:eastAsia="pl-PL"/>
                    </w:rPr>
                    <w:t>eklarowana wartość procentowego udziału ilość wody deszczowej</w:t>
                  </w:r>
                  <w:r>
                    <w:rPr>
                      <w:rStyle w:val="Domylnaczcionkaakapitu1"/>
                      <w:szCs w:val="20"/>
                      <w:lang w:eastAsia="pl-PL"/>
                    </w:rPr>
                    <w:t xml:space="preserve">, </w:t>
                  </w:r>
                </w:p>
                <w:p w14:paraId="541ABDD9" w14:textId="0AFBE64D" w:rsidR="00AC6A84" w:rsidRPr="004F5E84" w:rsidRDefault="00AC6A84" w:rsidP="006A57AC">
                  <w:pPr>
                    <w:pStyle w:val="Normalny1"/>
                    <w:spacing w:before="0"/>
                    <w:jc w:val="left"/>
                    <w:rPr>
                      <w:rStyle w:val="Domylnaczcionkaakapitu1"/>
                      <w:szCs w:val="20"/>
                      <w:lang w:eastAsia="pl-PL"/>
                    </w:rPr>
                  </w:pPr>
                  <w:r>
                    <w:rPr>
                      <w:rStyle w:val="Domylnaczcionkaakapitu1"/>
                      <w:szCs w:val="20"/>
                      <w:lang w:eastAsia="pl-PL"/>
                    </w:rPr>
                    <w:t>[%]</w:t>
                  </w:r>
                </w:p>
              </w:tc>
            </w:tr>
            <w:tr w:rsidR="00AC6A84" w:rsidRPr="00BF3A92" w14:paraId="6A39D099" w14:textId="77777777" w:rsidTr="00772046">
              <w:trPr>
                <w:trHeight w:val="288"/>
              </w:trPr>
              <w:tc>
                <w:tcPr>
                  <w:tcW w:w="555" w:type="pct"/>
                  <w:vAlign w:val="center"/>
                </w:tcPr>
                <w:p w14:paraId="02B2456A" w14:textId="7E3648E0" w:rsidR="00AC6A84" w:rsidRPr="004F5E84" w:rsidRDefault="00AC6A84" w:rsidP="000B35FE">
                  <w:pPr>
                    <w:pStyle w:val="Normalny1"/>
                    <w:jc w:val="left"/>
                    <w:rPr>
                      <w:rStyle w:val="Domylnaczcionkaakapitu1"/>
                      <w:szCs w:val="20"/>
                      <w:lang w:eastAsia="pl-PL"/>
                    </w:rPr>
                  </w:pPr>
                  <w:r>
                    <w:rPr>
                      <w:rStyle w:val="Domylnaczcionkaakapitu1"/>
                      <w:szCs w:val="20"/>
                      <w:lang w:eastAsia="pl-PL"/>
                    </w:rPr>
                    <w:t>n</w:t>
                  </w:r>
                </w:p>
              </w:tc>
              <w:tc>
                <w:tcPr>
                  <w:tcW w:w="4445" w:type="pct"/>
                </w:tcPr>
                <w:p w14:paraId="0C1DB1C7" w14:textId="2C3811BE" w:rsidR="00AC6A84" w:rsidRPr="004F5E84" w:rsidRDefault="00AC6A84" w:rsidP="006A57AC">
                  <w:pPr>
                    <w:pStyle w:val="Normalny1"/>
                    <w:spacing w:before="0" w:line="240" w:lineRule="auto"/>
                    <w:jc w:val="left"/>
                    <w:rPr>
                      <w:rStyle w:val="Domylnaczcionkaakapitu1"/>
                      <w:szCs w:val="20"/>
                      <w:lang w:eastAsia="pl-PL"/>
                    </w:rPr>
                  </w:pPr>
                  <w:r w:rsidRPr="00B53A38">
                    <w:rPr>
                      <w:rStyle w:val="Domylnaczcionkaakapitu1"/>
                      <w:szCs w:val="20"/>
                      <w:lang w:eastAsia="pl-PL"/>
                    </w:rPr>
                    <w:t>liczba mieszkańców</w:t>
                  </w:r>
                  <w:r>
                    <w:rPr>
                      <w:rStyle w:val="Domylnaczcionkaakapitu1"/>
                      <w:szCs w:val="20"/>
                      <w:lang w:eastAsia="pl-PL"/>
                    </w:rPr>
                    <w:t xml:space="preserve"> budynku</w:t>
                  </w:r>
                  <w:ins w:id="149" w:author="Autor">
                    <w:r w:rsidR="00A95D36">
                      <w:rPr>
                        <w:rStyle w:val="Domylnaczcionkaakapitu1"/>
                        <w:szCs w:val="20"/>
                        <w:lang w:eastAsia="pl-PL"/>
                      </w:rPr>
                      <w:t>.</w:t>
                    </w:r>
                  </w:ins>
                </w:p>
              </w:tc>
            </w:tr>
          </w:tbl>
          <w:p w14:paraId="721660C7" w14:textId="492A93DD" w:rsidR="00AC6A84" w:rsidRDefault="00AC6A84" w:rsidP="003D1A08">
            <w:pPr>
              <w:pStyle w:val="Normalny1"/>
              <w:jc w:val="left"/>
            </w:pPr>
            <w:r>
              <w:rPr>
                <w:rStyle w:val="Domylnaczcionkaakapitu1"/>
                <w:szCs w:val="20"/>
                <w:lang w:eastAsia="pl-PL"/>
              </w:rPr>
              <w:t>Obliczenia wykonać wg Zał. C1 do Wymagań konkursowych – Bilans wodny. Metodyka obliczeń, Zał. C2 do Wymagań konkursowych – Bilans wodny. Arkusz kalkulacyjny.</w:t>
            </w:r>
          </w:p>
        </w:tc>
        <w:tc>
          <w:tcPr>
            <w:tcW w:w="1053" w:type="dxa"/>
            <w:tcBorders>
              <w:bottom w:val="single" w:sz="4" w:space="0" w:color="000000" w:themeColor="text1"/>
              <w:right w:val="single" w:sz="4" w:space="0" w:color="000000" w:themeColor="text1"/>
            </w:tcBorders>
            <w:vAlign w:val="center"/>
          </w:tcPr>
          <w:p w14:paraId="4F5015F1" w14:textId="582335D2" w:rsidR="00AC6A84" w:rsidRDefault="00AC6A84" w:rsidP="00EF77BD">
            <w:pPr>
              <w:pStyle w:val="Normalny1"/>
              <w:jc w:val="center"/>
              <w:rPr>
                <w:szCs w:val="20"/>
                <w:lang w:eastAsia="pl-PL"/>
              </w:rPr>
            </w:pPr>
            <w:r>
              <w:rPr>
                <w:szCs w:val="20"/>
                <w:lang w:eastAsia="pl-PL"/>
              </w:rPr>
              <w:t>-</w:t>
            </w:r>
          </w:p>
        </w:tc>
      </w:tr>
      <w:tr w:rsidR="005024CB" w:rsidRPr="00BF3A92" w14:paraId="243B209B" w14:textId="4E66A461" w:rsidTr="5DA4011F">
        <w:trPr>
          <w:trHeight w:val="624"/>
          <w:jc w:val="center"/>
        </w:trPr>
        <w:tc>
          <w:tcPr>
            <w:tcW w:w="562" w:type="dxa"/>
            <w:tcBorders>
              <w:left w:val="single" w:sz="4" w:space="0" w:color="000000" w:themeColor="text1"/>
              <w:bottom w:val="single" w:sz="4" w:space="0" w:color="000000" w:themeColor="text1"/>
              <w:right w:val="single" w:sz="4" w:space="0" w:color="000000" w:themeColor="text1"/>
            </w:tcBorders>
            <w:shd w:val="clear" w:color="auto" w:fill="E2EDD9"/>
            <w:tcMar>
              <w:top w:w="0" w:type="dxa"/>
              <w:left w:w="70" w:type="dxa"/>
              <w:bottom w:w="0" w:type="dxa"/>
              <w:right w:w="70" w:type="dxa"/>
            </w:tcMar>
            <w:vAlign w:val="center"/>
          </w:tcPr>
          <w:p w14:paraId="777840DF" w14:textId="27AC1D7B" w:rsidR="00AC6A84" w:rsidRDefault="00AC6A84" w:rsidP="003D1A08">
            <w:pPr>
              <w:pStyle w:val="Normalny1"/>
              <w:jc w:val="center"/>
              <w:rPr>
                <w:b/>
                <w:szCs w:val="20"/>
                <w:lang w:eastAsia="pl-PL"/>
              </w:rPr>
            </w:pPr>
            <w:r>
              <w:rPr>
                <w:b/>
                <w:szCs w:val="20"/>
                <w:lang w:eastAsia="pl-PL"/>
              </w:rPr>
              <w:t>K5</w:t>
            </w:r>
          </w:p>
        </w:tc>
        <w:tc>
          <w:tcPr>
            <w:tcW w:w="1276" w:type="dxa"/>
            <w:tcBorders>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5B5DAA2A" w14:textId="77777777" w:rsidR="00AC6A84" w:rsidRPr="006A57AC" w:rsidRDefault="00AC6A84">
            <w:pPr>
              <w:pStyle w:val="Normalny1"/>
              <w:jc w:val="left"/>
              <w:rPr>
                <w:b/>
                <w:sz w:val="18"/>
                <w:szCs w:val="18"/>
                <w:lang w:eastAsia="pl-PL"/>
              </w:rPr>
            </w:pPr>
            <w:r w:rsidRPr="006A57AC">
              <w:rPr>
                <w:b/>
                <w:sz w:val="18"/>
                <w:szCs w:val="18"/>
                <w:lang w:eastAsia="pl-PL"/>
              </w:rPr>
              <w:t>Technologia</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3355F08A" w14:textId="5332696E" w:rsidR="00AC6A84" w:rsidRDefault="00AC6A84">
            <w:pPr>
              <w:pStyle w:val="Normalny1"/>
              <w:jc w:val="left"/>
              <w:rPr>
                <w:szCs w:val="20"/>
                <w:lang w:eastAsia="pl-PL"/>
              </w:rPr>
            </w:pPr>
            <w:r>
              <w:rPr>
                <w:szCs w:val="20"/>
                <w:lang w:eastAsia="pl-PL"/>
              </w:rPr>
              <w:t>Ślad węglowy materiałów budowlanych</w:t>
            </w:r>
          </w:p>
        </w:tc>
        <w:tc>
          <w:tcPr>
            <w:tcW w:w="2551" w:type="dxa"/>
            <w:tcBorders>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02F9AB76" w14:textId="531F11D8" w:rsidR="00AC6A84" w:rsidRDefault="00AC6A84">
            <w:pPr>
              <w:pStyle w:val="Normalny1"/>
              <w:jc w:val="left"/>
            </w:pPr>
            <w:r>
              <w:rPr>
                <w:rStyle w:val="Domylnaczcionkaakapitu10000000"/>
                <w:szCs w:val="20"/>
                <w:lang w:eastAsia="pl-PL"/>
              </w:rPr>
              <w:t xml:space="preserve">Celem projektu jest uzyskanie minimalnego śladu węglowego zastosowanych materiałów budowalnych do stanu deweloperskiego </w:t>
            </w:r>
            <w:r>
              <w:rPr>
                <w:szCs w:val="20"/>
                <w:lang w:eastAsia="pl-PL"/>
              </w:rPr>
              <w:t>w przeliczeniu na 1</w:t>
            </w:r>
            <w:ins w:id="150" w:author="Autor">
              <w:r w:rsidR="00FA3063">
                <w:rPr>
                  <w:szCs w:val="20"/>
                  <w:lang w:eastAsia="pl-PL"/>
                </w:rPr>
                <w:t xml:space="preserve"> </w:t>
              </w:r>
            </w:ins>
            <w:r w:rsidR="00C37C54" w:rsidRPr="00C37C54">
              <w:rPr>
                <w:szCs w:val="20"/>
                <w:lang w:eastAsia="pl-PL"/>
              </w:rPr>
              <w:t>m</w:t>
            </w:r>
            <w:r w:rsidR="00C37C54" w:rsidRPr="00C37C54">
              <w:rPr>
                <w:szCs w:val="20"/>
                <w:vertAlign w:val="superscript"/>
                <w:lang w:eastAsia="pl-PL"/>
              </w:rPr>
              <w:t>2</w:t>
            </w:r>
            <w:r>
              <w:rPr>
                <w:szCs w:val="20"/>
                <w:lang w:eastAsia="pl-PL"/>
              </w:rPr>
              <w:t xml:space="preserve"> łącznej powierzchni całkowitej wg normy (</w:t>
            </w:r>
            <w:r>
              <w:rPr>
                <w:rStyle w:val="Domylnaczcionkaakapitu10000000"/>
                <w:color w:val="000000"/>
                <w:szCs w:val="20"/>
                <w:lang w:eastAsia="pl-PL"/>
              </w:rPr>
              <w:t>PN-ISO 9836:2015-12)</w:t>
            </w:r>
          </w:p>
        </w:tc>
        <w:tc>
          <w:tcPr>
            <w:tcW w:w="7088" w:type="dxa"/>
            <w:tcBorders>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4E247BAB" w14:textId="5F6929D5" w:rsidR="00AC6A84" w:rsidRDefault="21E8EC50" w:rsidP="5DA4011F">
            <w:pPr>
              <w:pStyle w:val="Normalny1"/>
              <w:jc w:val="left"/>
              <w:rPr>
                <w:lang w:eastAsia="pl-PL"/>
              </w:rPr>
            </w:pPr>
            <w:r w:rsidRPr="5DA4011F">
              <w:rPr>
                <w:rStyle w:val="Domylnaczcionkaakapitu10000000"/>
              </w:rPr>
              <w:t xml:space="preserve">W celu kalkulacji </w:t>
            </w:r>
            <w:r>
              <w:t xml:space="preserve">całkowitego śladu węglowego materiałów budowlanych </w:t>
            </w:r>
            <w:r w:rsidRPr="5DA4011F">
              <w:rPr>
                <w:rStyle w:val="Domylnaczcionkaakapitu10000000"/>
              </w:rPr>
              <w:t xml:space="preserve">użytych do budowy </w:t>
            </w:r>
            <w:r w:rsidR="00063488" w:rsidRPr="5DA4011F">
              <w:rPr>
                <w:rStyle w:val="Domylnaczcionkaakapitu10000000"/>
              </w:rPr>
              <w:t>Demonstrator</w:t>
            </w:r>
            <w:r w:rsidRPr="5DA4011F">
              <w:rPr>
                <w:rStyle w:val="Domylnaczcionkaakapitu10000000"/>
              </w:rPr>
              <w:t>a</w:t>
            </w:r>
            <w:r>
              <w:t xml:space="preserve"> należy skorzystać ze wzoru</w:t>
            </w:r>
            <w:r w:rsidRPr="5DA4011F">
              <w:rPr>
                <w:rStyle w:val="Odwoanieprzypisudolnego"/>
                <w:lang w:eastAsia="pl-PL"/>
              </w:rPr>
              <w:t>:</w:t>
            </w:r>
          </w:p>
          <w:p w14:paraId="1836809F" w14:textId="3AC90DD5" w:rsidR="00AC6A84" w:rsidRDefault="00AC6A84" w:rsidP="00C4726B">
            <w:pPr>
              <w:pStyle w:val="Normalny1"/>
              <w:jc w:val="left"/>
              <w:rPr>
                <w:rStyle w:val="Domylnaczcionkaakapitu10000000"/>
                <w:szCs w:val="20"/>
                <w:lang w:eastAsia="pl-PL"/>
              </w:rPr>
            </w:pPr>
            <w:r>
              <w:rPr>
                <w:rStyle w:val="Domylnaczcionkaakapitu10000000"/>
                <w:szCs w:val="20"/>
                <w:lang w:eastAsia="pl-PL"/>
              </w:rPr>
              <w:t xml:space="preserve">E = </w:t>
            </w:r>
            <w:r>
              <w:rPr>
                <w:rStyle w:val="Domylnaczcionkaakapitu10000000"/>
                <w:rFonts w:cs="Calibri"/>
                <w:szCs w:val="20"/>
                <w:lang w:eastAsia="pl-PL"/>
              </w:rPr>
              <w:t>∑</w:t>
            </w:r>
            <w:r>
              <w:rPr>
                <w:rStyle w:val="Domylnaczcionkaakapitu10000000"/>
                <w:szCs w:val="20"/>
                <w:lang w:eastAsia="pl-PL"/>
              </w:rPr>
              <w:t>E</w:t>
            </w:r>
            <w:r>
              <w:rPr>
                <w:rStyle w:val="Domylnaczcionkaakapitu10000000"/>
                <w:szCs w:val="20"/>
                <w:vertAlign w:val="subscript"/>
                <w:lang w:eastAsia="pl-PL"/>
              </w:rPr>
              <w:t>m</w:t>
            </w:r>
            <w:r>
              <w:rPr>
                <w:rStyle w:val="Domylnaczcionkaakapitu10000000"/>
                <w:szCs w:val="20"/>
                <w:lang w:eastAsia="pl-PL"/>
              </w:rPr>
              <w:t>/A</w:t>
            </w:r>
            <w:r>
              <w:rPr>
                <w:rStyle w:val="Domylnaczcionkaakapitu10000000"/>
                <w:szCs w:val="20"/>
                <w:lang w:eastAsia="pl-PL"/>
              </w:rPr>
              <w:br/>
              <w:t xml:space="preserve"> </w:t>
            </w:r>
            <w:r>
              <w:rPr>
                <w:rStyle w:val="Domylnaczcionkaakapitu10000000"/>
                <w:szCs w:val="20"/>
                <w:lang w:eastAsia="pl-PL"/>
              </w:rPr>
              <w:br/>
              <w:t>Gdzie:</w:t>
            </w:r>
          </w:p>
          <w:p w14:paraId="247BF645" w14:textId="77777777" w:rsidR="00AC6A84" w:rsidRDefault="00AC6A84" w:rsidP="00C4726B">
            <w:pPr>
              <w:pStyle w:val="Normalny1"/>
              <w:jc w:val="left"/>
              <w:rPr>
                <w:rStyle w:val="Domylnaczcionkaakapitu10000000"/>
                <w:szCs w:val="20"/>
                <w:lang w:eastAsia="pl-PL"/>
              </w:rPr>
            </w:pPr>
          </w:p>
          <w:tbl>
            <w:tblPr>
              <w:tblStyle w:val="Tabela-Siatk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36"/>
              <w:gridCol w:w="6312"/>
            </w:tblGrid>
            <w:tr w:rsidR="00AC6A84" w:rsidRPr="00BF3A92" w14:paraId="0C451AA3" w14:textId="77777777" w:rsidTr="00772046">
              <w:trPr>
                <w:trHeight w:val="316"/>
              </w:trPr>
              <w:tc>
                <w:tcPr>
                  <w:tcW w:w="458" w:type="pct"/>
                  <w:vAlign w:val="center"/>
                </w:tcPr>
                <w:p w14:paraId="3E5CBCDF" w14:textId="42E5143B" w:rsidR="00AC6A84" w:rsidRDefault="00AC6A84" w:rsidP="00F2254B">
                  <w:pPr>
                    <w:pStyle w:val="Normalny1"/>
                    <w:jc w:val="left"/>
                    <w:rPr>
                      <w:rStyle w:val="Domylnaczcionkaakapitu1"/>
                      <w:szCs w:val="20"/>
                      <w:lang w:eastAsia="pl-PL"/>
                    </w:rPr>
                  </w:pPr>
                  <w:r>
                    <w:rPr>
                      <w:rStyle w:val="Domylnaczcionkaakapitu10000000"/>
                      <w:rFonts w:cs="Calibri"/>
                      <w:szCs w:val="20"/>
                      <w:lang w:eastAsia="pl-PL"/>
                    </w:rPr>
                    <w:t>∑</w:t>
                  </w:r>
                  <w:r>
                    <w:rPr>
                      <w:rStyle w:val="Domylnaczcionkaakapitu1"/>
                      <w:szCs w:val="20"/>
                      <w:lang w:eastAsia="pl-PL"/>
                    </w:rPr>
                    <w:t>E</w:t>
                  </w:r>
                </w:p>
              </w:tc>
              <w:tc>
                <w:tcPr>
                  <w:tcW w:w="4542" w:type="pct"/>
                </w:tcPr>
                <w:p w14:paraId="29107B34" w14:textId="77777777" w:rsidR="00AC6A84" w:rsidRDefault="00AC6A84" w:rsidP="006A57AC">
                  <w:pPr>
                    <w:pStyle w:val="Normalny1"/>
                    <w:spacing w:before="0"/>
                    <w:jc w:val="left"/>
                    <w:rPr>
                      <w:rStyle w:val="Domylnaczcionkaakapitu10000000"/>
                      <w:szCs w:val="20"/>
                      <w:lang w:eastAsia="pl-PL"/>
                    </w:rPr>
                  </w:pPr>
                  <w:r>
                    <w:rPr>
                      <w:rStyle w:val="Domylnaczcionkaakapitu10000000"/>
                      <w:szCs w:val="20"/>
                      <w:lang w:eastAsia="pl-PL"/>
                    </w:rPr>
                    <w:t>skumulowana emisja CO</w:t>
                  </w:r>
                  <w:r w:rsidRPr="006A7A72">
                    <w:rPr>
                      <w:rStyle w:val="Domylnaczcionkaakapitu10000000"/>
                      <w:szCs w:val="20"/>
                      <w:vertAlign w:val="subscript"/>
                      <w:lang w:eastAsia="pl-PL"/>
                    </w:rPr>
                    <w:t>2</w:t>
                  </w:r>
                  <w:r>
                    <w:rPr>
                      <w:rStyle w:val="Domylnaczcionkaakapitu10000000"/>
                      <w:szCs w:val="20"/>
                      <w:lang w:eastAsia="pl-PL"/>
                    </w:rPr>
                    <w:t xml:space="preserve">e, </w:t>
                  </w:r>
                </w:p>
                <w:p w14:paraId="06C69B6B" w14:textId="0C61297B" w:rsidR="00AC6A84" w:rsidRDefault="00AC6A84" w:rsidP="006A57AC">
                  <w:pPr>
                    <w:pStyle w:val="Normalny1"/>
                    <w:spacing w:before="0"/>
                    <w:jc w:val="left"/>
                    <w:rPr>
                      <w:rStyle w:val="Domylnaczcionkaakapitu1"/>
                      <w:szCs w:val="20"/>
                      <w:lang w:eastAsia="pl-PL"/>
                    </w:rPr>
                  </w:pPr>
                  <w:r>
                    <w:rPr>
                      <w:rStyle w:val="Domylnaczcionkaakapitu10000000"/>
                      <w:szCs w:val="20"/>
                      <w:lang w:eastAsia="pl-PL"/>
                    </w:rPr>
                    <w:t>[kgCO</w:t>
                  </w:r>
                  <w:r w:rsidRPr="006A7A72">
                    <w:rPr>
                      <w:rStyle w:val="Domylnaczcionkaakapitu10000000"/>
                      <w:szCs w:val="20"/>
                      <w:vertAlign w:val="subscript"/>
                      <w:lang w:eastAsia="pl-PL"/>
                    </w:rPr>
                    <w:t>2</w:t>
                  </w:r>
                  <w:r>
                    <w:rPr>
                      <w:rStyle w:val="Domylnaczcionkaakapitu10000000"/>
                      <w:szCs w:val="20"/>
                      <w:lang w:eastAsia="pl-PL"/>
                    </w:rPr>
                    <w:t>/</w:t>
                  </w:r>
                  <w:r w:rsidR="00C37C54" w:rsidRPr="00C37C54">
                    <w:rPr>
                      <w:rStyle w:val="Domylnaczcionkaakapitu10000000"/>
                      <w:szCs w:val="20"/>
                      <w:lang w:eastAsia="pl-PL"/>
                    </w:rPr>
                    <w:t>m</w:t>
                  </w:r>
                  <w:r w:rsidR="00C37C54" w:rsidRPr="00C37C54">
                    <w:rPr>
                      <w:rStyle w:val="Domylnaczcionkaakapitu10000000"/>
                      <w:szCs w:val="20"/>
                      <w:vertAlign w:val="superscript"/>
                      <w:lang w:eastAsia="pl-PL"/>
                    </w:rPr>
                    <w:t>2</w:t>
                  </w:r>
                  <w:r>
                    <w:rPr>
                      <w:rStyle w:val="Domylnaczcionkaakapitu10000000"/>
                      <w:szCs w:val="20"/>
                      <w:lang w:eastAsia="pl-PL"/>
                    </w:rPr>
                    <w:t>],</w:t>
                  </w:r>
                </w:p>
              </w:tc>
            </w:tr>
            <w:tr w:rsidR="00AC6A84" w:rsidRPr="00BF3A92" w14:paraId="2B8EE5B4" w14:textId="77777777" w:rsidTr="00772046">
              <w:trPr>
                <w:trHeight w:val="613"/>
              </w:trPr>
              <w:tc>
                <w:tcPr>
                  <w:tcW w:w="458" w:type="pct"/>
                  <w:vAlign w:val="center"/>
                </w:tcPr>
                <w:p w14:paraId="521B8C9F" w14:textId="3ACAFAAE" w:rsidR="00AC6A84" w:rsidRDefault="00AC6A84" w:rsidP="00F2254B">
                  <w:pPr>
                    <w:pStyle w:val="Normalny1"/>
                    <w:jc w:val="left"/>
                    <w:rPr>
                      <w:rStyle w:val="Domylnaczcionkaakapitu1"/>
                      <w:szCs w:val="20"/>
                      <w:lang w:eastAsia="pl-PL"/>
                    </w:rPr>
                  </w:pPr>
                  <w:r>
                    <w:rPr>
                      <w:rStyle w:val="Domylnaczcionkaakapitu1"/>
                      <w:szCs w:val="20"/>
                      <w:lang w:eastAsia="pl-PL"/>
                    </w:rPr>
                    <w:t>E</w:t>
                  </w:r>
                  <w:r>
                    <w:rPr>
                      <w:rStyle w:val="Domylnaczcionkaakapitu1"/>
                      <w:szCs w:val="20"/>
                      <w:vertAlign w:val="subscript"/>
                      <w:lang w:eastAsia="pl-PL"/>
                    </w:rPr>
                    <w:t>m</w:t>
                  </w:r>
                </w:p>
              </w:tc>
              <w:tc>
                <w:tcPr>
                  <w:tcW w:w="4542" w:type="pct"/>
                </w:tcPr>
                <w:p w14:paraId="05EE8C74" w14:textId="21FFAF39" w:rsidR="00AC6A84" w:rsidRPr="00B53A38" w:rsidRDefault="00AC6A84" w:rsidP="006A57AC">
                  <w:pPr>
                    <w:pStyle w:val="Normalny1"/>
                    <w:spacing w:before="0"/>
                    <w:jc w:val="left"/>
                    <w:rPr>
                      <w:rStyle w:val="Domylnaczcionkaakapitu1"/>
                      <w:szCs w:val="20"/>
                      <w:lang w:eastAsia="pl-PL"/>
                    </w:rPr>
                  </w:pPr>
                  <w:r>
                    <w:rPr>
                      <w:rStyle w:val="Domylnaczcionkaakapitu10000000"/>
                      <w:szCs w:val="20"/>
                      <w:lang w:eastAsia="pl-PL"/>
                    </w:rPr>
                    <w:t>emisja CO</w:t>
                  </w:r>
                  <w:r w:rsidRPr="006A7A72">
                    <w:rPr>
                      <w:rStyle w:val="Domylnaczcionkaakapitu10000000"/>
                      <w:szCs w:val="20"/>
                      <w:vertAlign w:val="subscript"/>
                      <w:lang w:eastAsia="pl-PL"/>
                    </w:rPr>
                    <w:t>2</w:t>
                  </w:r>
                  <w:r>
                    <w:rPr>
                      <w:rStyle w:val="Domylnaczcionkaakapitu10000000"/>
                      <w:szCs w:val="20"/>
                      <w:lang w:eastAsia="pl-PL"/>
                    </w:rPr>
                    <w:t xml:space="preserve">e obliczona dla materiałów budowlanych użytych </w:t>
                  </w:r>
                  <w:r w:rsidRPr="00567689">
                    <w:rPr>
                      <w:rFonts w:cstheme="minorHAnsi"/>
                    </w:rPr>
                    <w:t>do momentu uzyskania stanu deweloperskiego budynku (</w:t>
                  </w:r>
                  <w:r>
                    <w:rPr>
                      <w:rFonts w:cstheme="minorHAnsi"/>
                    </w:rPr>
                    <w:t>wykończona powierzchnia ścian pod malowanie, powierzchnia posadzek przygotowana pod dowolne wykończenie, parapety wewnętrzne i zewnętrzne, kompletna stolarka zewnętrzna okienna i drzwiowa</w:t>
                  </w:r>
                  <w:r w:rsidRPr="00567689">
                    <w:rPr>
                      <w:rFonts w:cstheme="minorHAnsi"/>
                    </w:rPr>
                    <w:t>)</w:t>
                  </w:r>
                  <w:r>
                    <w:rPr>
                      <w:rStyle w:val="Domylnaczcionkaakapitu10000000"/>
                      <w:szCs w:val="20"/>
                      <w:lang w:eastAsia="pl-PL"/>
                    </w:rPr>
                    <w:t>, [kgCO</w:t>
                  </w:r>
                  <w:r w:rsidRPr="00AD348B">
                    <w:rPr>
                      <w:rStyle w:val="Domylnaczcionkaakapitu10000000"/>
                      <w:szCs w:val="20"/>
                      <w:vertAlign w:val="subscript"/>
                      <w:lang w:eastAsia="pl-PL"/>
                    </w:rPr>
                    <w:t>2</w:t>
                  </w:r>
                  <w:r>
                    <w:rPr>
                      <w:rStyle w:val="Domylnaczcionkaakapitu10000000"/>
                      <w:szCs w:val="20"/>
                      <w:lang w:eastAsia="pl-PL"/>
                    </w:rPr>
                    <w:t>]</w:t>
                  </w:r>
                </w:p>
              </w:tc>
            </w:tr>
            <w:tr w:rsidR="00AC6A84" w:rsidRPr="00BF3A92" w14:paraId="5D8F9372" w14:textId="77777777" w:rsidTr="00772046">
              <w:trPr>
                <w:trHeight w:val="338"/>
              </w:trPr>
              <w:tc>
                <w:tcPr>
                  <w:tcW w:w="458" w:type="pct"/>
                  <w:vAlign w:val="center"/>
                </w:tcPr>
                <w:p w14:paraId="240F00A3" w14:textId="7E5AACBA" w:rsidR="00AC6A84" w:rsidRDefault="00AC6A84" w:rsidP="00F2254B">
                  <w:pPr>
                    <w:pStyle w:val="Normalny1"/>
                    <w:jc w:val="left"/>
                    <w:rPr>
                      <w:rStyle w:val="Domylnaczcionkaakapitu1"/>
                      <w:szCs w:val="20"/>
                      <w:lang w:eastAsia="pl-PL"/>
                    </w:rPr>
                  </w:pPr>
                  <w:r>
                    <w:rPr>
                      <w:rStyle w:val="Domylnaczcionkaakapitu1"/>
                      <w:szCs w:val="20"/>
                      <w:lang w:eastAsia="pl-PL"/>
                    </w:rPr>
                    <w:t>A</w:t>
                  </w:r>
                </w:p>
              </w:tc>
              <w:tc>
                <w:tcPr>
                  <w:tcW w:w="4542" w:type="pct"/>
                </w:tcPr>
                <w:p w14:paraId="230CAD93" w14:textId="5F30FA46" w:rsidR="00AC6A84" w:rsidRDefault="00C8635B" w:rsidP="006A57AC">
                  <w:pPr>
                    <w:pStyle w:val="Normalny1"/>
                    <w:spacing w:before="0"/>
                    <w:jc w:val="left"/>
                    <w:rPr>
                      <w:rStyle w:val="Domylnaczcionkaakapitu10000000"/>
                      <w:szCs w:val="20"/>
                      <w:lang w:eastAsia="pl-PL"/>
                    </w:rPr>
                  </w:pPr>
                  <w:r>
                    <w:rPr>
                      <w:rStyle w:val="Domylnaczcionkaakapitu10000000"/>
                      <w:szCs w:val="20"/>
                      <w:lang w:eastAsia="pl-PL"/>
                    </w:rPr>
                    <w:t xml:space="preserve">Powierzchnia całkowita - </w:t>
                  </w:r>
                  <w:r w:rsidR="00AC6A84" w:rsidRPr="005F6EAD">
                    <w:rPr>
                      <w:rStyle w:val="Domylnaczcionkaakapitu10000000"/>
                      <w:szCs w:val="20"/>
                      <w:lang w:eastAsia="pl-PL"/>
                    </w:rPr>
                    <w:t>suma</w:t>
                  </w:r>
                  <w:ins w:id="151" w:author="Autor">
                    <w:del w:id="152" w:author="Autor">
                      <w:r w:rsidR="00FA3063" w:rsidDel="00657A2C">
                        <w:delText xml:space="preserve"> </w:delText>
                      </w:r>
                    </w:del>
                  </w:ins>
                  <w:r w:rsidR="00AC6A84" w:rsidRPr="005F6EAD">
                    <w:rPr>
                      <w:rStyle w:val="Domylnaczcionkaakapitu10000000"/>
                      <w:szCs w:val="20"/>
                      <w:lang w:eastAsia="pl-PL"/>
                    </w:rPr>
                    <w:t xml:space="preserve"> wszystkich trzech typów powierzchni całkowitej wyróżnionych w normie PN-ISO 9836:2015-12 (kondygnacje zamknięte, częściowo zamknięte, ograniczone innymi elementami budowlanymi), </w:t>
                  </w:r>
                </w:p>
                <w:p w14:paraId="6E982350" w14:textId="045DF1AA" w:rsidR="00AC6A84" w:rsidRPr="00B53A38" w:rsidRDefault="00AC6A84" w:rsidP="006A57AC">
                  <w:pPr>
                    <w:pStyle w:val="Normalny1"/>
                    <w:spacing w:before="0"/>
                    <w:jc w:val="left"/>
                    <w:rPr>
                      <w:rStyle w:val="Domylnaczcionkaakapitu1"/>
                      <w:szCs w:val="20"/>
                      <w:lang w:eastAsia="pl-PL"/>
                    </w:rPr>
                  </w:pPr>
                  <w:r w:rsidRPr="005F6EAD">
                    <w:rPr>
                      <w:rStyle w:val="Domylnaczcionkaakapitu10000000"/>
                      <w:szCs w:val="20"/>
                      <w:lang w:eastAsia="pl-PL"/>
                    </w:rPr>
                    <w:t>[m</w:t>
                  </w:r>
                  <w:r w:rsidRPr="005F6EAD">
                    <w:rPr>
                      <w:rStyle w:val="Domylnaczcionkaakapitu10000000"/>
                      <w:szCs w:val="20"/>
                      <w:vertAlign w:val="superscript"/>
                      <w:lang w:eastAsia="pl-PL"/>
                    </w:rPr>
                    <w:t>2</w:t>
                  </w:r>
                  <w:r w:rsidRPr="005F6EAD">
                    <w:rPr>
                      <w:rStyle w:val="Domylnaczcionkaakapitu10000000"/>
                      <w:szCs w:val="20"/>
                      <w:lang w:eastAsia="pl-PL"/>
                    </w:rPr>
                    <w:t>]</w:t>
                  </w:r>
                </w:p>
              </w:tc>
            </w:tr>
          </w:tbl>
          <w:p w14:paraId="3F3392BA" w14:textId="6190EC0F" w:rsidR="00AC6A84" w:rsidRDefault="00AC6A84" w:rsidP="003D1A08">
            <w:pPr>
              <w:pStyle w:val="Normalny1"/>
              <w:jc w:val="left"/>
            </w:pPr>
            <w:r>
              <w:rPr>
                <w:rStyle w:val="Domylnaczcionkaakapitu10000000"/>
                <w:szCs w:val="20"/>
                <w:lang w:eastAsia="pl-PL"/>
              </w:rPr>
              <w:br/>
            </w:r>
            <w:r>
              <w:rPr>
                <w:rStyle w:val="Domylnaczcionkaakapitu1"/>
                <w:szCs w:val="20"/>
                <w:lang w:eastAsia="pl-PL"/>
              </w:rPr>
              <w:t xml:space="preserve">Obliczenia wykonać </w:t>
            </w:r>
            <w:r>
              <w:rPr>
                <w:rStyle w:val="Domylnaczcionkaakapitu10000000"/>
                <w:szCs w:val="20"/>
                <w:lang w:eastAsia="pl-PL"/>
              </w:rPr>
              <w:t>wg Zał. D1 do Wymagań konkursowych – Ślad węglowy. Metodologia oceny skumulowanej emisji CO</w:t>
            </w:r>
            <w:r w:rsidRPr="00AD348B">
              <w:rPr>
                <w:rStyle w:val="Domylnaczcionkaakapitu10000000"/>
                <w:szCs w:val="20"/>
                <w:vertAlign w:val="subscript"/>
                <w:lang w:eastAsia="pl-PL"/>
              </w:rPr>
              <w:t>2</w:t>
            </w:r>
            <w:r>
              <w:rPr>
                <w:rStyle w:val="Domylnaczcionkaakapitu10000000"/>
                <w:szCs w:val="20"/>
                <w:lang w:eastAsia="pl-PL"/>
              </w:rPr>
              <w:t>e oraz Zał. D2 do Wymagań konkursowych – Ślad węglowy. Arkusz kalkulacyjny.</w:t>
            </w:r>
          </w:p>
        </w:tc>
        <w:tc>
          <w:tcPr>
            <w:tcW w:w="1053" w:type="dxa"/>
            <w:tcBorders>
              <w:bottom w:val="single" w:sz="4" w:space="0" w:color="000000" w:themeColor="text1"/>
              <w:right w:val="single" w:sz="4" w:space="0" w:color="000000" w:themeColor="text1"/>
            </w:tcBorders>
            <w:vAlign w:val="center"/>
          </w:tcPr>
          <w:p w14:paraId="52BCF14F" w14:textId="4861FFF9" w:rsidR="00AC6A84" w:rsidRDefault="00AC6A84" w:rsidP="00EF77BD">
            <w:pPr>
              <w:pStyle w:val="Normalny1"/>
              <w:jc w:val="center"/>
              <w:rPr>
                <w:szCs w:val="20"/>
                <w:lang w:eastAsia="pl-PL"/>
              </w:rPr>
            </w:pPr>
            <w:r>
              <w:rPr>
                <w:szCs w:val="20"/>
                <w:lang w:eastAsia="pl-PL"/>
              </w:rPr>
              <w:t>-</w:t>
            </w:r>
          </w:p>
        </w:tc>
      </w:tr>
      <w:tr w:rsidR="005024CB" w:rsidRPr="00BF3A92" w14:paraId="2073598D" w14:textId="358235E6" w:rsidTr="5DA4011F">
        <w:trPr>
          <w:trHeight w:val="624"/>
          <w:jc w:val="center"/>
        </w:trPr>
        <w:tc>
          <w:tcPr>
            <w:tcW w:w="562" w:type="dxa"/>
            <w:tcBorders>
              <w:left w:val="single" w:sz="4" w:space="0" w:color="000000" w:themeColor="text1"/>
              <w:bottom w:val="single" w:sz="4" w:space="0" w:color="auto"/>
              <w:right w:val="single" w:sz="4" w:space="0" w:color="000000" w:themeColor="text1"/>
            </w:tcBorders>
            <w:shd w:val="clear" w:color="auto" w:fill="E2EDD9"/>
            <w:tcMar>
              <w:top w:w="0" w:type="dxa"/>
              <w:left w:w="70" w:type="dxa"/>
              <w:bottom w:w="0" w:type="dxa"/>
              <w:right w:w="70" w:type="dxa"/>
            </w:tcMar>
            <w:vAlign w:val="center"/>
          </w:tcPr>
          <w:p w14:paraId="0B5EA9A9" w14:textId="214D220A" w:rsidR="00AC6A84" w:rsidRDefault="00AC6A84" w:rsidP="003D1A08">
            <w:pPr>
              <w:pStyle w:val="Normalny1"/>
              <w:jc w:val="center"/>
              <w:rPr>
                <w:b/>
                <w:szCs w:val="20"/>
                <w:lang w:eastAsia="pl-PL"/>
              </w:rPr>
            </w:pPr>
            <w:r>
              <w:rPr>
                <w:b/>
                <w:szCs w:val="20"/>
                <w:lang w:eastAsia="pl-PL"/>
              </w:rPr>
              <w:t>K6</w:t>
            </w:r>
          </w:p>
        </w:tc>
        <w:tc>
          <w:tcPr>
            <w:tcW w:w="1276" w:type="dxa"/>
            <w:tcBorders>
              <w:bottom w:val="single" w:sz="4" w:space="0" w:color="auto"/>
              <w:right w:val="single" w:sz="4" w:space="0" w:color="000000" w:themeColor="text1"/>
            </w:tcBorders>
            <w:shd w:val="clear" w:color="auto" w:fill="auto"/>
            <w:tcMar>
              <w:top w:w="0" w:type="dxa"/>
              <w:left w:w="70" w:type="dxa"/>
              <w:bottom w:w="0" w:type="dxa"/>
              <w:right w:w="70" w:type="dxa"/>
            </w:tcMar>
            <w:vAlign w:val="center"/>
          </w:tcPr>
          <w:p w14:paraId="499F7995" w14:textId="77777777" w:rsidR="00AC6A84" w:rsidRPr="006A57AC" w:rsidRDefault="00AC6A84">
            <w:pPr>
              <w:pStyle w:val="Normalny1"/>
              <w:jc w:val="left"/>
              <w:rPr>
                <w:b/>
                <w:sz w:val="18"/>
                <w:szCs w:val="18"/>
                <w:lang w:eastAsia="pl-PL"/>
              </w:rPr>
            </w:pPr>
            <w:r w:rsidRPr="006A57AC">
              <w:rPr>
                <w:b/>
                <w:sz w:val="18"/>
                <w:szCs w:val="18"/>
                <w:lang w:eastAsia="pl-PL"/>
              </w:rPr>
              <w:t>Technologia</w:t>
            </w:r>
          </w:p>
        </w:tc>
        <w:tc>
          <w:tcPr>
            <w:tcW w:w="1418"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Mar>
              <w:top w:w="0" w:type="dxa"/>
              <w:left w:w="70" w:type="dxa"/>
              <w:bottom w:w="0" w:type="dxa"/>
              <w:right w:w="70" w:type="dxa"/>
            </w:tcMar>
            <w:vAlign w:val="center"/>
          </w:tcPr>
          <w:p w14:paraId="06082405" w14:textId="77777777" w:rsidR="00AC6A84" w:rsidRDefault="00AC6A84">
            <w:pPr>
              <w:pStyle w:val="Normalny1"/>
              <w:jc w:val="left"/>
              <w:rPr>
                <w:szCs w:val="20"/>
                <w:lang w:eastAsia="pl-PL"/>
              </w:rPr>
            </w:pPr>
            <w:r>
              <w:rPr>
                <w:szCs w:val="20"/>
                <w:lang w:eastAsia="pl-PL"/>
              </w:rPr>
              <w:t>Recykling materiałów budowlanych</w:t>
            </w:r>
          </w:p>
        </w:tc>
        <w:tc>
          <w:tcPr>
            <w:tcW w:w="2551" w:type="dxa"/>
            <w:tcBorders>
              <w:bottom w:val="single" w:sz="4" w:space="0" w:color="auto"/>
              <w:right w:val="single" w:sz="4" w:space="0" w:color="000000" w:themeColor="text1"/>
            </w:tcBorders>
            <w:shd w:val="clear" w:color="auto" w:fill="auto"/>
            <w:tcMar>
              <w:top w:w="0" w:type="dxa"/>
              <w:left w:w="70" w:type="dxa"/>
              <w:bottom w:w="0" w:type="dxa"/>
              <w:right w:w="70" w:type="dxa"/>
            </w:tcMar>
            <w:vAlign w:val="center"/>
          </w:tcPr>
          <w:p w14:paraId="015A93F6" w14:textId="5B8A00AB" w:rsidR="00AC6A84" w:rsidRDefault="00AC6A84" w:rsidP="00720FE5">
            <w:pPr>
              <w:pStyle w:val="Normalny1"/>
              <w:jc w:val="left"/>
            </w:pPr>
            <w:r>
              <w:rPr>
                <w:rStyle w:val="Domylnaczcionkaakapitu1"/>
                <w:szCs w:val="20"/>
                <w:lang w:eastAsia="pl-PL"/>
              </w:rPr>
              <w:t>Celem projektu jest uzyskanie jak największego udziału materiałów pochodzących z recyklingu podczas procesu produkcji materiałów budowlanych lub ponowne wykorzystanie elementów budowlanych albo materiałów w poszczególnych materiałach budowlanych użytych na budowie do uzyskania stanu deweloperskiego.</w:t>
            </w:r>
          </w:p>
        </w:tc>
        <w:tc>
          <w:tcPr>
            <w:tcW w:w="7088" w:type="dxa"/>
            <w:tcBorders>
              <w:bottom w:val="single" w:sz="4" w:space="0" w:color="auto"/>
              <w:right w:val="single" w:sz="4" w:space="0" w:color="000000" w:themeColor="text1"/>
            </w:tcBorders>
            <w:shd w:val="clear" w:color="auto" w:fill="auto"/>
            <w:tcMar>
              <w:top w:w="0" w:type="dxa"/>
              <w:left w:w="70" w:type="dxa"/>
              <w:bottom w:w="0" w:type="dxa"/>
              <w:right w:w="70" w:type="dxa"/>
            </w:tcMar>
            <w:vAlign w:val="center"/>
          </w:tcPr>
          <w:p w14:paraId="7C756BF1" w14:textId="20C74B7E" w:rsidR="00AC6A84" w:rsidRPr="001D2610" w:rsidRDefault="21E8EC50" w:rsidP="5DA4011F">
            <w:pPr>
              <w:pStyle w:val="Normalny1"/>
              <w:jc w:val="left"/>
              <w:rPr>
                <w:rStyle w:val="Domylnaczcionkaakapitu10000000"/>
              </w:rPr>
            </w:pPr>
            <w:r w:rsidRPr="5DA4011F">
              <w:rPr>
                <w:rStyle w:val="Domylnaczcionkaakapitu10000000"/>
              </w:rPr>
              <w:t xml:space="preserve">W celu kalkulacji </w:t>
            </w:r>
            <w:r w:rsidRPr="5DA4011F">
              <w:rPr>
                <w:lang w:eastAsia="pl-PL"/>
              </w:rPr>
              <w:t>współczynnika recyklingu materiałów odnawialnych w procesie budowlanym</w:t>
            </w:r>
            <w:r w:rsidRPr="5DA4011F">
              <w:rPr>
                <w:rStyle w:val="Domylnaczcionkaakapitu10000000"/>
              </w:rPr>
              <w:t xml:space="preserve"> użytych do budowy </w:t>
            </w:r>
            <w:r w:rsidR="00063488" w:rsidRPr="5DA4011F">
              <w:rPr>
                <w:rStyle w:val="Domylnaczcionkaakapitu10000000"/>
              </w:rPr>
              <w:t>Demonstrator</w:t>
            </w:r>
            <w:r w:rsidRPr="5DA4011F">
              <w:rPr>
                <w:rStyle w:val="Domylnaczcionkaakapitu10000000"/>
              </w:rPr>
              <w:t>a należy skorzystać ze wzoru:</w:t>
            </w:r>
          </w:p>
          <w:p w14:paraId="3CA4E9B5" w14:textId="3F116CB7" w:rsidR="00AC6A84" w:rsidRDefault="00AC6A84">
            <w:pPr>
              <w:pStyle w:val="Normalny1"/>
              <w:jc w:val="left"/>
              <w:rPr>
                <w:szCs w:val="20"/>
                <w:lang w:eastAsia="pl-PL"/>
              </w:rPr>
            </w:pPr>
            <w:r>
              <w:rPr>
                <w:szCs w:val="20"/>
                <w:lang w:eastAsia="pl-PL"/>
              </w:rPr>
              <w:t xml:space="preserve">R = </w:t>
            </w:r>
            <w:ins w:id="153" w:author="Autor">
              <w:r w:rsidR="002F6A7D">
                <w:rPr>
                  <w:rFonts w:cs="Calibri"/>
                </w:rPr>
                <w:t>(0,7x/k+0,3y/i)</w:t>
              </w:r>
              <m:oMath>
                <m:r>
                  <m:rPr>
                    <m:sty m:val="p"/>
                  </m:rPr>
                  <w:rPr>
                    <w:rFonts w:ascii="Cambria Math" w:hAnsi="Cambria Math" w:cstheme="minorHAnsi"/>
                    <w:szCs w:val="20"/>
                  </w:rPr>
                  <m:t xml:space="preserve"> ∙</m:t>
                </m:r>
              </m:oMath>
              <w:r w:rsidR="00772046" w:rsidRPr="008651C5">
                <w:rPr>
                  <w:rFonts w:cs="Calibri"/>
                </w:rPr>
                <w:t>100%</w:t>
              </w:r>
            </w:ins>
            <w:del w:id="154" w:author="Autor">
              <w:r w:rsidDel="00772046">
                <w:rPr>
                  <w:szCs w:val="20"/>
                  <w:lang w:eastAsia="pl-PL"/>
                </w:rPr>
                <w:delText>x/K</w:delText>
              </w:r>
              <w:r w:rsidRPr="00DC268B" w:rsidDel="00772046">
                <w:rPr>
                  <w:szCs w:val="20"/>
                  <w:vertAlign w:val="subscript"/>
                  <w:lang w:eastAsia="pl-PL"/>
                </w:rPr>
                <w:delText>B</w:delText>
              </w:r>
              <w:r w:rsidRPr="0020230A" w:rsidDel="00772046">
                <w:rPr>
                  <w:sz w:val="22"/>
                  <w:szCs w:val="22"/>
                </w:rPr>
                <w:delText>100%</w:delText>
              </w:r>
            </w:del>
            <w:r>
              <w:rPr>
                <w:szCs w:val="20"/>
                <w:lang w:eastAsia="pl-PL"/>
              </w:rPr>
              <w:br/>
              <w:t xml:space="preserve"> </w:t>
            </w:r>
            <w:r>
              <w:rPr>
                <w:szCs w:val="20"/>
                <w:lang w:eastAsia="pl-PL"/>
              </w:rPr>
              <w:br/>
              <w:t>Gdzie:</w:t>
            </w:r>
          </w:p>
          <w:p w14:paraId="0B3F4D87" w14:textId="3EC0FED9" w:rsidR="00AC6A84" w:rsidRDefault="00AC6A84" w:rsidP="00F2254B">
            <w:pPr>
              <w:pStyle w:val="Normalny1"/>
              <w:jc w:val="left"/>
              <w:rPr>
                <w:rStyle w:val="Domylnaczcionkaakapitu10000000"/>
                <w:szCs w:val="20"/>
                <w:lang w:eastAsia="pl-PL"/>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69"/>
              <w:gridCol w:w="6165"/>
            </w:tblGrid>
            <w:tr w:rsidR="00AC6A84" w:rsidRPr="00BF3A92" w14:paraId="6703A12E" w14:textId="77777777" w:rsidTr="00772046">
              <w:trPr>
                <w:trHeight w:val="316"/>
              </w:trPr>
              <w:tc>
                <w:tcPr>
                  <w:tcW w:w="769" w:type="dxa"/>
                  <w:vAlign w:val="center"/>
                </w:tcPr>
                <w:p w14:paraId="168DF54F" w14:textId="272F8C37" w:rsidR="00AC6A84" w:rsidRDefault="00AC6A84" w:rsidP="006A57AC">
                  <w:pPr>
                    <w:pStyle w:val="Normalny1"/>
                    <w:spacing w:before="0"/>
                    <w:jc w:val="left"/>
                    <w:rPr>
                      <w:rStyle w:val="Domylnaczcionkaakapitu1"/>
                      <w:szCs w:val="20"/>
                      <w:lang w:eastAsia="pl-PL"/>
                    </w:rPr>
                  </w:pPr>
                  <w:r>
                    <w:rPr>
                      <w:rStyle w:val="Domylnaczcionkaakapitu1"/>
                      <w:szCs w:val="20"/>
                      <w:lang w:eastAsia="pl-PL"/>
                    </w:rPr>
                    <w:t>R</w:t>
                  </w:r>
                </w:p>
              </w:tc>
              <w:tc>
                <w:tcPr>
                  <w:tcW w:w="6165" w:type="dxa"/>
                </w:tcPr>
                <w:p w14:paraId="3EA10763" w14:textId="01C2E367" w:rsidR="00AC6A84" w:rsidRDefault="00AC6A84" w:rsidP="006A57AC">
                  <w:pPr>
                    <w:pStyle w:val="Normalny1"/>
                    <w:spacing w:before="0"/>
                    <w:jc w:val="left"/>
                    <w:rPr>
                      <w:szCs w:val="20"/>
                      <w:lang w:eastAsia="pl-PL"/>
                    </w:rPr>
                  </w:pPr>
                  <w:r>
                    <w:rPr>
                      <w:szCs w:val="20"/>
                      <w:lang w:eastAsia="pl-PL"/>
                    </w:rPr>
                    <w:t>Współczynnik recyklingu materiałów odnawialnych w procesie budowlanym,</w:t>
                  </w:r>
                </w:p>
                <w:p w14:paraId="5F089331" w14:textId="2C9AA1B0" w:rsidR="00AC6A84" w:rsidRDefault="00AC6A84" w:rsidP="006A57AC">
                  <w:pPr>
                    <w:pStyle w:val="Normalny1"/>
                    <w:spacing w:before="0"/>
                    <w:jc w:val="left"/>
                    <w:rPr>
                      <w:rStyle w:val="Domylnaczcionkaakapitu1"/>
                      <w:szCs w:val="20"/>
                      <w:lang w:eastAsia="pl-PL"/>
                    </w:rPr>
                  </w:pPr>
                  <w:r>
                    <w:rPr>
                      <w:szCs w:val="20"/>
                      <w:lang w:eastAsia="pl-PL"/>
                    </w:rPr>
                    <w:t>[%]</w:t>
                  </w:r>
                </w:p>
              </w:tc>
            </w:tr>
            <w:tr w:rsidR="004C1839" w:rsidRPr="00BF3A92" w14:paraId="1FA70DEC" w14:textId="77777777" w:rsidTr="00772046">
              <w:trPr>
                <w:trHeight w:val="613"/>
              </w:trPr>
              <w:tc>
                <w:tcPr>
                  <w:tcW w:w="769" w:type="dxa"/>
                  <w:vAlign w:val="center"/>
                </w:tcPr>
                <w:p w14:paraId="114B4E83" w14:textId="29B36066" w:rsidR="004C1839" w:rsidRDefault="004C1839" w:rsidP="004C1839">
                  <w:pPr>
                    <w:pStyle w:val="Normalny1"/>
                    <w:spacing w:before="0"/>
                    <w:jc w:val="left"/>
                    <w:rPr>
                      <w:rStyle w:val="Domylnaczcionkaakapitu1"/>
                      <w:rFonts w:eastAsia="Calibri" w:cs="Arial"/>
                      <w:szCs w:val="20"/>
                      <w:lang w:eastAsia="pl-PL"/>
                    </w:rPr>
                  </w:pPr>
                  <w:r>
                    <w:rPr>
                      <w:rStyle w:val="Domylnaczcionkaakapitu1"/>
                      <w:szCs w:val="20"/>
                      <w:lang w:eastAsia="pl-PL"/>
                    </w:rPr>
                    <w:t>x</w:t>
                  </w:r>
                </w:p>
              </w:tc>
              <w:tc>
                <w:tcPr>
                  <w:tcW w:w="6165" w:type="dxa"/>
                </w:tcPr>
                <w:p w14:paraId="0ABE6CDC" w14:textId="77777777" w:rsidR="00EC10BE" w:rsidRDefault="00EC10BE" w:rsidP="004C1839">
                  <w:pPr>
                    <w:pStyle w:val="Normalny1"/>
                    <w:spacing w:before="0"/>
                    <w:jc w:val="left"/>
                    <w:rPr>
                      <w:ins w:id="155" w:author="Autor"/>
                      <w:rFonts w:asciiTheme="minorHAnsi" w:hAnsiTheme="minorHAnsi" w:cstheme="minorHAnsi"/>
                      <w:szCs w:val="20"/>
                    </w:rPr>
                  </w:pPr>
                  <w:ins w:id="156" w:author="Autor">
                    <w:r w:rsidRPr="00EC10BE">
                      <w:rPr>
                        <w:rFonts w:asciiTheme="minorHAnsi" w:hAnsiTheme="minorHAnsi" w:cstheme="minorHAnsi"/>
                        <w:szCs w:val="20"/>
                      </w:rPr>
                      <w:t xml:space="preserve">Całkowita masa materiałów odpadowych, poprodukcyjnych, recyklingowy regranulat, materiałów ponownie użytych w elementach konstrukcyjnych z uwzględnieniem warstw wykończeniowych tych elementów (w tym: farby, tynki, terakota, </w:t>
                    </w:r>
                    <w:r w:rsidRPr="00EC10BE">
                      <w:rPr>
                        <w:rFonts w:asciiTheme="minorHAnsi" w:hAnsiTheme="minorHAnsi" w:cstheme="minorHAnsi"/>
                        <w:szCs w:val="20"/>
                      </w:rPr>
                      <w:lastRenderedPageBreak/>
                      <w:t>ceramika, wylewki, wykończenie podłóg) oraz całkowita masa materiałów z recyklingu użytych w elementach stolarki drzwiowej, stolarki okiennej i parapetach</w:t>
                    </w:r>
                    <w:r>
                      <w:rPr>
                        <w:rFonts w:asciiTheme="minorHAnsi" w:hAnsiTheme="minorHAnsi" w:cstheme="minorHAnsi"/>
                        <w:szCs w:val="20"/>
                      </w:rPr>
                      <w:t>,</w:t>
                    </w:r>
                  </w:ins>
                </w:p>
                <w:p w14:paraId="28BE565A" w14:textId="65D07FA9" w:rsidR="004C1839" w:rsidRPr="00EC10BE" w:rsidDel="00772046" w:rsidRDefault="00EC10BE" w:rsidP="004C1839">
                  <w:pPr>
                    <w:pStyle w:val="Normalny1"/>
                    <w:spacing w:before="0"/>
                    <w:jc w:val="left"/>
                    <w:rPr>
                      <w:del w:id="157" w:author="Autor"/>
                      <w:rFonts w:asciiTheme="minorHAnsi" w:hAnsiTheme="minorHAnsi" w:cstheme="minorHAnsi"/>
                      <w:szCs w:val="20"/>
                    </w:rPr>
                  </w:pPr>
                  <w:ins w:id="158" w:author="Autor">
                    <w:del w:id="159" w:author="Autor">
                      <w:r w:rsidDel="00EC10BE">
                        <w:rPr>
                          <w:rFonts w:asciiTheme="minorHAnsi" w:hAnsiTheme="minorHAnsi" w:cstheme="minorHAnsi"/>
                        </w:rPr>
                        <w:delText xml:space="preserve"> </w:delText>
                      </w:r>
                    </w:del>
                    <w:r w:rsidR="004C1839">
                      <w:rPr>
                        <w:rFonts w:asciiTheme="minorHAnsi" w:hAnsiTheme="minorHAnsi" w:cstheme="minorHAnsi"/>
                      </w:rPr>
                      <w:t>[t]</w:t>
                    </w:r>
                    <w:r w:rsidR="004C1839" w:rsidRPr="006B32D7" w:rsidDel="00BA048C">
                      <w:rPr>
                        <w:rFonts w:asciiTheme="minorHAnsi" w:hAnsiTheme="minorHAnsi" w:cstheme="minorHAnsi"/>
                      </w:rPr>
                      <w:t xml:space="preserve"> </w:t>
                    </w:r>
                  </w:ins>
                  <w:del w:id="160" w:author="Autor">
                    <w:r w:rsidR="004C1839" w:rsidRPr="00567689" w:rsidDel="00772046">
                      <w:delText>suma kosztów poniesionych na materiały zawierające w swojej strukturze materiały odpadowe, poprodukcyjne, recyklingowe, regranulaty, materiały ponownie użyte</w:delText>
                    </w:r>
                    <w:r w:rsidR="004C1839" w:rsidRPr="00567689" w:rsidDel="00772046">
                      <w:rPr>
                        <w:rFonts w:cstheme="minorHAnsi"/>
                      </w:rPr>
                      <w:delText xml:space="preserve"> do momentu uzyskania stanu deweloperskiego budynku (</w:delText>
                    </w:r>
                    <w:r w:rsidR="004C1839" w:rsidDel="00772046">
                      <w:rPr>
                        <w:rFonts w:cstheme="minorHAnsi"/>
                      </w:rPr>
                      <w:delText>wykończona powierzchnia ścian pod malowanie, powierzchnia posadzek przygotowana pod dowolne wykończenie, parapety wewnętrzne i zewnętrzne, kompletna stolarka zewnętrzna okienna i drzwiowa</w:delText>
                    </w:r>
                    <w:r w:rsidR="004C1839" w:rsidRPr="00567689" w:rsidDel="00772046">
                      <w:rPr>
                        <w:rFonts w:cstheme="minorHAnsi"/>
                      </w:rPr>
                      <w:delText>)</w:delText>
                    </w:r>
                    <w:r w:rsidR="004C1839" w:rsidRPr="00567689" w:rsidDel="00772046">
                      <w:delText xml:space="preserve">, </w:delText>
                    </w:r>
                  </w:del>
                </w:p>
                <w:p w14:paraId="110FA12E" w14:textId="0E421698" w:rsidR="004C1839" w:rsidRPr="00B53A38" w:rsidRDefault="004C1839" w:rsidP="004C1839">
                  <w:pPr>
                    <w:pStyle w:val="Normalny1"/>
                    <w:spacing w:before="0"/>
                    <w:jc w:val="left"/>
                    <w:rPr>
                      <w:rStyle w:val="Domylnaczcionkaakapitu1"/>
                      <w:szCs w:val="20"/>
                      <w:lang w:eastAsia="pl-PL"/>
                    </w:rPr>
                  </w:pPr>
                  <w:del w:id="161" w:author="Autor">
                    <w:r w:rsidRPr="00567689" w:rsidDel="00772046">
                      <w:delText>[zł]</w:delText>
                    </w:r>
                  </w:del>
                </w:p>
              </w:tc>
            </w:tr>
            <w:tr w:rsidR="004C1839" w:rsidRPr="00BF3A92" w14:paraId="31C6485F" w14:textId="77777777" w:rsidTr="00772046">
              <w:trPr>
                <w:trHeight w:val="613"/>
              </w:trPr>
              <w:tc>
                <w:tcPr>
                  <w:tcW w:w="769" w:type="dxa"/>
                  <w:vAlign w:val="center"/>
                </w:tcPr>
                <w:p w14:paraId="3C0F2677" w14:textId="1DDCBDCA" w:rsidR="004C1839" w:rsidRDefault="004C1839" w:rsidP="004C1839">
                  <w:pPr>
                    <w:pStyle w:val="Normalny1"/>
                    <w:spacing w:before="0"/>
                    <w:jc w:val="left"/>
                    <w:rPr>
                      <w:rStyle w:val="Domylnaczcionkaakapitu1"/>
                      <w:rFonts w:eastAsia="Calibri" w:cs="Arial"/>
                      <w:szCs w:val="20"/>
                      <w:lang w:eastAsia="pl-PL"/>
                    </w:rPr>
                  </w:pPr>
                  <w:ins w:id="162" w:author="Autor">
                    <w:r>
                      <w:rPr>
                        <w:rStyle w:val="Domylnaczcionkaakapitu1"/>
                        <w:szCs w:val="20"/>
                        <w:lang w:eastAsia="pl-PL"/>
                      </w:rPr>
                      <w:lastRenderedPageBreak/>
                      <w:t>k</w:t>
                    </w:r>
                  </w:ins>
                  <w:del w:id="163" w:author="Autor">
                    <w:r w:rsidDel="00772046">
                      <w:rPr>
                        <w:rStyle w:val="Domylnaczcionkaakapitu1"/>
                        <w:szCs w:val="20"/>
                        <w:lang w:eastAsia="pl-PL"/>
                      </w:rPr>
                      <w:delText>K</w:delText>
                    </w:r>
                    <w:r w:rsidRPr="00A22197" w:rsidDel="00772046">
                      <w:rPr>
                        <w:rStyle w:val="Domylnaczcionkaakapitu1"/>
                        <w:szCs w:val="20"/>
                        <w:vertAlign w:val="subscript"/>
                        <w:lang w:eastAsia="pl-PL"/>
                      </w:rPr>
                      <w:delText>B</w:delText>
                    </w:r>
                  </w:del>
                </w:p>
              </w:tc>
              <w:tc>
                <w:tcPr>
                  <w:tcW w:w="6165" w:type="dxa"/>
                </w:tcPr>
                <w:p w14:paraId="2463335A" w14:textId="77777777" w:rsidR="004C1839" w:rsidRDefault="004C1839" w:rsidP="004C1839">
                  <w:pPr>
                    <w:pStyle w:val="Normalny1"/>
                    <w:spacing w:before="0"/>
                    <w:jc w:val="left"/>
                    <w:rPr>
                      <w:ins w:id="164" w:author="Autor"/>
                      <w:rFonts w:asciiTheme="minorHAnsi" w:hAnsiTheme="minorHAnsi" w:cstheme="minorHAnsi"/>
                      <w:szCs w:val="20"/>
                    </w:rPr>
                  </w:pPr>
                  <w:ins w:id="165" w:author="Autor">
                    <w:r w:rsidRPr="0061069D">
                      <w:rPr>
                        <w:rFonts w:asciiTheme="minorHAnsi" w:hAnsiTheme="minorHAnsi" w:cstheme="minorHAnsi"/>
                        <w:szCs w:val="20"/>
                      </w:rPr>
                      <w:t>Całkowita masa elementów konstrukcyjnych, w tym fundamenty, ściany wewnętrzne, ściany zewnętrzne, stropy, schody, konstrukcję i poszycie dachu z uwzględnieniem warstw wykończeniowych tych elementów oraz całkowita masa pozostałych elementów w postaci stolarki drzwiowej, stolarki okiennej i parapetów</w:t>
                    </w:r>
                    <w:r>
                      <w:rPr>
                        <w:rFonts w:asciiTheme="minorHAnsi" w:hAnsiTheme="minorHAnsi" w:cstheme="minorHAnsi"/>
                      </w:rPr>
                      <w:t>,</w:t>
                    </w:r>
                    <w:r w:rsidRPr="0061069D">
                      <w:rPr>
                        <w:rFonts w:asciiTheme="minorHAnsi" w:hAnsiTheme="minorHAnsi" w:cstheme="minorHAnsi"/>
                        <w:szCs w:val="20"/>
                      </w:rPr>
                      <w:t> </w:t>
                    </w:r>
                  </w:ins>
                </w:p>
                <w:p w14:paraId="48978A2F" w14:textId="1D857842" w:rsidR="004C1839" w:rsidDel="00772046" w:rsidRDefault="004C1839" w:rsidP="004C1839">
                  <w:pPr>
                    <w:pStyle w:val="Normalny1"/>
                    <w:spacing w:before="0"/>
                    <w:jc w:val="left"/>
                    <w:rPr>
                      <w:del w:id="166" w:author="Autor"/>
                      <w:rFonts w:cs="Calibri"/>
                      <w:color w:val="000000"/>
                      <w:szCs w:val="20"/>
                    </w:rPr>
                  </w:pPr>
                  <w:ins w:id="167" w:author="Autor">
                    <w:r w:rsidRPr="0061069D">
                      <w:rPr>
                        <w:rFonts w:asciiTheme="minorHAnsi" w:hAnsiTheme="minorHAnsi" w:cstheme="minorHAnsi"/>
                        <w:szCs w:val="20"/>
                      </w:rPr>
                      <w:t>[t]</w:t>
                    </w:r>
                    <w:r w:rsidRPr="0061069D" w:rsidDel="00BA048C">
                      <w:rPr>
                        <w:rFonts w:asciiTheme="minorHAnsi" w:hAnsiTheme="minorHAnsi" w:cstheme="minorHAnsi"/>
                      </w:rPr>
                      <w:t xml:space="preserve"> </w:t>
                    </w:r>
                  </w:ins>
                  <w:del w:id="168" w:author="Autor">
                    <w:r w:rsidRPr="009C1168" w:rsidDel="00772046">
                      <w:rPr>
                        <w:rFonts w:cs="Calibri"/>
                        <w:color w:val="000000"/>
                        <w:szCs w:val="20"/>
                      </w:rPr>
                      <w:delText>koszt budynku z wyposażeniem deklarowany przez Wykonawcę</w:delText>
                    </w:r>
                    <w:r w:rsidDel="00772046">
                      <w:rPr>
                        <w:rFonts w:cs="Calibri"/>
                        <w:color w:val="000000"/>
                        <w:szCs w:val="20"/>
                      </w:rPr>
                      <w:delText xml:space="preserve"> w wymaganiu konkursowym nr 1 Koszty całkowite, </w:delText>
                    </w:r>
                  </w:del>
                </w:p>
                <w:p w14:paraId="2C436D56" w14:textId="52EEFADF" w:rsidR="004C1839" w:rsidRPr="00B53A38" w:rsidRDefault="004C1839" w:rsidP="004C1839">
                  <w:pPr>
                    <w:pStyle w:val="Normalny1"/>
                    <w:spacing w:before="0"/>
                    <w:jc w:val="left"/>
                    <w:rPr>
                      <w:rStyle w:val="Domylnaczcionkaakapitu1"/>
                      <w:szCs w:val="20"/>
                      <w:lang w:eastAsia="pl-PL"/>
                    </w:rPr>
                  </w:pPr>
                  <w:del w:id="169" w:author="Autor">
                    <w:r w:rsidDel="00772046">
                      <w:rPr>
                        <w:rFonts w:cs="Calibri"/>
                        <w:color w:val="000000"/>
                        <w:szCs w:val="20"/>
                      </w:rPr>
                      <w:delText>[zł]</w:delText>
                    </w:r>
                  </w:del>
                </w:p>
              </w:tc>
            </w:tr>
            <w:tr w:rsidR="004C1839" w:rsidRPr="00BF3A92" w14:paraId="2FC3D038" w14:textId="77777777" w:rsidTr="00772046">
              <w:trPr>
                <w:trHeight w:val="613"/>
                <w:ins w:id="170" w:author="Autor"/>
              </w:trPr>
              <w:tc>
                <w:tcPr>
                  <w:tcW w:w="769" w:type="dxa"/>
                  <w:vAlign w:val="center"/>
                </w:tcPr>
                <w:p w14:paraId="3B0D9C88" w14:textId="76E75F26" w:rsidR="004C1839" w:rsidRDefault="004C1839" w:rsidP="004C1839">
                  <w:pPr>
                    <w:pStyle w:val="Normalny1"/>
                    <w:spacing w:before="0"/>
                    <w:jc w:val="left"/>
                    <w:rPr>
                      <w:ins w:id="171" w:author="Autor"/>
                      <w:rStyle w:val="Domylnaczcionkaakapitu1"/>
                      <w:szCs w:val="20"/>
                      <w:lang w:eastAsia="pl-PL"/>
                    </w:rPr>
                  </w:pPr>
                  <w:ins w:id="172" w:author="Autor">
                    <w:r>
                      <w:rPr>
                        <w:rStyle w:val="Domylnaczcionkaakapitu1"/>
                        <w:szCs w:val="20"/>
                        <w:lang w:eastAsia="pl-PL"/>
                      </w:rPr>
                      <w:t>y</w:t>
                    </w:r>
                  </w:ins>
                </w:p>
              </w:tc>
              <w:tc>
                <w:tcPr>
                  <w:tcW w:w="6165" w:type="dxa"/>
                </w:tcPr>
                <w:p w14:paraId="4C142575" w14:textId="77777777" w:rsidR="004C1839" w:rsidRDefault="004C1839" w:rsidP="004C1839">
                  <w:pPr>
                    <w:pStyle w:val="Normalny1"/>
                    <w:spacing w:before="0"/>
                    <w:jc w:val="left"/>
                    <w:rPr>
                      <w:ins w:id="173" w:author="Autor"/>
                      <w:szCs w:val="20"/>
                    </w:rPr>
                  </w:pPr>
                  <w:ins w:id="174" w:author="Autor">
                    <w:r w:rsidRPr="00D93F19">
                      <w:rPr>
                        <w:szCs w:val="20"/>
                      </w:rPr>
                      <w:t>całkowita objętość materiałów odpadowych, poprodukcyjnych, recyklingowy regranulat, materiałów ponownie użytych w materiałach używanych do izolacji</w:t>
                    </w:r>
                    <w:r>
                      <w:t>,</w:t>
                    </w:r>
                    <w:r w:rsidRPr="00D93F19">
                      <w:rPr>
                        <w:szCs w:val="20"/>
                      </w:rPr>
                      <w:t xml:space="preserve"> </w:t>
                    </w:r>
                  </w:ins>
                </w:p>
                <w:p w14:paraId="143AD32B" w14:textId="7B8F85FD" w:rsidR="004C1839" w:rsidRPr="009C1168" w:rsidDel="00772046" w:rsidRDefault="004C1839" w:rsidP="004C1839">
                  <w:pPr>
                    <w:pStyle w:val="Normalny1"/>
                    <w:spacing w:before="0"/>
                    <w:jc w:val="left"/>
                    <w:rPr>
                      <w:ins w:id="175" w:author="Autor"/>
                      <w:rFonts w:cs="Calibri"/>
                      <w:color w:val="000000"/>
                      <w:szCs w:val="20"/>
                    </w:rPr>
                  </w:pPr>
                  <w:ins w:id="176" w:author="Autor">
                    <w:r w:rsidRPr="00D93F19">
                      <w:rPr>
                        <w:szCs w:val="20"/>
                      </w:rPr>
                      <w:t>[m3]</w:t>
                    </w:r>
                  </w:ins>
                </w:p>
              </w:tc>
            </w:tr>
            <w:tr w:rsidR="004C1839" w:rsidRPr="00BF3A92" w14:paraId="4649368D" w14:textId="77777777" w:rsidTr="00772046">
              <w:trPr>
                <w:trHeight w:val="613"/>
                <w:ins w:id="177" w:author="Autor"/>
              </w:trPr>
              <w:tc>
                <w:tcPr>
                  <w:tcW w:w="769" w:type="dxa"/>
                  <w:vAlign w:val="center"/>
                </w:tcPr>
                <w:p w14:paraId="4CDA1F82" w14:textId="7834C0D3" w:rsidR="004C1839" w:rsidRDefault="004C1839" w:rsidP="004C1839">
                  <w:pPr>
                    <w:pStyle w:val="Normalny1"/>
                    <w:spacing w:before="0"/>
                    <w:jc w:val="left"/>
                    <w:rPr>
                      <w:ins w:id="178" w:author="Autor"/>
                      <w:rStyle w:val="Domylnaczcionkaakapitu1"/>
                      <w:szCs w:val="20"/>
                      <w:lang w:eastAsia="pl-PL"/>
                    </w:rPr>
                  </w:pPr>
                  <w:ins w:id="179" w:author="Autor">
                    <w:r>
                      <w:rPr>
                        <w:rStyle w:val="Domylnaczcionkaakapitu1"/>
                        <w:szCs w:val="20"/>
                        <w:lang w:eastAsia="pl-PL"/>
                      </w:rPr>
                      <w:t>i</w:t>
                    </w:r>
                  </w:ins>
                </w:p>
              </w:tc>
              <w:tc>
                <w:tcPr>
                  <w:tcW w:w="6165" w:type="dxa"/>
                </w:tcPr>
                <w:p w14:paraId="4265A570" w14:textId="77777777" w:rsidR="004C1839" w:rsidRDefault="004C1839" w:rsidP="004C1839">
                  <w:pPr>
                    <w:pStyle w:val="Normalny1"/>
                    <w:spacing w:before="0"/>
                    <w:jc w:val="left"/>
                    <w:rPr>
                      <w:ins w:id="180" w:author="Autor"/>
                    </w:rPr>
                  </w:pPr>
                  <w:ins w:id="181" w:author="Autor">
                    <w:r w:rsidRPr="00D93F19">
                      <w:t>całkowita objętość materiałów używanych do izolacji</w:t>
                    </w:r>
                    <w:r>
                      <w:t>,</w:t>
                    </w:r>
                    <w:r w:rsidRPr="00D93F19">
                      <w:t xml:space="preserve"> </w:t>
                    </w:r>
                  </w:ins>
                </w:p>
                <w:p w14:paraId="66F7AA32" w14:textId="27DF73AE" w:rsidR="004C1839" w:rsidRPr="009C1168" w:rsidDel="00772046" w:rsidRDefault="004C1839" w:rsidP="004C1839">
                  <w:pPr>
                    <w:pStyle w:val="Normalny1"/>
                    <w:spacing w:before="0"/>
                    <w:jc w:val="left"/>
                    <w:rPr>
                      <w:ins w:id="182" w:author="Autor"/>
                      <w:rFonts w:cs="Calibri"/>
                      <w:color w:val="000000"/>
                      <w:szCs w:val="20"/>
                    </w:rPr>
                  </w:pPr>
                  <w:ins w:id="183" w:author="Autor">
                    <w:r w:rsidRPr="00D93F19">
                      <w:t>[m3]</w:t>
                    </w:r>
                  </w:ins>
                </w:p>
              </w:tc>
            </w:tr>
          </w:tbl>
          <w:p w14:paraId="703C0D48" w14:textId="12FB58E6" w:rsidR="00AC6A84" w:rsidRDefault="00AC6A84">
            <w:pPr>
              <w:pStyle w:val="Normalny1"/>
              <w:jc w:val="left"/>
              <w:rPr>
                <w:szCs w:val="20"/>
                <w:lang w:eastAsia="pl-PL"/>
              </w:rPr>
            </w:pPr>
            <w:r>
              <w:rPr>
                <w:szCs w:val="20"/>
                <w:lang w:eastAsia="pl-PL"/>
              </w:rPr>
              <w:br/>
            </w:r>
            <w:r>
              <w:rPr>
                <w:rStyle w:val="Domylnaczcionkaakapitu1"/>
                <w:szCs w:val="20"/>
                <w:lang w:eastAsia="pl-PL"/>
              </w:rPr>
              <w:t xml:space="preserve">Obliczenia wykonać </w:t>
            </w:r>
            <w:r>
              <w:rPr>
                <w:rStyle w:val="Domylnaczcionkaakapitu10000000"/>
                <w:szCs w:val="20"/>
                <w:lang w:eastAsia="pl-PL"/>
              </w:rPr>
              <w:t xml:space="preserve">wg Zał. E1 do Wymagań konkursowych – Recykling materiałów budowlanych. Metodologia </w:t>
            </w:r>
            <w:r>
              <w:rPr>
                <w:szCs w:val="20"/>
                <w:lang w:eastAsia="pl-PL"/>
              </w:rPr>
              <w:t xml:space="preserve">obliczeń w </w:t>
            </w:r>
            <w:r w:rsidR="00A50AC1">
              <w:rPr>
                <w:szCs w:val="20"/>
                <w:lang w:eastAsia="pl-PL"/>
              </w:rPr>
              <w:t>Załącznik</w:t>
            </w:r>
            <w:r>
              <w:rPr>
                <w:szCs w:val="20"/>
                <w:lang w:eastAsia="pl-PL"/>
              </w:rPr>
              <w:t>u Zał. E2 do Wymagań konkursowych – Recykling materiałów budowalnych. Metodyka obliczeń.</w:t>
            </w:r>
          </w:p>
        </w:tc>
        <w:tc>
          <w:tcPr>
            <w:tcW w:w="1053" w:type="dxa"/>
            <w:tcBorders>
              <w:bottom w:val="single" w:sz="4" w:space="0" w:color="auto"/>
              <w:right w:val="single" w:sz="4" w:space="0" w:color="000000" w:themeColor="text1"/>
            </w:tcBorders>
            <w:vAlign w:val="center"/>
          </w:tcPr>
          <w:p w14:paraId="5F5A75FF" w14:textId="45B9E2A6" w:rsidR="00AC6A84" w:rsidRDefault="00AC6A84" w:rsidP="00EF77BD">
            <w:pPr>
              <w:pStyle w:val="Normalny1"/>
              <w:jc w:val="center"/>
              <w:rPr>
                <w:szCs w:val="20"/>
                <w:lang w:eastAsia="pl-PL"/>
              </w:rPr>
            </w:pPr>
            <w:r>
              <w:rPr>
                <w:szCs w:val="20"/>
                <w:lang w:eastAsia="pl-PL"/>
              </w:rPr>
              <w:lastRenderedPageBreak/>
              <w:t>-</w:t>
            </w:r>
          </w:p>
        </w:tc>
      </w:tr>
      <w:tr w:rsidR="005024CB" w:rsidRPr="00BF3A92" w14:paraId="1D501133" w14:textId="77777777" w:rsidTr="5DA4011F">
        <w:trPr>
          <w:trHeight w:val="624"/>
          <w:jc w:val="center"/>
        </w:trPr>
        <w:tc>
          <w:tcPr>
            <w:tcW w:w="562" w:type="dxa"/>
            <w:tcBorders>
              <w:top w:val="single" w:sz="4" w:space="0" w:color="auto"/>
              <w:left w:val="single" w:sz="4" w:space="0" w:color="000000" w:themeColor="text1"/>
              <w:bottom w:val="single" w:sz="4" w:space="0" w:color="auto"/>
              <w:right w:val="single" w:sz="4" w:space="0" w:color="000000" w:themeColor="text1"/>
            </w:tcBorders>
            <w:shd w:val="clear" w:color="auto" w:fill="E2EDD9"/>
            <w:tcMar>
              <w:top w:w="0" w:type="dxa"/>
              <w:left w:w="70" w:type="dxa"/>
              <w:bottom w:w="0" w:type="dxa"/>
              <w:right w:w="70" w:type="dxa"/>
            </w:tcMar>
            <w:vAlign w:val="center"/>
          </w:tcPr>
          <w:p w14:paraId="482F938E" w14:textId="736528B2" w:rsidR="00AC6A84" w:rsidRDefault="00AC6A84" w:rsidP="00EF77BD">
            <w:pPr>
              <w:pStyle w:val="Normalny1"/>
              <w:jc w:val="center"/>
              <w:rPr>
                <w:b/>
                <w:szCs w:val="20"/>
                <w:lang w:eastAsia="pl-PL"/>
              </w:rPr>
            </w:pPr>
            <w:r>
              <w:rPr>
                <w:b/>
                <w:szCs w:val="20"/>
                <w:lang w:eastAsia="pl-PL"/>
              </w:rPr>
              <w:t>K7</w:t>
            </w:r>
          </w:p>
        </w:tc>
        <w:tc>
          <w:tcPr>
            <w:tcW w:w="1276" w:type="dxa"/>
            <w:tcBorders>
              <w:top w:val="single" w:sz="4" w:space="0" w:color="auto"/>
              <w:bottom w:val="single" w:sz="4" w:space="0" w:color="auto"/>
              <w:right w:val="single" w:sz="4" w:space="0" w:color="000000" w:themeColor="text1"/>
            </w:tcBorders>
            <w:shd w:val="clear" w:color="auto" w:fill="auto"/>
            <w:tcMar>
              <w:top w:w="0" w:type="dxa"/>
              <w:left w:w="70" w:type="dxa"/>
              <w:bottom w:w="0" w:type="dxa"/>
              <w:right w:w="70" w:type="dxa"/>
            </w:tcMar>
            <w:vAlign w:val="center"/>
          </w:tcPr>
          <w:p w14:paraId="643C9B01" w14:textId="6739EC17" w:rsidR="00AC6A84" w:rsidRPr="006A57AC" w:rsidRDefault="00AC6A84" w:rsidP="00EB3A4A">
            <w:pPr>
              <w:pStyle w:val="Normalny1"/>
              <w:jc w:val="left"/>
              <w:rPr>
                <w:b/>
                <w:sz w:val="18"/>
                <w:szCs w:val="18"/>
                <w:lang w:eastAsia="pl-PL"/>
              </w:rPr>
            </w:pPr>
            <w:r w:rsidRPr="006A57AC">
              <w:rPr>
                <w:b/>
                <w:sz w:val="18"/>
                <w:szCs w:val="18"/>
              </w:rPr>
              <w:t>Technologia</w:t>
            </w:r>
          </w:p>
        </w:tc>
        <w:tc>
          <w:tcPr>
            <w:tcW w:w="1418" w:type="dxa"/>
            <w:tcBorders>
              <w:top w:val="single" w:sz="4" w:space="0" w:color="auto"/>
              <w:left w:val="single" w:sz="4" w:space="0" w:color="000000" w:themeColor="text1"/>
              <w:bottom w:val="single" w:sz="4" w:space="0" w:color="auto"/>
              <w:right w:val="single" w:sz="4" w:space="0" w:color="000000" w:themeColor="text1"/>
            </w:tcBorders>
            <w:shd w:val="clear" w:color="auto" w:fill="auto"/>
            <w:tcMar>
              <w:top w:w="0" w:type="dxa"/>
              <w:left w:w="70" w:type="dxa"/>
              <w:bottom w:w="0" w:type="dxa"/>
              <w:right w:w="70" w:type="dxa"/>
            </w:tcMar>
            <w:vAlign w:val="center"/>
          </w:tcPr>
          <w:p w14:paraId="04136F33" w14:textId="5FC49126" w:rsidR="00AC6A84" w:rsidRDefault="21E8EC50" w:rsidP="5DA4011F">
            <w:pPr>
              <w:pStyle w:val="Normalny1"/>
              <w:jc w:val="left"/>
              <w:rPr>
                <w:lang w:eastAsia="pl-PL"/>
              </w:rPr>
            </w:pPr>
            <w:r w:rsidRPr="5DA4011F">
              <w:rPr>
                <w:lang w:eastAsia="pl-PL"/>
              </w:rPr>
              <w:t xml:space="preserve">Przychód z </w:t>
            </w:r>
            <w:r w:rsidR="183CD23F" w:rsidRPr="5DA4011F">
              <w:rPr>
                <w:lang w:eastAsia="pl-PL"/>
              </w:rPr>
              <w:t>Komercjalizacji Wyników Prac B+R</w:t>
            </w:r>
          </w:p>
        </w:tc>
        <w:tc>
          <w:tcPr>
            <w:tcW w:w="2551" w:type="dxa"/>
            <w:tcBorders>
              <w:top w:val="single" w:sz="4" w:space="0" w:color="auto"/>
              <w:bottom w:val="single" w:sz="4" w:space="0" w:color="auto"/>
              <w:right w:val="single" w:sz="4" w:space="0" w:color="000000" w:themeColor="text1"/>
            </w:tcBorders>
            <w:shd w:val="clear" w:color="auto" w:fill="auto"/>
            <w:tcMar>
              <w:top w:w="0" w:type="dxa"/>
              <w:left w:w="70" w:type="dxa"/>
              <w:bottom w:w="0" w:type="dxa"/>
              <w:right w:w="70" w:type="dxa"/>
            </w:tcMar>
            <w:vAlign w:val="center"/>
          </w:tcPr>
          <w:p w14:paraId="08F78AA5" w14:textId="0E23D9FB" w:rsidR="00AC6A84" w:rsidRPr="00292CA0" w:rsidRDefault="21E8EC50" w:rsidP="5DA4011F">
            <w:pPr>
              <w:rPr>
                <w:rFonts w:cs="Times New Roman"/>
                <w:lang w:eastAsia="pl-PL"/>
              </w:rPr>
            </w:pPr>
            <w:r w:rsidRPr="5DA4011F">
              <w:rPr>
                <w:rFonts w:cs="Times New Roman"/>
                <w:lang w:eastAsia="pl-PL"/>
              </w:rPr>
              <w:t xml:space="preserve">Zamawiający wymaga Udziału w Przychodzie z Komercjalizacji </w:t>
            </w:r>
            <w:r w:rsidR="183CD23F" w:rsidRPr="5DA4011F">
              <w:rPr>
                <w:rFonts w:cs="Times New Roman"/>
                <w:lang w:eastAsia="pl-PL"/>
              </w:rPr>
              <w:t xml:space="preserve">Wyników Prac B+R </w:t>
            </w:r>
            <w:r w:rsidRPr="5DA4011F">
              <w:rPr>
                <w:rFonts w:cs="Times New Roman"/>
                <w:lang w:eastAsia="pl-PL"/>
              </w:rPr>
              <w:t xml:space="preserve">minimum 0,5% zgodnie z zapisami podanymi w Umowie i Regulaminie. Wykonawca może zadeklarować wyższy, niż minimalny wymagany, Udział w Przychodzie z Komercjalizacji </w:t>
            </w:r>
            <w:r w:rsidR="183CD23F" w:rsidRPr="5DA4011F">
              <w:rPr>
                <w:rFonts w:cs="Times New Roman"/>
                <w:lang w:eastAsia="pl-PL"/>
              </w:rPr>
              <w:t>Wyników Prac B+R</w:t>
            </w:r>
            <w:r w:rsidRPr="5DA4011F">
              <w:rPr>
                <w:rFonts w:cs="Times New Roman"/>
                <w:lang w:eastAsia="pl-PL"/>
              </w:rPr>
              <w:t>, za co otrzyma dodatkowe punkty.</w:t>
            </w:r>
          </w:p>
          <w:p w14:paraId="789DB856" w14:textId="77777777" w:rsidR="00AC6A84" w:rsidRDefault="00AC6A84" w:rsidP="00EF77BD">
            <w:pPr>
              <w:pStyle w:val="Normalny1"/>
              <w:jc w:val="left"/>
              <w:rPr>
                <w:szCs w:val="20"/>
                <w:lang w:eastAsia="pl-PL"/>
              </w:rPr>
            </w:pPr>
          </w:p>
        </w:tc>
        <w:tc>
          <w:tcPr>
            <w:tcW w:w="7088" w:type="dxa"/>
            <w:tcBorders>
              <w:top w:val="single" w:sz="4" w:space="0" w:color="auto"/>
              <w:bottom w:val="single" w:sz="4" w:space="0" w:color="auto"/>
              <w:right w:val="single" w:sz="4" w:space="0" w:color="000000" w:themeColor="text1"/>
            </w:tcBorders>
            <w:shd w:val="clear" w:color="auto" w:fill="auto"/>
            <w:tcMar>
              <w:top w:w="0" w:type="dxa"/>
              <w:left w:w="70" w:type="dxa"/>
              <w:bottom w:w="0" w:type="dxa"/>
              <w:right w:w="70" w:type="dxa"/>
            </w:tcMar>
            <w:vAlign w:val="center"/>
          </w:tcPr>
          <w:p w14:paraId="55B5C004" w14:textId="7AA22CC0" w:rsidR="00AC6A84" w:rsidRDefault="21E8EC50" w:rsidP="5DA4011F">
            <w:pPr>
              <w:rPr>
                <w:lang w:eastAsia="pl-PL"/>
              </w:rPr>
            </w:pPr>
            <w:r>
              <w:t>Należy podać udział w Przychodzie</w:t>
            </w:r>
            <w:r w:rsidRPr="5DA4011F">
              <w:rPr>
                <w:rFonts w:cs="Times New Roman"/>
                <w:lang w:eastAsia="pl-PL"/>
              </w:rPr>
              <w:t xml:space="preserve"> z Komercjalizacji </w:t>
            </w:r>
            <w:r w:rsidR="46F88A63" w:rsidRPr="5DA4011F">
              <w:rPr>
                <w:rFonts w:cs="Times New Roman"/>
                <w:lang w:eastAsia="pl-PL"/>
              </w:rPr>
              <w:t xml:space="preserve">Wyników Prac B+R </w:t>
            </w:r>
            <w:r w:rsidRPr="5DA4011F">
              <w:rPr>
                <w:rFonts w:cs="Times New Roman"/>
                <w:lang w:eastAsia="pl-PL"/>
              </w:rPr>
              <w:t>na poziomie co najmniej 0,5%.</w:t>
            </w:r>
          </w:p>
        </w:tc>
        <w:tc>
          <w:tcPr>
            <w:tcW w:w="1053" w:type="dxa"/>
            <w:tcBorders>
              <w:top w:val="single" w:sz="4" w:space="0" w:color="auto"/>
              <w:bottom w:val="single" w:sz="4" w:space="0" w:color="auto"/>
              <w:right w:val="single" w:sz="4" w:space="0" w:color="000000" w:themeColor="text1"/>
            </w:tcBorders>
            <w:vAlign w:val="center"/>
          </w:tcPr>
          <w:p w14:paraId="27BD1EB7" w14:textId="471A7B30" w:rsidR="00AC6A84" w:rsidRPr="00EB3A4A" w:rsidRDefault="00AC6A84" w:rsidP="00EB3A4A">
            <w:pPr>
              <w:pStyle w:val="Tekstkomentarza"/>
              <w:jc w:val="center"/>
              <w:rPr>
                <w:lang w:eastAsia="pl-PL"/>
              </w:rPr>
            </w:pPr>
            <w:r w:rsidRPr="00EB3A4A">
              <w:t>-</w:t>
            </w:r>
          </w:p>
        </w:tc>
      </w:tr>
      <w:tr w:rsidR="005024CB" w:rsidRPr="00BF3A92" w14:paraId="6858AE06" w14:textId="77777777" w:rsidTr="5DA4011F">
        <w:trPr>
          <w:trHeight w:val="624"/>
          <w:jc w:val="center"/>
        </w:trPr>
        <w:tc>
          <w:tcPr>
            <w:tcW w:w="562" w:type="dxa"/>
            <w:tcBorders>
              <w:top w:val="single" w:sz="4" w:space="0" w:color="auto"/>
              <w:left w:val="single" w:sz="4" w:space="0" w:color="000000" w:themeColor="text1"/>
              <w:bottom w:val="single" w:sz="4" w:space="0" w:color="000000" w:themeColor="text1"/>
              <w:right w:val="single" w:sz="4" w:space="0" w:color="000000" w:themeColor="text1"/>
            </w:tcBorders>
            <w:shd w:val="clear" w:color="auto" w:fill="E2EDD9"/>
            <w:tcMar>
              <w:top w:w="0" w:type="dxa"/>
              <w:left w:w="70" w:type="dxa"/>
              <w:bottom w:w="0" w:type="dxa"/>
              <w:right w:w="70" w:type="dxa"/>
            </w:tcMar>
            <w:vAlign w:val="center"/>
          </w:tcPr>
          <w:p w14:paraId="4CECE844" w14:textId="19247C6B" w:rsidR="00AC6A84" w:rsidRDefault="00AC6A84" w:rsidP="00EF77BD">
            <w:pPr>
              <w:pStyle w:val="Tekstkomentarza"/>
              <w:jc w:val="center"/>
              <w:rPr>
                <w:b/>
                <w:lang w:eastAsia="pl-PL"/>
              </w:rPr>
            </w:pPr>
            <w:r>
              <w:rPr>
                <w:b/>
                <w:lang w:eastAsia="pl-PL"/>
              </w:rPr>
              <w:t>K8</w:t>
            </w:r>
          </w:p>
        </w:tc>
        <w:tc>
          <w:tcPr>
            <w:tcW w:w="1276" w:type="dxa"/>
            <w:tcBorders>
              <w:top w:val="single" w:sz="4" w:space="0" w:color="auto"/>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37974608" w14:textId="5D891C86" w:rsidR="00AC6A84" w:rsidRPr="006A57AC" w:rsidRDefault="00AC6A84" w:rsidP="00EB3A4A">
            <w:pPr>
              <w:pStyle w:val="Tekstkomentarza"/>
              <w:rPr>
                <w:b/>
                <w:sz w:val="18"/>
                <w:szCs w:val="18"/>
                <w:lang w:eastAsia="pl-PL"/>
              </w:rPr>
            </w:pPr>
            <w:r w:rsidRPr="006A57AC">
              <w:rPr>
                <w:b/>
                <w:sz w:val="18"/>
                <w:szCs w:val="18"/>
              </w:rPr>
              <w:t>Technologia</w:t>
            </w:r>
          </w:p>
        </w:tc>
        <w:tc>
          <w:tcPr>
            <w:tcW w:w="1418" w:type="dxa"/>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416665C4" w14:textId="4DC29AF2" w:rsidR="00AC6A84" w:rsidRDefault="21E8EC50" w:rsidP="5DA4011F">
            <w:pPr>
              <w:pStyle w:val="Normalny1"/>
              <w:jc w:val="left"/>
              <w:rPr>
                <w:lang w:eastAsia="pl-PL"/>
              </w:rPr>
            </w:pPr>
            <w:r w:rsidRPr="5DA4011F">
              <w:rPr>
                <w:lang w:eastAsia="pl-PL"/>
              </w:rPr>
              <w:t xml:space="preserve">Przychód z </w:t>
            </w:r>
            <w:r w:rsidR="183CD23F" w:rsidRPr="5DA4011F">
              <w:rPr>
                <w:lang w:eastAsia="pl-PL"/>
              </w:rPr>
              <w:t xml:space="preserve">Komercjalizacji Technologii Zależnych </w:t>
            </w:r>
          </w:p>
        </w:tc>
        <w:tc>
          <w:tcPr>
            <w:tcW w:w="2551" w:type="dxa"/>
            <w:tcBorders>
              <w:top w:val="single" w:sz="4" w:space="0" w:color="auto"/>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105AE746" w14:textId="72BBFFC9" w:rsidR="00AC6A84" w:rsidRPr="00EB3A4A" w:rsidRDefault="21E8EC50" w:rsidP="5DA4011F">
            <w:pPr>
              <w:rPr>
                <w:rFonts w:cs="Times New Roman"/>
                <w:lang w:eastAsia="pl-PL"/>
              </w:rPr>
            </w:pPr>
            <w:r w:rsidRPr="5DA4011F">
              <w:rPr>
                <w:rFonts w:cs="Times New Roman"/>
                <w:lang w:eastAsia="pl-PL"/>
              </w:rPr>
              <w:t xml:space="preserve">Zamawiający wymaga Udziału w Przychodzie z </w:t>
            </w:r>
            <w:r w:rsidR="183CD23F" w:rsidRPr="5DA4011F">
              <w:rPr>
                <w:lang w:eastAsia="pl-PL"/>
              </w:rPr>
              <w:t xml:space="preserve">Komercjalizacji Technologii Zależnych </w:t>
            </w:r>
            <w:r w:rsidRPr="5DA4011F">
              <w:rPr>
                <w:rFonts w:cs="Times New Roman"/>
                <w:lang w:eastAsia="pl-PL"/>
              </w:rPr>
              <w:t xml:space="preserve">minimum 0,5% zgodnie z zapisami podanymi w Umowie i Regulaminie. Wykonawca może zadeklarować wyższy, niż minimalny wymagany, Udział w Przychodzie z </w:t>
            </w:r>
            <w:r w:rsidR="46F88A63" w:rsidRPr="5DA4011F">
              <w:rPr>
                <w:lang w:eastAsia="pl-PL"/>
              </w:rPr>
              <w:t>Komercjalizacji Technologii Zależnych</w:t>
            </w:r>
            <w:r w:rsidRPr="5DA4011F">
              <w:rPr>
                <w:rFonts w:cs="Times New Roman"/>
                <w:lang w:eastAsia="pl-PL"/>
              </w:rPr>
              <w:t>, za co otrzyma dodatkowe punkty.</w:t>
            </w:r>
          </w:p>
        </w:tc>
        <w:tc>
          <w:tcPr>
            <w:tcW w:w="7088" w:type="dxa"/>
            <w:tcBorders>
              <w:top w:val="single" w:sz="4" w:space="0" w:color="auto"/>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0A671E75" w14:textId="7387C771" w:rsidR="00AC6A84" w:rsidRDefault="21E8EC50" w:rsidP="5DA4011F">
            <w:pPr>
              <w:rPr>
                <w:lang w:eastAsia="pl-PL"/>
              </w:rPr>
            </w:pPr>
            <w:r>
              <w:t>Należy podać udział w Przychodzie</w:t>
            </w:r>
            <w:r w:rsidRPr="5DA4011F">
              <w:rPr>
                <w:rFonts w:cs="Times New Roman"/>
                <w:lang w:eastAsia="pl-PL"/>
              </w:rPr>
              <w:t xml:space="preserve"> z </w:t>
            </w:r>
            <w:r w:rsidR="46F88A63" w:rsidRPr="5DA4011F">
              <w:rPr>
                <w:lang w:eastAsia="pl-PL"/>
              </w:rPr>
              <w:t xml:space="preserve">Komercjalizacji Technologii Zależnych </w:t>
            </w:r>
            <w:r w:rsidRPr="5DA4011F">
              <w:rPr>
                <w:rFonts w:cs="Times New Roman"/>
                <w:lang w:eastAsia="pl-PL"/>
              </w:rPr>
              <w:t>na poziomie co najmniej 0,5%.</w:t>
            </w:r>
          </w:p>
        </w:tc>
        <w:tc>
          <w:tcPr>
            <w:tcW w:w="1053" w:type="dxa"/>
            <w:tcBorders>
              <w:top w:val="single" w:sz="4" w:space="0" w:color="auto"/>
              <w:bottom w:val="single" w:sz="4" w:space="0" w:color="000000" w:themeColor="text1"/>
              <w:right w:val="single" w:sz="4" w:space="0" w:color="000000" w:themeColor="text1"/>
            </w:tcBorders>
            <w:vAlign w:val="center"/>
          </w:tcPr>
          <w:p w14:paraId="1FD5CE51" w14:textId="5DCCB107" w:rsidR="00AC6A84" w:rsidRPr="00EB3A4A" w:rsidRDefault="00AC6A84" w:rsidP="00EB3A4A">
            <w:pPr>
              <w:pStyle w:val="Normalny1"/>
              <w:jc w:val="center"/>
              <w:rPr>
                <w:szCs w:val="20"/>
                <w:lang w:eastAsia="pl-PL"/>
              </w:rPr>
            </w:pPr>
            <w:r w:rsidRPr="00EB3A4A">
              <w:rPr>
                <w:szCs w:val="20"/>
              </w:rPr>
              <w:t>-</w:t>
            </w:r>
          </w:p>
        </w:tc>
      </w:tr>
      <w:tr w:rsidR="6FD5314B" w14:paraId="476B2B38" w14:textId="77777777" w:rsidTr="5DA4011F">
        <w:trPr>
          <w:trHeight w:val="624"/>
          <w:jc w:val="center"/>
        </w:trPr>
        <w:tc>
          <w:tcPr>
            <w:tcW w:w="562" w:type="dxa"/>
            <w:tcBorders>
              <w:top w:val="single" w:sz="4" w:space="0" w:color="auto"/>
              <w:left w:val="single" w:sz="4" w:space="0" w:color="000000" w:themeColor="text1"/>
              <w:bottom w:val="single" w:sz="4" w:space="0" w:color="000000" w:themeColor="text1"/>
              <w:right w:val="single" w:sz="4" w:space="0" w:color="000000" w:themeColor="text1"/>
            </w:tcBorders>
            <w:shd w:val="clear" w:color="auto" w:fill="E2EDD9"/>
            <w:tcMar>
              <w:top w:w="0" w:type="dxa"/>
              <w:left w:w="70" w:type="dxa"/>
              <w:bottom w:w="0" w:type="dxa"/>
              <w:right w:w="70" w:type="dxa"/>
            </w:tcMar>
            <w:vAlign w:val="center"/>
          </w:tcPr>
          <w:p w14:paraId="4542F977" w14:textId="41D85AD1" w:rsidR="5680F24D" w:rsidRDefault="4F4A35B8" w:rsidP="00A2339E">
            <w:pPr>
              <w:pStyle w:val="Tekstkomentarza"/>
              <w:jc w:val="center"/>
              <w:rPr>
                <w:b/>
                <w:bCs/>
                <w:lang w:eastAsia="pl-PL"/>
              </w:rPr>
            </w:pPr>
            <w:r w:rsidRPr="5DA4011F">
              <w:rPr>
                <w:b/>
                <w:bCs/>
                <w:lang w:eastAsia="pl-PL"/>
              </w:rPr>
              <w:t>K9</w:t>
            </w:r>
          </w:p>
        </w:tc>
        <w:tc>
          <w:tcPr>
            <w:tcW w:w="1276" w:type="dxa"/>
            <w:tcBorders>
              <w:top w:val="single" w:sz="4" w:space="0" w:color="auto"/>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7AD2FA6F" w14:textId="2335D336" w:rsidR="5680F24D" w:rsidRDefault="4F4A35B8" w:rsidP="6FD5314B">
            <w:pPr>
              <w:pStyle w:val="Tekstkomentarza"/>
              <w:rPr>
                <w:b/>
                <w:bCs/>
                <w:sz w:val="18"/>
                <w:szCs w:val="18"/>
                <w:lang w:eastAsia="pl-PL"/>
              </w:rPr>
            </w:pPr>
            <w:r w:rsidRPr="5DA4011F">
              <w:rPr>
                <w:b/>
                <w:bCs/>
                <w:sz w:val="18"/>
                <w:szCs w:val="18"/>
              </w:rPr>
              <w:t>Technologia</w:t>
            </w:r>
          </w:p>
        </w:tc>
        <w:tc>
          <w:tcPr>
            <w:tcW w:w="1418" w:type="dxa"/>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0F295AF4" w14:textId="2F841F48" w:rsidR="5680F24D" w:rsidRDefault="4F4A35B8" w:rsidP="00A2339E">
            <w:pPr>
              <w:pStyle w:val="Normalny1"/>
              <w:jc w:val="left"/>
              <w:rPr>
                <w:lang w:eastAsia="pl-PL"/>
              </w:rPr>
            </w:pPr>
            <w:r w:rsidRPr="5DA4011F">
              <w:rPr>
                <w:lang w:eastAsia="pl-PL"/>
              </w:rPr>
              <w:t>Cena za realizację Etapu I</w:t>
            </w:r>
          </w:p>
        </w:tc>
        <w:tc>
          <w:tcPr>
            <w:tcW w:w="2551" w:type="dxa"/>
            <w:tcBorders>
              <w:top w:val="single" w:sz="4" w:space="0" w:color="auto"/>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0BC9518B" w14:textId="2F6614DB" w:rsidR="5680F24D" w:rsidRDefault="4F4A35B8" w:rsidP="6FD5314B">
            <w:pPr>
              <w:rPr>
                <w:rFonts w:cs="Times New Roman"/>
                <w:lang w:eastAsia="pl-PL"/>
              </w:rPr>
            </w:pPr>
            <w:r w:rsidRPr="5DA4011F">
              <w:rPr>
                <w:rFonts w:cs="Times New Roman"/>
                <w:lang w:eastAsia="pl-PL"/>
              </w:rPr>
              <w:t>Wnioskodawca wskazuje wynagrodzenie oferowane za realizację Etapu I</w:t>
            </w:r>
          </w:p>
        </w:tc>
        <w:tc>
          <w:tcPr>
            <w:tcW w:w="7088" w:type="dxa"/>
            <w:tcBorders>
              <w:top w:val="single" w:sz="4" w:space="0" w:color="auto"/>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4B85131C" w14:textId="5F78E642" w:rsidR="5680F24D" w:rsidRDefault="4F4A35B8" w:rsidP="6FD5314B">
            <w:r>
              <w:t xml:space="preserve">Wynagrodzenie całkowite obejmujące wszelkie roszczenia Wykonawcy względem NCBR za realizację Etapu I, podane w </w:t>
            </w:r>
            <w:r w:rsidR="63E796B1">
              <w:t xml:space="preserve">złotych polskich i </w:t>
            </w:r>
            <w:r>
              <w:t xml:space="preserve">kwocie </w:t>
            </w:r>
            <w:r w:rsidR="2046012F">
              <w:t xml:space="preserve">określonej jako cena </w:t>
            </w:r>
            <w:r>
              <w:t xml:space="preserve">netto i </w:t>
            </w:r>
            <w:r w:rsidR="25F88FEE">
              <w:t xml:space="preserve">w </w:t>
            </w:r>
            <w:r>
              <w:t>kwocie brutto</w:t>
            </w:r>
            <w:r w:rsidR="2E801A95">
              <w:t xml:space="preserve"> z podatkiem VAT</w:t>
            </w:r>
            <w:r>
              <w:t>.</w:t>
            </w:r>
          </w:p>
        </w:tc>
        <w:tc>
          <w:tcPr>
            <w:tcW w:w="1053" w:type="dxa"/>
            <w:tcBorders>
              <w:top w:val="single" w:sz="4" w:space="0" w:color="auto"/>
              <w:bottom w:val="single" w:sz="4" w:space="0" w:color="000000" w:themeColor="text1"/>
              <w:right w:val="single" w:sz="4" w:space="0" w:color="000000" w:themeColor="text1"/>
            </w:tcBorders>
            <w:vAlign w:val="center"/>
          </w:tcPr>
          <w:p w14:paraId="46693E4B" w14:textId="54A7B498" w:rsidR="5680F24D" w:rsidRDefault="4F4A35B8" w:rsidP="00A2339E">
            <w:pPr>
              <w:pStyle w:val="Normalny1"/>
              <w:jc w:val="center"/>
            </w:pPr>
            <w:r>
              <w:t>-</w:t>
            </w:r>
          </w:p>
        </w:tc>
      </w:tr>
      <w:tr w:rsidR="6FD5314B" w14:paraId="1DCE45B2" w14:textId="77777777" w:rsidTr="5DA4011F">
        <w:trPr>
          <w:trHeight w:val="624"/>
          <w:jc w:val="center"/>
        </w:trPr>
        <w:tc>
          <w:tcPr>
            <w:tcW w:w="562" w:type="dxa"/>
            <w:tcBorders>
              <w:top w:val="single" w:sz="4" w:space="0" w:color="auto"/>
              <w:left w:val="single" w:sz="4" w:space="0" w:color="000000" w:themeColor="text1"/>
              <w:bottom w:val="single" w:sz="4" w:space="0" w:color="000000" w:themeColor="text1"/>
              <w:right w:val="single" w:sz="4" w:space="0" w:color="000000" w:themeColor="text1"/>
            </w:tcBorders>
            <w:shd w:val="clear" w:color="auto" w:fill="E2EDD9"/>
            <w:tcMar>
              <w:top w:w="0" w:type="dxa"/>
              <w:left w:w="70" w:type="dxa"/>
              <w:bottom w:w="0" w:type="dxa"/>
              <w:right w:w="70" w:type="dxa"/>
            </w:tcMar>
            <w:vAlign w:val="center"/>
          </w:tcPr>
          <w:p w14:paraId="5EA507DD" w14:textId="7F6CA17F" w:rsidR="5680F24D" w:rsidRDefault="4F4A35B8" w:rsidP="00A2339E">
            <w:pPr>
              <w:pStyle w:val="Tekstkomentarza"/>
              <w:jc w:val="center"/>
              <w:rPr>
                <w:b/>
                <w:bCs/>
                <w:lang w:eastAsia="pl-PL"/>
              </w:rPr>
            </w:pPr>
            <w:r w:rsidRPr="5DA4011F">
              <w:rPr>
                <w:b/>
                <w:bCs/>
                <w:lang w:eastAsia="pl-PL"/>
              </w:rPr>
              <w:t>K10</w:t>
            </w:r>
          </w:p>
        </w:tc>
        <w:tc>
          <w:tcPr>
            <w:tcW w:w="1276" w:type="dxa"/>
            <w:tcBorders>
              <w:top w:val="single" w:sz="4" w:space="0" w:color="auto"/>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4180DD7D" w14:textId="6BB36801" w:rsidR="5680F24D" w:rsidRDefault="4F4A35B8" w:rsidP="6FD5314B">
            <w:pPr>
              <w:pStyle w:val="Tekstkomentarza"/>
              <w:rPr>
                <w:b/>
                <w:bCs/>
                <w:sz w:val="18"/>
                <w:szCs w:val="18"/>
                <w:lang w:eastAsia="pl-PL"/>
              </w:rPr>
            </w:pPr>
            <w:r w:rsidRPr="5DA4011F">
              <w:rPr>
                <w:b/>
                <w:bCs/>
                <w:sz w:val="18"/>
                <w:szCs w:val="18"/>
              </w:rPr>
              <w:t>Technologia</w:t>
            </w:r>
          </w:p>
        </w:tc>
        <w:tc>
          <w:tcPr>
            <w:tcW w:w="1418" w:type="dxa"/>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25EED475" w14:textId="33D49939" w:rsidR="5680F24D" w:rsidRDefault="4F4A35B8" w:rsidP="6FD5314B">
            <w:pPr>
              <w:pStyle w:val="Normalny1"/>
              <w:jc w:val="left"/>
              <w:rPr>
                <w:lang w:eastAsia="pl-PL"/>
              </w:rPr>
            </w:pPr>
            <w:r w:rsidRPr="5DA4011F">
              <w:rPr>
                <w:lang w:eastAsia="pl-PL"/>
              </w:rPr>
              <w:t>Cena za realizację Etapu II</w:t>
            </w:r>
          </w:p>
          <w:p w14:paraId="4DA5DBE6" w14:textId="65592A5C" w:rsidR="6FD5314B" w:rsidRDefault="6FD5314B" w:rsidP="6FD5314B">
            <w:pPr>
              <w:pStyle w:val="Normalny1"/>
              <w:jc w:val="left"/>
              <w:rPr>
                <w:lang w:eastAsia="pl-PL"/>
              </w:rPr>
            </w:pPr>
          </w:p>
        </w:tc>
        <w:tc>
          <w:tcPr>
            <w:tcW w:w="2551" w:type="dxa"/>
            <w:tcBorders>
              <w:top w:val="single" w:sz="4" w:space="0" w:color="auto"/>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6F2592A5" w14:textId="1638D950" w:rsidR="6FD5314B" w:rsidRDefault="6FD5314B" w:rsidP="6FD5314B">
            <w:pPr>
              <w:rPr>
                <w:rFonts w:cs="Times New Roman"/>
                <w:lang w:eastAsia="pl-PL"/>
              </w:rPr>
            </w:pPr>
            <w:r w:rsidRPr="6FD5314B">
              <w:rPr>
                <w:rFonts w:cs="Times New Roman"/>
                <w:lang w:eastAsia="pl-PL"/>
              </w:rPr>
              <w:t>Wnioskodawca wskazuje wynagrodzenie oferowane za realizację Etapu II</w:t>
            </w:r>
          </w:p>
        </w:tc>
        <w:tc>
          <w:tcPr>
            <w:tcW w:w="7088" w:type="dxa"/>
            <w:tcBorders>
              <w:top w:val="single" w:sz="4" w:space="0" w:color="auto"/>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37BAF0F3" w14:textId="40673911" w:rsidR="127618EA" w:rsidRDefault="755FEAB0" w:rsidP="6FD5314B">
            <w:r>
              <w:t>Wynagrodzenie całkowite obejmujące wszelkie roszczenia Wykonawcy względem NCBR za realizację Etapu II, podane w złotych polskich i kwocie określonej jako cena netto i w kwocie brutto z podatkiem VAT.</w:t>
            </w:r>
          </w:p>
          <w:p w14:paraId="1A1CDDE7" w14:textId="6B0CCD18" w:rsidR="6FD5314B" w:rsidRDefault="6FD5314B" w:rsidP="6FD5314B"/>
        </w:tc>
        <w:tc>
          <w:tcPr>
            <w:tcW w:w="1053" w:type="dxa"/>
            <w:tcBorders>
              <w:top w:val="single" w:sz="4" w:space="0" w:color="auto"/>
              <w:bottom w:val="single" w:sz="4" w:space="0" w:color="000000" w:themeColor="text1"/>
              <w:right w:val="single" w:sz="4" w:space="0" w:color="000000" w:themeColor="text1"/>
            </w:tcBorders>
            <w:vAlign w:val="center"/>
          </w:tcPr>
          <w:p w14:paraId="63720AC8" w14:textId="362B9382" w:rsidR="5680F24D" w:rsidRDefault="4F4A35B8" w:rsidP="00A2339E">
            <w:pPr>
              <w:pStyle w:val="Normalny1"/>
              <w:jc w:val="center"/>
            </w:pPr>
            <w:r>
              <w:t>-</w:t>
            </w:r>
          </w:p>
        </w:tc>
      </w:tr>
      <w:tr w:rsidR="6FD5314B" w14:paraId="5D208F88" w14:textId="77777777" w:rsidTr="5DA4011F">
        <w:trPr>
          <w:trHeight w:val="624"/>
          <w:jc w:val="center"/>
        </w:trPr>
        <w:tc>
          <w:tcPr>
            <w:tcW w:w="562" w:type="dxa"/>
            <w:tcBorders>
              <w:top w:val="single" w:sz="4" w:space="0" w:color="auto"/>
              <w:left w:val="single" w:sz="4" w:space="0" w:color="000000" w:themeColor="text1"/>
              <w:bottom w:val="single" w:sz="4" w:space="0" w:color="000000" w:themeColor="text1"/>
              <w:right w:val="single" w:sz="4" w:space="0" w:color="000000" w:themeColor="text1"/>
            </w:tcBorders>
            <w:shd w:val="clear" w:color="auto" w:fill="E2EDD9"/>
            <w:tcMar>
              <w:top w:w="0" w:type="dxa"/>
              <w:left w:w="70" w:type="dxa"/>
              <w:bottom w:w="0" w:type="dxa"/>
              <w:right w:w="70" w:type="dxa"/>
            </w:tcMar>
            <w:vAlign w:val="center"/>
          </w:tcPr>
          <w:p w14:paraId="12615C1E" w14:textId="3A756A74" w:rsidR="5680F24D" w:rsidRDefault="4F4A35B8" w:rsidP="00A2339E">
            <w:pPr>
              <w:pStyle w:val="Tekstkomentarza"/>
              <w:jc w:val="center"/>
              <w:rPr>
                <w:b/>
                <w:bCs/>
                <w:lang w:eastAsia="pl-PL"/>
              </w:rPr>
            </w:pPr>
            <w:r w:rsidRPr="5DA4011F">
              <w:rPr>
                <w:b/>
                <w:bCs/>
                <w:lang w:eastAsia="pl-PL"/>
              </w:rPr>
              <w:t>K11</w:t>
            </w:r>
          </w:p>
        </w:tc>
        <w:tc>
          <w:tcPr>
            <w:tcW w:w="1276" w:type="dxa"/>
            <w:tcBorders>
              <w:top w:val="single" w:sz="4" w:space="0" w:color="auto"/>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5537408E" w14:textId="7F9A85A8" w:rsidR="5680F24D" w:rsidRDefault="4F4A35B8" w:rsidP="6FD5314B">
            <w:pPr>
              <w:pStyle w:val="Tekstkomentarza"/>
              <w:rPr>
                <w:b/>
                <w:bCs/>
                <w:sz w:val="18"/>
                <w:szCs w:val="18"/>
                <w:lang w:eastAsia="pl-PL"/>
              </w:rPr>
            </w:pPr>
            <w:r w:rsidRPr="5DA4011F">
              <w:rPr>
                <w:b/>
                <w:bCs/>
                <w:sz w:val="18"/>
                <w:szCs w:val="18"/>
              </w:rPr>
              <w:t>Technologia</w:t>
            </w:r>
          </w:p>
        </w:tc>
        <w:tc>
          <w:tcPr>
            <w:tcW w:w="1418" w:type="dxa"/>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47FCE678" w14:textId="2F9D0BBC" w:rsidR="5680F24D" w:rsidRDefault="4F4A35B8" w:rsidP="6FD5314B">
            <w:pPr>
              <w:pStyle w:val="Normalny1"/>
              <w:jc w:val="left"/>
              <w:rPr>
                <w:lang w:eastAsia="pl-PL"/>
              </w:rPr>
            </w:pPr>
            <w:r w:rsidRPr="5DA4011F">
              <w:rPr>
                <w:lang w:eastAsia="pl-PL"/>
              </w:rPr>
              <w:t>Cena za realizację Etapu III</w:t>
            </w:r>
          </w:p>
          <w:p w14:paraId="16F239FD" w14:textId="09E556E8" w:rsidR="6FD5314B" w:rsidRDefault="6FD5314B" w:rsidP="6FD5314B">
            <w:pPr>
              <w:pStyle w:val="Normalny1"/>
              <w:jc w:val="left"/>
              <w:rPr>
                <w:lang w:eastAsia="pl-PL"/>
              </w:rPr>
            </w:pPr>
          </w:p>
        </w:tc>
        <w:tc>
          <w:tcPr>
            <w:tcW w:w="2551" w:type="dxa"/>
            <w:tcBorders>
              <w:top w:val="single" w:sz="4" w:space="0" w:color="auto"/>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71143544" w14:textId="7EE34F0D" w:rsidR="6FD5314B" w:rsidRDefault="6FD5314B" w:rsidP="6FD5314B">
            <w:pPr>
              <w:rPr>
                <w:rFonts w:cs="Times New Roman"/>
                <w:lang w:eastAsia="pl-PL"/>
              </w:rPr>
            </w:pPr>
            <w:r w:rsidRPr="6FD5314B">
              <w:rPr>
                <w:rFonts w:cs="Times New Roman"/>
                <w:lang w:eastAsia="pl-PL"/>
              </w:rPr>
              <w:t>Wnioskodawca wskazuje wynagrodzenie oferowane za realizację Etapu III</w:t>
            </w:r>
          </w:p>
        </w:tc>
        <w:tc>
          <w:tcPr>
            <w:tcW w:w="7088" w:type="dxa"/>
            <w:tcBorders>
              <w:top w:val="single" w:sz="4" w:space="0" w:color="auto"/>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7A7BE0CD" w14:textId="0AD646C6" w:rsidR="00A2339E" w:rsidRDefault="67A1EDE3" w:rsidP="6FD5314B">
            <w:r>
              <w:t>Wynagrodzenie całkowite obejmujące wszelkie roszczenia Wykonawcy względem NCBR za realizację Etapu III, podane w złotych polskich i kwocie określonej jako cena netto i w kwocie brutto z podatkiem VAT.</w:t>
            </w:r>
          </w:p>
          <w:p w14:paraId="41CCD13D" w14:textId="14A24F15" w:rsidR="00A2339E" w:rsidRDefault="00A2339E" w:rsidP="6FD5314B"/>
          <w:p w14:paraId="31C09DA4" w14:textId="3588AAD6" w:rsidR="00A2339E" w:rsidRPr="00A2339E" w:rsidRDefault="357CC40A" w:rsidP="5DA4011F">
            <w:pPr>
              <w:rPr>
                <w:lang w:eastAsia="pl-PL"/>
              </w:rPr>
            </w:pPr>
            <w:r>
              <w:t xml:space="preserve">Cena za realizację Etapu III nie może być niższa niż suma parametrów </w:t>
            </w:r>
            <w:r w:rsidRPr="5DA4011F">
              <w:rPr>
                <w:rFonts w:cs="Calibri"/>
                <w:color w:val="000000" w:themeColor="text1"/>
              </w:rPr>
              <w:t>K</w:t>
            </w:r>
            <w:r w:rsidRPr="5DA4011F">
              <w:rPr>
                <w:rFonts w:cs="Calibri"/>
                <w:color w:val="000000" w:themeColor="text1"/>
                <w:vertAlign w:val="subscript"/>
              </w:rPr>
              <w:t>b</w:t>
            </w:r>
            <w:r w:rsidRPr="5DA4011F">
              <w:rPr>
                <w:rFonts w:cs="Calibri"/>
                <w:color w:val="000000" w:themeColor="text1"/>
              </w:rPr>
              <w:t xml:space="preserve"> oraz K</w:t>
            </w:r>
            <w:r w:rsidRPr="5DA4011F">
              <w:rPr>
                <w:rFonts w:cs="Calibri"/>
                <w:color w:val="000000" w:themeColor="text1"/>
                <w:vertAlign w:val="subscript"/>
              </w:rPr>
              <w:t xml:space="preserve">t </w:t>
            </w:r>
            <w:r w:rsidRPr="5DA4011F">
              <w:rPr>
                <w:rFonts w:cs="Calibri"/>
                <w:color w:val="000000" w:themeColor="text1"/>
              </w:rPr>
              <w:t xml:space="preserve">w Wymaganiu Konkursowym K1: </w:t>
            </w:r>
            <w:r w:rsidRPr="5DA4011F">
              <w:rPr>
                <w:lang w:eastAsia="pl-PL"/>
              </w:rPr>
              <w:t>Koszty całkowite.</w:t>
            </w:r>
          </w:p>
          <w:p w14:paraId="560F31D9" w14:textId="16CEB7C2" w:rsidR="6FD5314B" w:rsidRDefault="6FD5314B" w:rsidP="6FD5314B"/>
        </w:tc>
        <w:tc>
          <w:tcPr>
            <w:tcW w:w="1053" w:type="dxa"/>
            <w:tcBorders>
              <w:top w:val="single" w:sz="4" w:space="0" w:color="auto"/>
              <w:bottom w:val="single" w:sz="4" w:space="0" w:color="000000" w:themeColor="text1"/>
              <w:right w:val="single" w:sz="4" w:space="0" w:color="000000" w:themeColor="text1"/>
            </w:tcBorders>
            <w:vAlign w:val="center"/>
          </w:tcPr>
          <w:p w14:paraId="457BCD21" w14:textId="2690CCA9" w:rsidR="58838C7A" w:rsidRDefault="041E55C8" w:rsidP="00A2339E">
            <w:pPr>
              <w:pStyle w:val="Normalny1"/>
              <w:jc w:val="center"/>
            </w:pPr>
            <w:r>
              <w:t>-</w:t>
            </w:r>
          </w:p>
        </w:tc>
      </w:tr>
    </w:tbl>
    <w:p w14:paraId="590EDAF5" w14:textId="4B430B96" w:rsidR="009B3EAB" w:rsidRPr="00EA3767" w:rsidRDefault="009B3EAB" w:rsidP="000F4E53">
      <w:pPr>
        <w:pStyle w:val="Nagwek21"/>
        <w:spacing w:before="360" w:after="360"/>
        <w:ind w:left="357" w:hanging="357"/>
        <w:rPr>
          <w:rStyle w:val="Domylnaczcionkaakapitu10000000"/>
          <w:rFonts w:eastAsia="Calibri Light"/>
        </w:rPr>
      </w:pPr>
      <w:r w:rsidRPr="5DA4011F">
        <w:rPr>
          <w:rStyle w:val="Domylnaczcionkaakapitu10000000"/>
          <w:rFonts w:eastAsia="Calibri Light"/>
        </w:rPr>
        <w:lastRenderedPageBreak/>
        <w:t>WYMAGANIA J</w:t>
      </w:r>
      <w:r w:rsidR="002E22C2" w:rsidRPr="5DA4011F">
        <w:rPr>
          <w:rStyle w:val="Domylnaczcionkaakapitu10000000"/>
          <w:rFonts w:eastAsia="Calibri Light"/>
        </w:rPr>
        <w:t>AKOŚCIOWE</w:t>
      </w:r>
    </w:p>
    <w:tbl>
      <w:tblPr>
        <w:tblW w:w="14034" w:type="dxa"/>
        <w:jc w:val="center"/>
        <w:tblLayout w:type="fixed"/>
        <w:tblCellMar>
          <w:left w:w="10" w:type="dxa"/>
          <w:right w:w="10" w:type="dxa"/>
        </w:tblCellMar>
        <w:tblLook w:val="0000" w:firstRow="0" w:lastRow="0" w:firstColumn="0" w:lastColumn="0" w:noHBand="0" w:noVBand="0"/>
      </w:tblPr>
      <w:tblGrid>
        <w:gridCol w:w="567"/>
        <w:gridCol w:w="1276"/>
        <w:gridCol w:w="1418"/>
        <w:gridCol w:w="10773"/>
      </w:tblGrid>
      <w:tr w:rsidR="009B3EAB" w:rsidRPr="00BF3A92" w14:paraId="61B237E3" w14:textId="77777777" w:rsidTr="5DA4011F">
        <w:trPr>
          <w:trHeight w:val="624"/>
          <w:tblHeader/>
          <w:jc w:val="center"/>
        </w:trPr>
        <w:tc>
          <w:tcPr>
            <w:tcW w:w="567"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5685D92B" w14:textId="77777777" w:rsidR="009B3EAB" w:rsidRPr="00770DF0" w:rsidRDefault="009B3EAB" w:rsidP="5DA4011F">
            <w:pPr>
              <w:pStyle w:val="Normalny1"/>
              <w:jc w:val="center"/>
              <w:rPr>
                <w:b/>
                <w:bCs/>
                <w:sz w:val="18"/>
                <w:szCs w:val="18"/>
                <w:lang w:eastAsia="pl-PL"/>
              </w:rPr>
            </w:pPr>
            <w:r w:rsidRPr="5DA4011F">
              <w:rPr>
                <w:b/>
                <w:bCs/>
                <w:sz w:val="18"/>
                <w:szCs w:val="18"/>
                <w:lang w:eastAsia="pl-PL"/>
              </w:rPr>
              <w:t>L.P.</w:t>
            </w:r>
          </w:p>
        </w:tc>
        <w:tc>
          <w:tcPr>
            <w:tcW w:w="1276" w:type="dxa"/>
            <w:tcBorders>
              <w:top w:val="single" w:sz="4" w:space="0" w:color="auto"/>
              <w:left w:val="single" w:sz="4" w:space="0" w:color="auto"/>
              <w:bottom w:val="single" w:sz="4" w:space="0" w:color="auto"/>
              <w:right w:val="single" w:sz="4" w:space="0" w:color="auto"/>
            </w:tcBorders>
            <w:shd w:val="clear" w:color="auto" w:fill="E2EDD9"/>
            <w:tcMar>
              <w:top w:w="0" w:type="dxa"/>
              <w:left w:w="70" w:type="dxa"/>
              <w:bottom w:w="0" w:type="dxa"/>
              <w:right w:w="70" w:type="dxa"/>
            </w:tcMar>
            <w:vAlign w:val="center"/>
          </w:tcPr>
          <w:p w14:paraId="67E9325E" w14:textId="77777777" w:rsidR="009B3EAB" w:rsidRPr="00834304" w:rsidRDefault="009B3EAB" w:rsidP="5DA4011F">
            <w:pPr>
              <w:pStyle w:val="Normalny1"/>
              <w:jc w:val="center"/>
              <w:rPr>
                <w:b/>
                <w:bCs/>
                <w:sz w:val="18"/>
                <w:szCs w:val="18"/>
                <w:lang w:eastAsia="pl-PL"/>
              </w:rPr>
            </w:pPr>
            <w:r w:rsidRPr="5DA4011F">
              <w:rPr>
                <w:b/>
                <w:bCs/>
                <w:sz w:val="18"/>
                <w:szCs w:val="18"/>
                <w:lang w:eastAsia="pl-PL"/>
              </w:rPr>
              <w:t>Kategoria</w:t>
            </w:r>
          </w:p>
        </w:tc>
        <w:tc>
          <w:tcPr>
            <w:tcW w:w="1418"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783E21A1" w14:textId="392EFA6B" w:rsidR="009B3EAB" w:rsidRPr="00770DF0" w:rsidRDefault="009B3EAB" w:rsidP="5DA4011F">
            <w:pPr>
              <w:pStyle w:val="Normalny1"/>
              <w:jc w:val="center"/>
              <w:rPr>
                <w:b/>
                <w:bCs/>
                <w:sz w:val="18"/>
                <w:szCs w:val="18"/>
                <w:lang w:eastAsia="pl-PL"/>
              </w:rPr>
            </w:pPr>
            <w:r w:rsidRPr="5DA4011F">
              <w:rPr>
                <w:b/>
                <w:bCs/>
                <w:sz w:val="18"/>
                <w:szCs w:val="18"/>
                <w:lang w:eastAsia="pl-PL"/>
              </w:rPr>
              <w:t>Nazwa Wymagania Jakościowego</w:t>
            </w:r>
          </w:p>
        </w:tc>
        <w:tc>
          <w:tcPr>
            <w:tcW w:w="10773" w:type="dxa"/>
            <w:tcBorders>
              <w:top w:val="single" w:sz="4" w:space="0" w:color="auto"/>
              <w:left w:val="single" w:sz="4" w:space="0" w:color="auto"/>
              <w:bottom w:val="single" w:sz="4" w:space="0" w:color="auto"/>
              <w:right w:val="single" w:sz="4" w:space="0" w:color="auto"/>
            </w:tcBorders>
            <w:shd w:val="clear" w:color="auto" w:fill="E2EDD9"/>
            <w:noWrap/>
            <w:tcMar>
              <w:top w:w="0" w:type="dxa"/>
              <w:left w:w="70" w:type="dxa"/>
              <w:bottom w:w="0" w:type="dxa"/>
              <w:right w:w="70" w:type="dxa"/>
            </w:tcMar>
            <w:vAlign w:val="center"/>
          </w:tcPr>
          <w:p w14:paraId="029D0365" w14:textId="7383F221" w:rsidR="009B3EAB" w:rsidRPr="00770DF0" w:rsidRDefault="009B3EAB" w:rsidP="5DA4011F">
            <w:pPr>
              <w:pStyle w:val="Normalny1"/>
              <w:jc w:val="center"/>
              <w:rPr>
                <w:b/>
                <w:bCs/>
                <w:sz w:val="18"/>
                <w:szCs w:val="18"/>
                <w:lang w:eastAsia="pl-PL"/>
              </w:rPr>
            </w:pPr>
            <w:r w:rsidRPr="5DA4011F">
              <w:rPr>
                <w:b/>
                <w:bCs/>
                <w:sz w:val="18"/>
                <w:szCs w:val="18"/>
                <w:lang w:eastAsia="pl-PL"/>
              </w:rPr>
              <w:t>Opis Wymagania Jakościowego</w:t>
            </w:r>
          </w:p>
        </w:tc>
      </w:tr>
      <w:tr w:rsidR="009B3EAB" w:rsidRPr="00BF3A92" w14:paraId="1C4DD0AC" w14:textId="77777777" w:rsidTr="5DA4011F">
        <w:trPr>
          <w:trHeight w:val="624"/>
          <w:jc w:val="center"/>
        </w:trPr>
        <w:tc>
          <w:tcPr>
            <w:tcW w:w="567" w:type="dxa"/>
            <w:tcBorders>
              <w:top w:val="single" w:sz="4" w:space="0" w:color="auto"/>
              <w:left w:val="single" w:sz="4" w:space="0" w:color="auto"/>
              <w:bottom w:val="single" w:sz="4" w:space="0" w:color="auto"/>
              <w:right w:val="single" w:sz="4" w:space="0" w:color="auto"/>
            </w:tcBorders>
            <w:shd w:val="clear" w:color="auto" w:fill="E2EDD9"/>
            <w:tcMar>
              <w:top w:w="0" w:type="dxa"/>
              <w:left w:w="70" w:type="dxa"/>
              <w:bottom w:w="0" w:type="dxa"/>
              <w:right w:w="70" w:type="dxa"/>
            </w:tcMar>
            <w:vAlign w:val="center"/>
          </w:tcPr>
          <w:p w14:paraId="0D16F0FC" w14:textId="2B4ED2CA" w:rsidR="009B3EAB" w:rsidRDefault="009B3EAB" w:rsidP="5DA4011F">
            <w:pPr>
              <w:pStyle w:val="Normalny1"/>
              <w:jc w:val="center"/>
              <w:rPr>
                <w:b/>
                <w:bCs/>
                <w:lang w:eastAsia="pl-PL"/>
              </w:rPr>
            </w:pPr>
            <w:r w:rsidRPr="5DA4011F">
              <w:rPr>
                <w:b/>
                <w:bCs/>
                <w:lang w:eastAsia="pl-PL"/>
              </w:rPr>
              <w:t>J1</w:t>
            </w:r>
          </w:p>
        </w:tc>
        <w:tc>
          <w:tcPr>
            <w:tcW w:w="127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427AE24" w14:textId="51EDB740" w:rsidR="009B3EAB" w:rsidRPr="006A57AC" w:rsidRDefault="1B8F4369" w:rsidP="5DA4011F">
            <w:pPr>
              <w:pStyle w:val="Normalny1"/>
              <w:jc w:val="left"/>
              <w:rPr>
                <w:b/>
                <w:bCs/>
                <w:sz w:val="18"/>
                <w:szCs w:val="18"/>
                <w:lang w:eastAsia="pl-PL"/>
              </w:rPr>
            </w:pPr>
            <w:r w:rsidRPr="5DA4011F">
              <w:rPr>
                <w:b/>
                <w:bCs/>
                <w:sz w:val="18"/>
                <w:szCs w:val="18"/>
                <w:lang w:eastAsia="pl-PL"/>
              </w:rPr>
              <w:t>Technologia</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1507691" w14:textId="6E2B0EAA" w:rsidR="009B3EAB" w:rsidRDefault="5430B789" w:rsidP="5DA4011F">
            <w:pPr>
              <w:pStyle w:val="Normalny1"/>
              <w:jc w:val="left"/>
              <w:rPr>
                <w:lang w:eastAsia="pl-PL"/>
              </w:rPr>
            </w:pPr>
            <w:r>
              <w:t>P</w:t>
            </w:r>
            <w:r w:rsidR="1B8F4369">
              <w:t>roponowan</w:t>
            </w:r>
            <w:r>
              <w:t>a</w:t>
            </w:r>
            <w:r w:rsidR="1B8F4369">
              <w:t xml:space="preserve"> technologii</w:t>
            </w:r>
          </w:p>
        </w:tc>
        <w:tc>
          <w:tcPr>
            <w:tcW w:w="10773"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53A3449" w14:textId="1005B5DD" w:rsidR="000E2E37" w:rsidRPr="000E2E37" w:rsidRDefault="5A28F35A" w:rsidP="42E4B90E">
            <w:pPr>
              <w:pStyle w:val="Normalny1"/>
              <w:spacing w:before="0"/>
              <w:rPr>
                <w:lang w:eastAsia="pl-PL"/>
              </w:rPr>
            </w:pPr>
            <w:r w:rsidRPr="5DA4011F">
              <w:rPr>
                <w:lang w:eastAsia="pl-PL"/>
              </w:rPr>
              <w:t>Zamawiający wymaga</w:t>
            </w:r>
            <w:r w:rsidRPr="5DA4011F">
              <w:rPr>
                <w:szCs w:val="20"/>
                <w:lang w:eastAsia="pl-PL"/>
              </w:rPr>
              <w:t xml:space="preserve"> przedstawienia opisu koncepcji Technologii, która będzie wynikiem udziału Wnioskodawcy w Przedsięwzięciu. </w:t>
            </w:r>
            <w:r w:rsidR="05903BA7" w:rsidRPr="5DA4011F">
              <w:rPr>
                <w:szCs w:val="20"/>
                <w:lang w:eastAsia="pl-PL"/>
              </w:rPr>
              <w:t>W ramach przedsięwzięcia wymagane jest opracowanie Technologii, które mają wpł</w:t>
            </w:r>
            <w:r w:rsidR="5846E602" w:rsidRPr="5DA4011F">
              <w:rPr>
                <w:szCs w:val="20"/>
                <w:lang w:eastAsia="pl-PL"/>
              </w:rPr>
              <w:t>y</w:t>
            </w:r>
            <w:r w:rsidR="05903BA7" w:rsidRPr="5DA4011F">
              <w:rPr>
                <w:szCs w:val="20"/>
                <w:lang w:eastAsia="pl-PL"/>
              </w:rPr>
              <w:t xml:space="preserve">w </w:t>
            </w:r>
            <w:r w:rsidR="206733F8" w:rsidRPr="5DA4011F">
              <w:rPr>
                <w:szCs w:val="20"/>
                <w:lang w:eastAsia="pl-PL"/>
              </w:rPr>
              <w:t>na</w:t>
            </w:r>
            <w:r w:rsidR="05903BA7" w:rsidRPr="5DA4011F">
              <w:rPr>
                <w:szCs w:val="20"/>
                <w:lang w:eastAsia="pl-PL"/>
              </w:rPr>
              <w:t xml:space="preserve"> parametry wymaga</w:t>
            </w:r>
            <w:r w:rsidR="24D0DC96" w:rsidRPr="5DA4011F">
              <w:rPr>
                <w:szCs w:val="20"/>
                <w:lang w:eastAsia="pl-PL"/>
              </w:rPr>
              <w:t>ń</w:t>
            </w:r>
            <w:r w:rsidR="05903BA7" w:rsidRPr="5DA4011F">
              <w:rPr>
                <w:szCs w:val="20"/>
                <w:lang w:eastAsia="pl-PL"/>
              </w:rPr>
              <w:t xml:space="preserve"> konkursowych</w:t>
            </w:r>
            <w:r w:rsidR="011254D0" w:rsidRPr="5DA4011F">
              <w:rPr>
                <w:szCs w:val="20"/>
                <w:lang w:eastAsia="pl-PL"/>
              </w:rPr>
              <w:t xml:space="preserve"> </w:t>
            </w:r>
            <w:r w:rsidR="05903BA7" w:rsidRPr="5DA4011F">
              <w:rPr>
                <w:szCs w:val="20"/>
                <w:lang w:eastAsia="pl-PL"/>
              </w:rPr>
              <w:t xml:space="preserve">z uwzględnieniem m.in. wykonania konstrukcji budynku z elementów prefabrykowanych/modułowych. </w:t>
            </w:r>
            <w:r w:rsidR="23063457" w:rsidRPr="5DA4011F">
              <w:rPr>
                <w:lang w:eastAsia="pl-PL"/>
              </w:rPr>
              <w:t>W opisie</w:t>
            </w:r>
            <w:r w:rsidRPr="5DA4011F">
              <w:rPr>
                <w:lang w:eastAsia="pl-PL"/>
              </w:rPr>
              <w:t xml:space="preserve"> koncepcji Technologii </w:t>
            </w:r>
            <w:r w:rsidR="2A00AF4F" w:rsidRPr="5DA4011F">
              <w:rPr>
                <w:lang w:eastAsia="pl-PL"/>
              </w:rPr>
              <w:t xml:space="preserve">musi zawierać </w:t>
            </w:r>
            <w:r w:rsidR="23063457" w:rsidRPr="5DA4011F">
              <w:rPr>
                <w:lang w:eastAsia="pl-PL"/>
              </w:rPr>
              <w:t xml:space="preserve">się </w:t>
            </w:r>
            <w:r w:rsidRPr="5DA4011F">
              <w:rPr>
                <w:lang w:eastAsia="pl-PL"/>
              </w:rPr>
              <w:t>w szczególności:</w:t>
            </w:r>
          </w:p>
          <w:p w14:paraId="084802D1" w14:textId="6BDC602F" w:rsidR="000E2E37" w:rsidRPr="000E2E37" w:rsidRDefault="5A28F35A" w:rsidP="5DA4011F">
            <w:pPr>
              <w:pStyle w:val="Normalny1"/>
              <w:numPr>
                <w:ilvl w:val="1"/>
                <w:numId w:val="40"/>
              </w:numPr>
              <w:spacing w:before="0"/>
              <w:ind w:left="495" w:hanging="426"/>
              <w:rPr>
                <w:lang w:eastAsia="pl-PL"/>
              </w:rPr>
            </w:pPr>
            <w:r w:rsidRPr="5DA4011F">
              <w:rPr>
                <w:lang w:eastAsia="pl-PL"/>
              </w:rPr>
              <w:t>wstęp nt. oferowanych Technologii, ich histori</w:t>
            </w:r>
            <w:r w:rsidR="23063457" w:rsidRPr="5DA4011F">
              <w:rPr>
                <w:lang w:eastAsia="pl-PL"/>
              </w:rPr>
              <w:t>a</w:t>
            </w:r>
            <w:r w:rsidRPr="5DA4011F">
              <w:rPr>
                <w:lang w:eastAsia="pl-PL"/>
              </w:rPr>
              <w:t>, podstawy teoretyczne, referencje, zastosowanie na świecie (jeśli dotyczy),</w:t>
            </w:r>
          </w:p>
          <w:p w14:paraId="4DA0B416" w14:textId="23EB90C7" w:rsidR="000E2E37" w:rsidRPr="000E2E37" w:rsidRDefault="5A28F35A" w:rsidP="5DA4011F">
            <w:pPr>
              <w:pStyle w:val="Normalny1"/>
              <w:numPr>
                <w:ilvl w:val="1"/>
                <w:numId w:val="40"/>
              </w:numPr>
              <w:spacing w:before="0"/>
              <w:ind w:left="495" w:hanging="426"/>
              <w:rPr>
                <w:lang w:eastAsia="pl-PL"/>
              </w:rPr>
            </w:pPr>
            <w:r w:rsidRPr="5DA4011F">
              <w:rPr>
                <w:lang w:eastAsia="pl-PL"/>
              </w:rPr>
              <w:t>charakterystyka Technologii opracowywanych w ramach Przedsięwzięcia,</w:t>
            </w:r>
          </w:p>
          <w:p w14:paraId="2929979F" w14:textId="34EFA0F7" w:rsidR="000E2E37" w:rsidRPr="000E2E37" w:rsidRDefault="5A28F35A" w:rsidP="5DA4011F">
            <w:pPr>
              <w:pStyle w:val="Normalny1"/>
              <w:numPr>
                <w:ilvl w:val="1"/>
                <w:numId w:val="40"/>
              </w:numPr>
              <w:spacing w:before="0"/>
              <w:ind w:left="495" w:hanging="426"/>
              <w:rPr>
                <w:lang w:eastAsia="pl-PL"/>
              </w:rPr>
            </w:pPr>
            <w:r w:rsidRPr="5DA4011F">
              <w:rPr>
                <w:lang w:eastAsia="pl-PL"/>
              </w:rPr>
              <w:t xml:space="preserve">opis Technologii z uwzględnieniem co wyróżnia daną Technologię, w jakim zakresie ma przewagę nad innymi technologiami, </w:t>
            </w:r>
          </w:p>
          <w:p w14:paraId="3BAA6A41" w14:textId="67FEE331" w:rsidR="000E2E37" w:rsidRPr="000E2E37" w:rsidRDefault="5A28F35A" w:rsidP="5DA4011F">
            <w:pPr>
              <w:pStyle w:val="Normalny1"/>
              <w:numPr>
                <w:ilvl w:val="1"/>
                <w:numId w:val="40"/>
              </w:numPr>
              <w:spacing w:before="0"/>
              <w:ind w:left="495" w:hanging="426"/>
              <w:rPr>
                <w:lang w:eastAsia="pl-PL"/>
              </w:rPr>
            </w:pPr>
            <w:r w:rsidRPr="5DA4011F">
              <w:rPr>
                <w:lang w:eastAsia="pl-PL"/>
              </w:rPr>
              <w:t>opis perspektyw rozwoju Technologii,</w:t>
            </w:r>
          </w:p>
          <w:p w14:paraId="13BB21FF" w14:textId="62A9F813" w:rsidR="000E2E37" w:rsidRPr="000E2E37" w:rsidRDefault="5A28F35A" w:rsidP="5DA4011F">
            <w:pPr>
              <w:pStyle w:val="Normalny1"/>
              <w:numPr>
                <w:ilvl w:val="1"/>
                <w:numId w:val="40"/>
              </w:numPr>
              <w:spacing w:before="0"/>
              <w:ind w:left="495" w:hanging="426"/>
              <w:rPr>
                <w:lang w:eastAsia="pl-PL"/>
              </w:rPr>
            </w:pPr>
            <w:r w:rsidRPr="5DA4011F">
              <w:rPr>
                <w:lang w:eastAsia="pl-PL"/>
              </w:rPr>
              <w:t>łatwość komercyjnego wdrożenia Technologii,</w:t>
            </w:r>
          </w:p>
          <w:p w14:paraId="0D13FA13" w14:textId="2D9EEF02" w:rsidR="000E2E37" w:rsidRPr="000E2E37" w:rsidRDefault="5A28F35A" w:rsidP="5DA4011F">
            <w:pPr>
              <w:pStyle w:val="Normalny1"/>
              <w:numPr>
                <w:ilvl w:val="1"/>
                <w:numId w:val="40"/>
              </w:numPr>
              <w:spacing w:before="0"/>
              <w:ind w:left="495" w:hanging="426"/>
              <w:rPr>
                <w:lang w:eastAsia="pl-PL"/>
              </w:rPr>
            </w:pPr>
            <w:r w:rsidRPr="5DA4011F">
              <w:rPr>
                <w:lang w:eastAsia="pl-PL"/>
              </w:rPr>
              <w:t>schematy blokowe przygotowywanych Technologii (jeśli dotyczy),</w:t>
            </w:r>
          </w:p>
          <w:p w14:paraId="526D547D" w14:textId="6E71BFC4" w:rsidR="000E2E37" w:rsidRPr="000E2E37" w:rsidRDefault="5A28F35A" w:rsidP="5DA4011F">
            <w:pPr>
              <w:pStyle w:val="Normalny1"/>
              <w:numPr>
                <w:ilvl w:val="1"/>
                <w:numId w:val="40"/>
              </w:numPr>
              <w:spacing w:before="0"/>
              <w:ind w:left="495" w:hanging="426"/>
              <w:rPr>
                <w:lang w:eastAsia="pl-PL"/>
              </w:rPr>
            </w:pPr>
            <w:r w:rsidRPr="5DA4011F">
              <w:rPr>
                <w:lang w:eastAsia="pl-PL"/>
              </w:rPr>
              <w:t>opis założeń optymalnego zintegrowania technologii prefabrykowanej/modułowej konstrukcji budynku z instalacją lub instalacjami OZE,</w:t>
            </w:r>
          </w:p>
          <w:p w14:paraId="474F11FB" w14:textId="1CD6C747" w:rsidR="000E2E37" w:rsidRPr="000E2E37" w:rsidRDefault="5A28F35A" w:rsidP="5DA4011F">
            <w:pPr>
              <w:pStyle w:val="Normalny1"/>
              <w:numPr>
                <w:ilvl w:val="1"/>
                <w:numId w:val="40"/>
              </w:numPr>
              <w:spacing w:before="0"/>
              <w:ind w:left="495" w:hanging="426"/>
              <w:rPr>
                <w:lang w:eastAsia="pl-PL"/>
              </w:rPr>
            </w:pPr>
            <w:r w:rsidRPr="5DA4011F">
              <w:rPr>
                <w:lang w:eastAsia="pl-PL"/>
              </w:rPr>
              <w:t>opis możliwości transportowych elementów prefabrykowanych/modułów,</w:t>
            </w:r>
          </w:p>
          <w:p w14:paraId="3F71AA78" w14:textId="76A7B90B" w:rsidR="000E2E37" w:rsidRPr="000E2E37" w:rsidRDefault="5A28F35A" w:rsidP="5DA4011F">
            <w:pPr>
              <w:pStyle w:val="Normalny1"/>
              <w:numPr>
                <w:ilvl w:val="1"/>
                <w:numId w:val="40"/>
              </w:numPr>
              <w:spacing w:before="0"/>
              <w:ind w:left="495" w:hanging="426"/>
              <w:rPr>
                <w:lang w:eastAsia="pl-PL"/>
              </w:rPr>
            </w:pPr>
            <w:r w:rsidRPr="5DA4011F">
              <w:rPr>
                <w:lang w:eastAsia="pl-PL"/>
              </w:rPr>
              <w:t xml:space="preserve">opis rozwiązań i schematy związane z montażem prefabrykatów/modułów na budowie, </w:t>
            </w:r>
          </w:p>
          <w:p w14:paraId="06A580BC" w14:textId="1B72DB6D" w:rsidR="000E2E37" w:rsidRPr="000E2E37" w:rsidRDefault="5A28F35A" w:rsidP="5DA4011F">
            <w:pPr>
              <w:pStyle w:val="Normalny1"/>
              <w:numPr>
                <w:ilvl w:val="1"/>
                <w:numId w:val="40"/>
              </w:numPr>
              <w:spacing w:before="0"/>
              <w:ind w:left="495" w:hanging="426"/>
              <w:rPr>
                <w:lang w:eastAsia="pl-PL"/>
              </w:rPr>
            </w:pPr>
            <w:r w:rsidRPr="5DA4011F">
              <w:rPr>
                <w:lang w:eastAsia="pl-PL"/>
              </w:rPr>
              <w:t>uszczegółowiony opis średniego czasu produkcji i montażu prefabrykatów/modułów w zależności od przeznaczenia i wielkości obiektu,</w:t>
            </w:r>
          </w:p>
          <w:p w14:paraId="1648562F" w14:textId="2058A4F7" w:rsidR="000E2E37" w:rsidRPr="000E2E37" w:rsidRDefault="5A28F35A" w:rsidP="5DA4011F">
            <w:pPr>
              <w:pStyle w:val="Normalny1"/>
              <w:numPr>
                <w:ilvl w:val="1"/>
                <w:numId w:val="40"/>
              </w:numPr>
              <w:spacing w:before="0"/>
              <w:ind w:left="495" w:hanging="426"/>
              <w:rPr>
                <w:lang w:eastAsia="pl-PL"/>
              </w:rPr>
            </w:pPr>
            <w:r w:rsidRPr="5DA4011F">
              <w:rPr>
                <w:lang w:eastAsia="pl-PL"/>
              </w:rPr>
              <w:t>opis zastosowanych technologii prefabrykowanych/modułowych z zestawieniem i opisem prefabrykatów/modułów użytych do budowy Demonstratora,</w:t>
            </w:r>
          </w:p>
          <w:p w14:paraId="701F1127" w14:textId="03BD4C56" w:rsidR="000E2E37" w:rsidRPr="000E2E37" w:rsidRDefault="5A28F35A" w:rsidP="5DA4011F">
            <w:pPr>
              <w:pStyle w:val="Normalny1"/>
              <w:numPr>
                <w:ilvl w:val="1"/>
                <w:numId w:val="40"/>
              </w:numPr>
              <w:spacing w:before="0"/>
              <w:ind w:left="495" w:hanging="426"/>
              <w:rPr>
                <w:lang w:eastAsia="pl-PL"/>
              </w:rPr>
            </w:pPr>
            <w:r w:rsidRPr="5DA4011F">
              <w:rPr>
                <w:lang w:eastAsia="pl-PL"/>
              </w:rPr>
              <w:t>opis stopnia wykończenia elementów technologii prefabrykowanych/modułowych z uwzględnieniem instalacji, stolarki drzwiowej i okiennej, wykończenia powierzchni ścian, podłóg i balkonów,</w:t>
            </w:r>
          </w:p>
          <w:p w14:paraId="72E1FB54" w14:textId="10261FFD" w:rsidR="000E2E37" w:rsidRPr="000E2E37" w:rsidRDefault="5A28F35A" w:rsidP="5DA4011F">
            <w:pPr>
              <w:pStyle w:val="Normalny1"/>
              <w:numPr>
                <w:ilvl w:val="1"/>
                <w:numId w:val="40"/>
              </w:numPr>
              <w:spacing w:before="0"/>
              <w:ind w:left="495" w:hanging="426"/>
              <w:rPr>
                <w:lang w:eastAsia="pl-PL"/>
              </w:rPr>
            </w:pPr>
            <w:r w:rsidRPr="5DA4011F">
              <w:rPr>
                <w:lang w:eastAsia="pl-PL"/>
              </w:rPr>
              <w:t>schematy połączeń z fundamentem, połączeń pionowych i poziomych, prefabrykatów/modułów,</w:t>
            </w:r>
          </w:p>
          <w:p w14:paraId="6273B096" w14:textId="21A5EED9" w:rsidR="000E2E37" w:rsidRPr="000E2E37" w:rsidRDefault="5A28F35A" w:rsidP="5DA4011F">
            <w:pPr>
              <w:pStyle w:val="Normalny1"/>
              <w:numPr>
                <w:ilvl w:val="1"/>
                <w:numId w:val="40"/>
              </w:numPr>
              <w:spacing w:before="0"/>
              <w:ind w:left="495" w:hanging="426"/>
              <w:rPr>
                <w:lang w:eastAsia="pl-PL"/>
              </w:rPr>
            </w:pPr>
            <w:r w:rsidRPr="5DA4011F">
              <w:rPr>
                <w:lang w:eastAsia="pl-PL"/>
              </w:rPr>
              <w:t>opis rozwiązań zapewnianiających szczelności konstrukcji i szczelności instalacji,</w:t>
            </w:r>
          </w:p>
          <w:p w14:paraId="0B4A5A10" w14:textId="75C8CEAD" w:rsidR="000E2E37" w:rsidRPr="000E2E37" w:rsidRDefault="5A28F35A" w:rsidP="5DA4011F">
            <w:pPr>
              <w:pStyle w:val="Normalny1"/>
              <w:numPr>
                <w:ilvl w:val="1"/>
                <w:numId w:val="40"/>
              </w:numPr>
              <w:spacing w:before="0"/>
              <w:ind w:left="495" w:hanging="426"/>
              <w:rPr>
                <w:lang w:eastAsia="pl-PL"/>
              </w:rPr>
            </w:pPr>
            <w:r w:rsidRPr="5DA4011F">
              <w:rPr>
                <w:lang w:eastAsia="pl-PL"/>
              </w:rPr>
              <w:t>ryzyka związane z produkcją i eksploatacją Technologii, oraz sposób zapobiegania i zarządzania ryzykiem,</w:t>
            </w:r>
          </w:p>
          <w:p w14:paraId="3E6DDD0C" w14:textId="33ADA681" w:rsidR="000E2E37" w:rsidRPr="000E2E37" w:rsidRDefault="5A28F35A" w:rsidP="5DA4011F">
            <w:pPr>
              <w:pStyle w:val="Normalny1"/>
              <w:numPr>
                <w:ilvl w:val="1"/>
                <w:numId w:val="40"/>
              </w:numPr>
              <w:spacing w:before="0"/>
              <w:ind w:left="495" w:hanging="426"/>
              <w:rPr>
                <w:lang w:eastAsia="pl-PL"/>
              </w:rPr>
            </w:pPr>
            <w:r w:rsidRPr="5DA4011F">
              <w:rPr>
                <w:lang w:eastAsia="pl-PL"/>
              </w:rPr>
              <w:t xml:space="preserve">składowe Technologii, którymi Wnioskodawca już dysponuje (opis ogólny Background IP), a które dopiero musi opracować (opis ogólny Foreground IP),  </w:t>
            </w:r>
          </w:p>
          <w:p w14:paraId="618D41AB" w14:textId="31F063BD" w:rsidR="009B3EAB" w:rsidRDefault="5A28F35A" w:rsidP="5DA4011F">
            <w:pPr>
              <w:pStyle w:val="Normalny1"/>
              <w:numPr>
                <w:ilvl w:val="1"/>
                <w:numId w:val="40"/>
              </w:numPr>
              <w:spacing w:before="0"/>
              <w:ind w:left="495" w:hanging="426"/>
              <w:jc w:val="left"/>
              <w:rPr>
                <w:lang w:eastAsia="pl-PL"/>
              </w:rPr>
            </w:pPr>
            <w:r w:rsidRPr="5DA4011F">
              <w:rPr>
                <w:lang w:eastAsia="pl-PL"/>
              </w:rPr>
              <w:t>inne dokumenty, które Wnioskodawca może załączyć do Wniosku jako Załączniki</w:t>
            </w:r>
            <w:r w:rsidR="4608ECEC" w:rsidRPr="5DA4011F">
              <w:rPr>
                <w:lang w:eastAsia="pl-PL"/>
              </w:rPr>
              <w:t>.</w:t>
            </w:r>
          </w:p>
          <w:p w14:paraId="46E16A33" w14:textId="335F13F4" w:rsidR="000E2E37" w:rsidRDefault="000E2E37" w:rsidP="5DA4011F">
            <w:pPr>
              <w:pStyle w:val="Normalny1"/>
              <w:spacing w:before="0"/>
              <w:jc w:val="left"/>
              <w:rPr>
                <w:lang w:eastAsia="pl-PL"/>
              </w:rPr>
            </w:pPr>
          </w:p>
        </w:tc>
      </w:tr>
      <w:tr w:rsidR="00F93C52" w:rsidRPr="00BF3A92" w14:paraId="423F6E1B" w14:textId="77777777" w:rsidTr="5DA4011F">
        <w:trPr>
          <w:trHeight w:val="624"/>
          <w:jc w:val="center"/>
        </w:trPr>
        <w:tc>
          <w:tcPr>
            <w:tcW w:w="567" w:type="dxa"/>
            <w:tcBorders>
              <w:top w:val="single" w:sz="4" w:space="0" w:color="auto"/>
              <w:left w:val="single" w:sz="4" w:space="0" w:color="auto"/>
              <w:bottom w:val="single" w:sz="4" w:space="0" w:color="auto"/>
              <w:right w:val="single" w:sz="4" w:space="0" w:color="auto"/>
            </w:tcBorders>
            <w:shd w:val="clear" w:color="auto" w:fill="E2EDD9"/>
            <w:tcMar>
              <w:top w:w="0" w:type="dxa"/>
              <w:left w:w="70" w:type="dxa"/>
              <w:bottom w:w="0" w:type="dxa"/>
              <w:right w:w="70" w:type="dxa"/>
            </w:tcMar>
            <w:vAlign w:val="center"/>
          </w:tcPr>
          <w:p w14:paraId="1459ADC0" w14:textId="68C44802" w:rsidR="00F93C52" w:rsidRDefault="5430B789" w:rsidP="5DA4011F">
            <w:pPr>
              <w:pStyle w:val="Normalny1"/>
              <w:jc w:val="center"/>
              <w:rPr>
                <w:b/>
                <w:bCs/>
                <w:lang w:eastAsia="pl-PL"/>
              </w:rPr>
            </w:pPr>
            <w:r w:rsidRPr="5DA4011F">
              <w:rPr>
                <w:b/>
                <w:bCs/>
                <w:lang w:eastAsia="pl-PL"/>
              </w:rPr>
              <w:t>J2</w:t>
            </w:r>
          </w:p>
        </w:tc>
        <w:tc>
          <w:tcPr>
            <w:tcW w:w="127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F6B6C9A" w14:textId="0A131E9A" w:rsidR="00F93C52" w:rsidRDefault="5430B789" w:rsidP="5DA4011F">
            <w:pPr>
              <w:pStyle w:val="Normalny1"/>
              <w:jc w:val="left"/>
              <w:rPr>
                <w:b/>
                <w:bCs/>
                <w:sz w:val="18"/>
                <w:szCs w:val="18"/>
                <w:lang w:eastAsia="pl-PL"/>
              </w:rPr>
            </w:pPr>
            <w:r w:rsidRPr="5DA4011F">
              <w:rPr>
                <w:b/>
                <w:bCs/>
                <w:sz w:val="18"/>
                <w:szCs w:val="18"/>
                <w:lang w:eastAsia="pl-PL"/>
              </w:rPr>
              <w:t>Technologia</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7321F38" w14:textId="5B660C8D" w:rsidR="00F93C52" w:rsidRPr="006E0ACA" w:rsidRDefault="5430B789" w:rsidP="00A2339E">
            <w:pPr>
              <w:pStyle w:val="Normalny1"/>
              <w:jc w:val="left"/>
            </w:pPr>
            <w:r>
              <w:t>Projekt koncepcyjny oferowanego Demonstratora Technologii</w:t>
            </w:r>
          </w:p>
        </w:tc>
        <w:tc>
          <w:tcPr>
            <w:tcW w:w="10773"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E525627" w14:textId="77777777" w:rsidR="0066054B" w:rsidRPr="0066054B" w:rsidRDefault="4608ECEC" w:rsidP="5DA4011F">
            <w:pPr>
              <w:pStyle w:val="Normalny1"/>
              <w:spacing w:before="0"/>
              <w:rPr>
                <w:lang w:eastAsia="pl-PL"/>
              </w:rPr>
            </w:pPr>
            <w:r w:rsidRPr="5DA4011F">
              <w:rPr>
                <w:lang w:eastAsia="pl-PL"/>
              </w:rPr>
              <w:t>Zamawiający wymaga, aby Wnioskodawca przedstawił proj</w:t>
            </w:r>
            <w:r w:rsidR="757F9297" w:rsidRPr="5DA4011F">
              <w:rPr>
                <w:lang w:eastAsia="pl-PL"/>
              </w:rPr>
              <w:t>ekt koncepcyjny oferowanego Demonstratora Technologii. Wnioskodawca może przedstawić kilka wariantów wskazanego projektu, przy czym Zamawiający podda ocenie wszystkie propozycje, a w razie zawarcia Umowy Wykonawca będzie realizować wariant najwyżej oceniony przez Zamawiającego</w:t>
            </w:r>
            <w:r w:rsidR="17A89972" w:rsidRPr="5DA4011F">
              <w:rPr>
                <w:lang w:eastAsia="pl-PL"/>
              </w:rPr>
              <w:t>. W Projekcie koncepcyjnym należy podać w szczególności:</w:t>
            </w:r>
          </w:p>
          <w:p w14:paraId="28744C6C" w14:textId="77777777" w:rsidR="0066054B" w:rsidRDefault="17A89972" w:rsidP="5DA4011F">
            <w:pPr>
              <w:pStyle w:val="Normalny1"/>
              <w:numPr>
                <w:ilvl w:val="0"/>
                <w:numId w:val="46"/>
              </w:numPr>
              <w:spacing w:before="0"/>
              <w:ind w:left="495" w:hanging="495"/>
              <w:rPr>
                <w:lang w:eastAsia="pl-PL"/>
              </w:rPr>
            </w:pPr>
            <w:r w:rsidRPr="5DA4011F">
              <w:rPr>
                <w:lang w:eastAsia="pl-PL"/>
              </w:rPr>
              <w:t>(jeśli dotyczy) nazwę wariantu projektu koncepcyjnego,</w:t>
            </w:r>
          </w:p>
          <w:p w14:paraId="5199E8F7" w14:textId="77777777" w:rsidR="0066054B" w:rsidRDefault="17A89972" w:rsidP="5DA4011F">
            <w:pPr>
              <w:pStyle w:val="Normalny1"/>
              <w:numPr>
                <w:ilvl w:val="0"/>
                <w:numId w:val="46"/>
              </w:numPr>
              <w:spacing w:before="0"/>
              <w:ind w:left="495" w:hanging="495"/>
              <w:rPr>
                <w:lang w:eastAsia="pl-PL"/>
              </w:rPr>
            </w:pPr>
            <w:r w:rsidRPr="5DA4011F">
              <w:rPr>
                <w:lang w:eastAsia="pl-PL"/>
              </w:rPr>
              <w:t xml:space="preserve">opis architektury Demonstratora, w tym: funkcja obiektu budowlanego, sposób dostosowania do krajobrazu i otaczającej zabudowy, sposób spełnienia wymagań, o których mowa w art. 5 ust. 1 ustawy Prawo budowlane (oświetlenie i nasłonecznienie, gospodarka odpadami), </w:t>
            </w:r>
          </w:p>
          <w:p w14:paraId="32AFFB9B" w14:textId="77777777" w:rsidR="0066054B" w:rsidRDefault="17A89972" w:rsidP="5DA4011F">
            <w:pPr>
              <w:pStyle w:val="Normalny1"/>
              <w:numPr>
                <w:ilvl w:val="0"/>
                <w:numId w:val="46"/>
              </w:numPr>
              <w:spacing w:before="0"/>
              <w:ind w:left="495" w:hanging="495"/>
              <w:rPr>
                <w:lang w:eastAsia="pl-PL"/>
              </w:rPr>
            </w:pPr>
            <w:r w:rsidRPr="5DA4011F">
              <w:rPr>
                <w:lang w:eastAsia="pl-PL"/>
              </w:rPr>
              <w:t>opis materiałów konstrukcyjnych i wykończeniowych, wyposażenia, opis urządzeń AGD/RTV, rozwiązania materiałowe i kolorystyczne elewacji,</w:t>
            </w:r>
          </w:p>
          <w:p w14:paraId="6EF215BE" w14:textId="77777777" w:rsidR="0066054B" w:rsidRDefault="17A89972" w:rsidP="5DA4011F">
            <w:pPr>
              <w:pStyle w:val="Normalny1"/>
              <w:numPr>
                <w:ilvl w:val="0"/>
                <w:numId w:val="46"/>
              </w:numPr>
              <w:spacing w:before="0"/>
              <w:ind w:left="495" w:hanging="495"/>
              <w:rPr>
                <w:lang w:eastAsia="pl-PL"/>
              </w:rPr>
            </w:pPr>
            <w:r w:rsidRPr="5DA4011F">
              <w:rPr>
                <w:lang w:eastAsia="pl-PL"/>
              </w:rPr>
              <w:t>zestawienie powierzchni, w tym powierzchnia zabudowy, powierzchnia utwardzona, powierzchnia biologicznie czynna, powierzchnia całkowita, powierzchnia konstrukcji, powierzchnia netto, powierzchnia użytkowa, powierzchnia ruchu, powierzchnia techniczna,</w:t>
            </w:r>
          </w:p>
          <w:p w14:paraId="4EA4B650" w14:textId="77777777" w:rsidR="0066054B" w:rsidRDefault="17A89972" w:rsidP="5DA4011F">
            <w:pPr>
              <w:pStyle w:val="Normalny1"/>
              <w:numPr>
                <w:ilvl w:val="0"/>
                <w:numId w:val="46"/>
              </w:numPr>
              <w:spacing w:before="0"/>
              <w:ind w:left="495" w:hanging="495"/>
              <w:rPr>
                <w:lang w:eastAsia="pl-PL"/>
              </w:rPr>
            </w:pPr>
            <w:r w:rsidRPr="5DA4011F">
              <w:rPr>
                <w:lang w:eastAsia="pl-PL"/>
              </w:rPr>
              <w:t>zestawienie tabelaryczne wszystkich prefabrykatów/modułów użytych do konstrukcji budynku Demonstratora, z podaniem wymiarów zewnętrznych oraz ich masy wyrażonej w tonach.</w:t>
            </w:r>
          </w:p>
          <w:p w14:paraId="6C58C4A9" w14:textId="77777777" w:rsidR="0066054B" w:rsidRDefault="17A89972" w:rsidP="5DA4011F">
            <w:pPr>
              <w:pStyle w:val="Normalny1"/>
              <w:numPr>
                <w:ilvl w:val="0"/>
                <w:numId w:val="46"/>
              </w:numPr>
              <w:spacing w:before="0"/>
              <w:ind w:left="495" w:hanging="495"/>
              <w:rPr>
                <w:lang w:eastAsia="pl-PL"/>
              </w:rPr>
            </w:pPr>
            <w:r w:rsidRPr="5DA4011F">
              <w:rPr>
                <w:lang w:eastAsia="pl-PL"/>
              </w:rPr>
              <w:t>opis rozwiązań konstrukcyjnych, w tym schemat konstrukcyjny z uwzględnieniem elementów prefabrykowanych/modułów,</w:t>
            </w:r>
          </w:p>
          <w:p w14:paraId="30CBD3EA" w14:textId="77777777" w:rsidR="0066054B" w:rsidRDefault="17A89972" w:rsidP="5DA4011F">
            <w:pPr>
              <w:pStyle w:val="Normalny1"/>
              <w:numPr>
                <w:ilvl w:val="0"/>
                <w:numId w:val="46"/>
              </w:numPr>
              <w:spacing w:before="0"/>
              <w:ind w:left="495" w:hanging="495"/>
              <w:rPr>
                <w:lang w:eastAsia="pl-PL"/>
              </w:rPr>
            </w:pPr>
            <w:r w:rsidRPr="5DA4011F">
              <w:rPr>
                <w:lang w:eastAsia="pl-PL"/>
              </w:rPr>
              <w:t>schematy instalacyjne zawierające proponowane rozwiązania, materiały użyte do instalacji wraz z opisem,</w:t>
            </w:r>
          </w:p>
          <w:p w14:paraId="33719690" w14:textId="77777777" w:rsidR="0066054B" w:rsidRDefault="17A89972" w:rsidP="5DA4011F">
            <w:pPr>
              <w:pStyle w:val="Normalny1"/>
              <w:numPr>
                <w:ilvl w:val="0"/>
                <w:numId w:val="46"/>
              </w:numPr>
              <w:spacing w:before="0"/>
              <w:ind w:left="495" w:hanging="495"/>
              <w:rPr>
                <w:lang w:eastAsia="pl-PL"/>
              </w:rPr>
            </w:pPr>
            <w:r w:rsidRPr="5DA4011F">
              <w:rPr>
                <w:lang w:eastAsia="pl-PL"/>
              </w:rPr>
              <w:t>opis rozwiązań związanych z oszczędzaniem wody w budynku Demonstratora,</w:t>
            </w:r>
          </w:p>
          <w:p w14:paraId="0A137591" w14:textId="51580FAA" w:rsidR="0066054B" w:rsidRDefault="0DD6FDA2" w:rsidP="00E010AF">
            <w:pPr>
              <w:pStyle w:val="Normalny1"/>
              <w:spacing w:before="0"/>
              <w:ind w:left="495"/>
              <w:rPr>
                <w:lang w:eastAsia="pl-PL"/>
              </w:rPr>
            </w:pPr>
            <w:del w:id="184" w:author="Autor">
              <w:r w:rsidRPr="5DA4011F" w:rsidDel="00EF1F02">
                <w:rPr>
                  <w:lang w:eastAsia="pl-PL"/>
                </w:rPr>
                <w:delText>model 3D budynku Demonstratora w standardzie BIM</w:delText>
              </w:r>
              <w:r w:rsidR="3ACF2883" w:rsidRPr="5DA4011F" w:rsidDel="00EF1F02">
                <w:rPr>
                  <w:lang w:eastAsia="pl-PL"/>
                </w:rPr>
                <w:delText xml:space="preserve"> standard PL</w:delText>
              </w:r>
              <w:r w:rsidRPr="5DA4011F" w:rsidDel="00EF1F02">
                <w:rPr>
                  <w:lang w:eastAsia="pl-PL"/>
                </w:rPr>
                <w:delText>,</w:delText>
              </w:r>
            </w:del>
          </w:p>
          <w:p w14:paraId="0503A75F" w14:textId="77777777" w:rsidR="0066054B" w:rsidRDefault="17A89972" w:rsidP="5DA4011F">
            <w:pPr>
              <w:pStyle w:val="Normalny1"/>
              <w:numPr>
                <w:ilvl w:val="0"/>
                <w:numId w:val="46"/>
              </w:numPr>
              <w:spacing w:before="0"/>
              <w:ind w:left="495" w:hanging="495"/>
              <w:rPr>
                <w:lang w:eastAsia="pl-PL"/>
              </w:rPr>
            </w:pPr>
            <w:r w:rsidRPr="5DA4011F">
              <w:rPr>
                <w:lang w:eastAsia="pl-PL"/>
              </w:rPr>
              <w:t>plan zagospodarowania działki w skali 1:500,</w:t>
            </w:r>
          </w:p>
          <w:p w14:paraId="5E35F736" w14:textId="77777777" w:rsidR="0066054B" w:rsidRDefault="17A89972" w:rsidP="5DA4011F">
            <w:pPr>
              <w:pStyle w:val="Normalny1"/>
              <w:numPr>
                <w:ilvl w:val="0"/>
                <w:numId w:val="46"/>
              </w:numPr>
              <w:spacing w:before="0"/>
              <w:ind w:left="495" w:hanging="495"/>
              <w:rPr>
                <w:lang w:eastAsia="pl-PL"/>
              </w:rPr>
            </w:pPr>
            <w:r w:rsidRPr="5DA4011F">
              <w:rPr>
                <w:lang w:eastAsia="pl-PL"/>
              </w:rPr>
              <w:t xml:space="preserve"> rzut fundamentów w skali 1:100,</w:t>
            </w:r>
          </w:p>
          <w:p w14:paraId="2853A46F" w14:textId="77777777" w:rsidR="0066054B" w:rsidRDefault="17A89972" w:rsidP="5DA4011F">
            <w:pPr>
              <w:pStyle w:val="Normalny1"/>
              <w:numPr>
                <w:ilvl w:val="0"/>
                <w:numId w:val="46"/>
              </w:numPr>
              <w:spacing w:before="0"/>
              <w:ind w:left="495" w:hanging="495"/>
              <w:rPr>
                <w:lang w:eastAsia="pl-PL"/>
              </w:rPr>
            </w:pPr>
            <w:r w:rsidRPr="5DA4011F">
              <w:rPr>
                <w:lang w:eastAsia="pl-PL"/>
              </w:rPr>
              <w:t>rzuty wszystkich kondygnacji w skali 1:100,</w:t>
            </w:r>
          </w:p>
          <w:p w14:paraId="2D1C44C5" w14:textId="77777777" w:rsidR="0066054B" w:rsidRDefault="17A89972" w:rsidP="5DA4011F">
            <w:pPr>
              <w:pStyle w:val="Normalny1"/>
              <w:numPr>
                <w:ilvl w:val="0"/>
                <w:numId w:val="46"/>
              </w:numPr>
              <w:spacing w:before="0"/>
              <w:ind w:left="495" w:hanging="495"/>
              <w:rPr>
                <w:lang w:eastAsia="pl-PL"/>
              </w:rPr>
            </w:pPr>
            <w:r w:rsidRPr="5DA4011F">
              <w:rPr>
                <w:lang w:eastAsia="pl-PL"/>
              </w:rPr>
              <w:t>rzut dachu w skali 1:100,</w:t>
            </w:r>
          </w:p>
          <w:p w14:paraId="0731F3FC" w14:textId="77777777" w:rsidR="0066054B" w:rsidRDefault="17A89972" w:rsidP="5DA4011F">
            <w:pPr>
              <w:pStyle w:val="Normalny1"/>
              <w:numPr>
                <w:ilvl w:val="0"/>
                <w:numId w:val="46"/>
              </w:numPr>
              <w:spacing w:before="0"/>
              <w:ind w:left="495" w:hanging="495"/>
              <w:rPr>
                <w:lang w:eastAsia="pl-PL"/>
              </w:rPr>
            </w:pPr>
            <w:r w:rsidRPr="5DA4011F">
              <w:rPr>
                <w:lang w:eastAsia="pl-PL"/>
              </w:rPr>
              <w:t>przekrój poprzeczny i podłużny w skali 1:100,</w:t>
            </w:r>
          </w:p>
          <w:p w14:paraId="3728B5A4" w14:textId="77777777" w:rsidR="0066054B" w:rsidRDefault="17A89972" w:rsidP="5DA4011F">
            <w:pPr>
              <w:pStyle w:val="Normalny1"/>
              <w:numPr>
                <w:ilvl w:val="0"/>
                <w:numId w:val="46"/>
              </w:numPr>
              <w:spacing w:before="0"/>
              <w:ind w:left="495" w:hanging="495"/>
              <w:rPr>
                <w:lang w:eastAsia="pl-PL"/>
              </w:rPr>
            </w:pPr>
            <w:r w:rsidRPr="5DA4011F">
              <w:rPr>
                <w:lang w:eastAsia="pl-PL"/>
              </w:rPr>
              <w:t>elewacje w skali 1:100,</w:t>
            </w:r>
          </w:p>
          <w:p w14:paraId="52BD111B" w14:textId="77777777" w:rsidR="0066054B" w:rsidRDefault="17A89972" w:rsidP="5DA4011F">
            <w:pPr>
              <w:pStyle w:val="Normalny1"/>
              <w:numPr>
                <w:ilvl w:val="0"/>
                <w:numId w:val="46"/>
              </w:numPr>
              <w:spacing w:before="0"/>
              <w:ind w:left="495" w:hanging="495"/>
              <w:rPr>
                <w:lang w:eastAsia="pl-PL"/>
              </w:rPr>
            </w:pPr>
            <w:r w:rsidRPr="5DA4011F">
              <w:rPr>
                <w:lang w:eastAsia="pl-PL"/>
              </w:rPr>
              <w:t>detale połączeń montażowych elementów w widoku 2D,</w:t>
            </w:r>
          </w:p>
          <w:p w14:paraId="276FEB68" w14:textId="77777777" w:rsidR="0066054B" w:rsidRDefault="17A89972" w:rsidP="5DA4011F">
            <w:pPr>
              <w:pStyle w:val="Normalny1"/>
              <w:numPr>
                <w:ilvl w:val="0"/>
                <w:numId w:val="46"/>
              </w:numPr>
              <w:spacing w:before="0"/>
              <w:ind w:left="495" w:hanging="495"/>
              <w:rPr>
                <w:lang w:eastAsia="pl-PL"/>
              </w:rPr>
            </w:pPr>
            <w:r w:rsidRPr="5DA4011F">
              <w:rPr>
                <w:lang w:eastAsia="pl-PL"/>
              </w:rPr>
              <w:t xml:space="preserve">co najmniej 2 widoki budynku Demonstratora, </w:t>
            </w:r>
          </w:p>
          <w:p w14:paraId="65A03C5D" w14:textId="77777777" w:rsidR="0066054B" w:rsidRDefault="17A89972" w:rsidP="5DA4011F">
            <w:pPr>
              <w:pStyle w:val="Normalny1"/>
              <w:numPr>
                <w:ilvl w:val="0"/>
                <w:numId w:val="46"/>
              </w:numPr>
              <w:spacing w:before="0"/>
              <w:ind w:left="495" w:hanging="495"/>
              <w:rPr>
                <w:lang w:eastAsia="pl-PL"/>
              </w:rPr>
            </w:pPr>
            <w:r w:rsidRPr="5DA4011F">
              <w:rPr>
                <w:lang w:eastAsia="pl-PL"/>
              </w:rPr>
              <w:t xml:space="preserve">charakterystyczne detale architektoniczne budynku Demonstratora w skali 1:10, </w:t>
            </w:r>
          </w:p>
          <w:p w14:paraId="20991E40" w14:textId="77777777" w:rsidR="0066054B" w:rsidRDefault="17A89972" w:rsidP="5DA4011F">
            <w:pPr>
              <w:pStyle w:val="Normalny1"/>
              <w:numPr>
                <w:ilvl w:val="0"/>
                <w:numId w:val="46"/>
              </w:numPr>
              <w:spacing w:before="0"/>
              <w:ind w:left="495" w:hanging="495"/>
              <w:rPr>
                <w:lang w:eastAsia="pl-PL"/>
              </w:rPr>
            </w:pPr>
            <w:r w:rsidRPr="5DA4011F">
              <w:rPr>
                <w:lang w:eastAsia="pl-PL"/>
              </w:rPr>
              <w:t>rzuty z aranżacją wnętrza wszystkich typów mieszkań (budynek społeczny lub senioralny) lub całego budynku (budynek jednorodzinny),</w:t>
            </w:r>
          </w:p>
          <w:p w14:paraId="08E487EE" w14:textId="2D2A2F14" w:rsidR="00F93C52" w:rsidRPr="00E21FB7" w:rsidRDefault="17A89972" w:rsidP="5DA4011F">
            <w:pPr>
              <w:pStyle w:val="Normalny1"/>
              <w:numPr>
                <w:ilvl w:val="0"/>
                <w:numId w:val="46"/>
              </w:numPr>
              <w:spacing w:before="0"/>
              <w:ind w:left="495" w:hanging="495"/>
              <w:rPr>
                <w:lang w:eastAsia="pl-PL"/>
              </w:rPr>
            </w:pPr>
            <w:r w:rsidRPr="5DA4011F">
              <w:rPr>
                <w:lang w:eastAsia="pl-PL"/>
              </w:rPr>
              <w:t>skrócony opis funkcjonalności systemu zarządzania budynkiem.</w:t>
            </w:r>
          </w:p>
        </w:tc>
      </w:tr>
      <w:tr w:rsidR="00166F37" w:rsidRPr="00BF3A92" w14:paraId="36C1A4E9" w14:textId="77777777" w:rsidTr="5DA4011F">
        <w:trPr>
          <w:trHeight w:val="624"/>
          <w:jc w:val="center"/>
        </w:trPr>
        <w:tc>
          <w:tcPr>
            <w:tcW w:w="567" w:type="dxa"/>
            <w:tcBorders>
              <w:top w:val="single" w:sz="4" w:space="0" w:color="auto"/>
              <w:left w:val="single" w:sz="4" w:space="0" w:color="000000" w:themeColor="text1"/>
              <w:bottom w:val="single" w:sz="4" w:space="0" w:color="auto"/>
              <w:right w:val="single" w:sz="4" w:space="0" w:color="000000" w:themeColor="text1"/>
            </w:tcBorders>
            <w:shd w:val="clear" w:color="auto" w:fill="E2EDD9"/>
            <w:tcMar>
              <w:top w:w="0" w:type="dxa"/>
              <w:left w:w="70" w:type="dxa"/>
              <w:bottom w:w="0" w:type="dxa"/>
              <w:right w:w="70" w:type="dxa"/>
            </w:tcMar>
            <w:vAlign w:val="center"/>
          </w:tcPr>
          <w:p w14:paraId="253154E1" w14:textId="707528E0" w:rsidR="00166F37" w:rsidRDefault="5DD96170" w:rsidP="5DA4011F">
            <w:pPr>
              <w:pStyle w:val="Normalny1"/>
              <w:jc w:val="center"/>
              <w:rPr>
                <w:b/>
                <w:bCs/>
                <w:lang w:eastAsia="pl-PL"/>
              </w:rPr>
            </w:pPr>
            <w:r w:rsidRPr="5DA4011F">
              <w:rPr>
                <w:b/>
                <w:bCs/>
                <w:lang w:eastAsia="pl-PL"/>
              </w:rPr>
              <w:t>J3</w:t>
            </w:r>
          </w:p>
        </w:tc>
        <w:tc>
          <w:tcPr>
            <w:tcW w:w="1276" w:type="dxa"/>
            <w:tcBorders>
              <w:top w:val="single" w:sz="4" w:space="0" w:color="auto"/>
              <w:bottom w:val="single" w:sz="4" w:space="0" w:color="auto"/>
              <w:right w:val="single" w:sz="4" w:space="0" w:color="000000" w:themeColor="text1"/>
            </w:tcBorders>
            <w:shd w:val="clear" w:color="auto" w:fill="auto"/>
            <w:tcMar>
              <w:top w:w="0" w:type="dxa"/>
              <w:left w:w="70" w:type="dxa"/>
              <w:bottom w:w="0" w:type="dxa"/>
              <w:right w:w="70" w:type="dxa"/>
            </w:tcMar>
            <w:vAlign w:val="center"/>
          </w:tcPr>
          <w:p w14:paraId="70920EC2" w14:textId="5729F93E" w:rsidR="00166F37" w:rsidRDefault="5DD96170" w:rsidP="5DA4011F">
            <w:pPr>
              <w:pStyle w:val="Normalny1"/>
              <w:jc w:val="left"/>
              <w:rPr>
                <w:b/>
                <w:bCs/>
                <w:sz w:val="18"/>
                <w:szCs w:val="18"/>
                <w:lang w:eastAsia="pl-PL"/>
              </w:rPr>
            </w:pPr>
            <w:r w:rsidRPr="5DA4011F">
              <w:rPr>
                <w:b/>
                <w:bCs/>
                <w:sz w:val="18"/>
                <w:szCs w:val="18"/>
                <w:lang w:eastAsia="pl-PL"/>
              </w:rPr>
              <w:t>Technologia</w:t>
            </w:r>
          </w:p>
        </w:tc>
        <w:tc>
          <w:tcPr>
            <w:tcW w:w="1418" w:type="dxa"/>
            <w:tcBorders>
              <w:top w:val="single" w:sz="4" w:space="0" w:color="auto"/>
              <w:left w:val="single" w:sz="4" w:space="0" w:color="000000" w:themeColor="text1"/>
              <w:bottom w:val="single" w:sz="4" w:space="0" w:color="auto"/>
              <w:right w:val="single" w:sz="4" w:space="0" w:color="000000" w:themeColor="text1"/>
            </w:tcBorders>
            <w:shd w:val="clear" w:color="auto" w:fill="auto"/>
            <w:tcMar>
              <w:top w:w="0" w:type="dxa"/>
              <w:left w:w="70" w:type="dxa"/>
              <w:bottom w:w="0" w:type="dxa"/>
              <w:right w:w="70" w:type="dxa"/>
            </w:tcMar>
            <w:vAlign w:val="center"/>
          </w:tcPr>
          <w:p w14:paraId="2E4D0C35" w14:textId="76009BC3" w:rsidR="00166F37" w:rsidRDefault="5DD96170" w:rsidP="00A2339E">
            <w:pPr>
              <w:pStyle w:val="Normalny1"/>
              <w:jc w:val="left"/>
            </w:pPr>
            <w:r>
              <w:t>Rozwiązania innowacyjne</w:t>
            </w:r>
          </w:p>
        </w:tc>
        <w:tc>
          <w:tcPr>
            <w:tcW w:w="10773" w:type="dxa"/>
            <w:tcBorders>
              <w:top w:val="single" w:sz="4" w:space="0" w:color="auto"/>
              <w:bottom w:val="single" w:sz="4" w:space="0" w:color="auto"/>
              <w:right w:val="single" w:sz="4" w:space="0" w:color="000000" w:themeColor="text1"/>
            </w:tcBorders>
            <w:shd w:val="clear" w:color="auto" w:fill="auto"/>
            <w:tcMar>
              <w:top w:w="0" w:type="dxa"/>
              <w:left w:w="70" w:type="dxa"/>
              <w:bottom w:w="0" w:type="dxa"/>
              <w:right w:w="70" w:type="dxa"/>
            </w:tcMar>
            <w:vAlign w:val="center"/>
          </w:tcPr>
          <w:p w14:paraId="5CDA1E1A" w14:textId="38502D14" w:rsidR="00166F37" w:rsidRDefault="5F22B46D" w:rsidP="5DA4011F">
            <w:pPr>
              <w:pStyle w:val="Normalny1"/>
              <w:rPr>
                <w:lang w:eastAsia="pl-PL"/>
              </w:rPr>
            </w:pPr>
            <w:r w:rsidRPr="5DA4011F">
              <w:rPr>
                <w:lang w:eastAsia="pl-PL"/>
              </w:rPr>
              <w:t xml:space="preserve">Zamawiający wymaga, aby opracowana technologia modułowa/prefabrykowana oraz technologia neutralna klimatycznie dla budynku społecznego/senioralnego/jednorodzinnego (Rozwiązanie, w zależności od wybranego Strumienia do realizacji) były innowacyjna np. w zakresie wykorzystywanych materiałów, urządzeń, instalacji, produkcji energii, innowacyjnego zarządzania obiektem, energooszczędności i wydajności procesowej, efektywności zastosowanych rozwiązań zmniejszających nakłady inwestycyjne, w tym maksymalne skrócenie czasu realizacji inwestycji. Innowacyjność należy rozumieć jako wdrożenie nowego lub </w:t>
            </w:r>
            <w:r w:rsidRPr="5DA4011F">
              <w:rPr>
                <w:lang w:eastAsia="pl-PL"/>
              </w:rPr>
              <w:lastRenderedPageBreak/>
              <w:t>znacząco udoskonalonego produktu, procesu lub usługi w stosunku do istniejących na rynku rozwiązań. Zamawiający wymaga, aby Wnioskodawca przedstawił pisemne uzasadnienie przyjętych koncepcji innowacyjności.</w:t>
            </w:r>
          </w:p>
        </w:tc>
      </w:tr>
      <w:tr w:rsidR="00C34267" w:rsidRPr="00BF3A92" w14:paraId="7C55B472" w14:textId="77777777" w:rsidTr="5DA4011F">
        <w:trPr>
          <w:trHeight w:val="624"/>
          <w:jc w:val="center"/>
        </w:trPr>
        <w:tc>
          <w:tcPr>
            <w:tcW w:w="567" w:type="dxa"/>
            <w:tcBorders>
              <w:top w:val="single" w:sz="4" w:space="0" w:color="auto"/>
              <w:left w:val="single" w:sz="4" w:space="0" w:color="000000" w:themeColor="text1"/>
              <w:bottom w:val="single" w:sz="4" w:space="0" w:color="auto"/>
              <w:right w:val="single" w:sz="4" w:space="0" w:color="000000" w:themeColor="text1"/>
            </w:tcBorders>
            <w:shd w:val="clear" w:color="auto" w:fill="E2EDD9"/>
            <w:tcMar>
              <w:top w:w="0" w:type="dxa"/>
              <w:left w:w="70" w:type="dxa"/>
              <w:bottom w:w="0" w:type="dxa"/>
              <w:right w:w="70" w:type="dxa"/>
            </w:tcMar>
            <w:vAlign w:val="center"/>
          </w:tcPr>
          <w:p w14:paraId="637C6751" w14:textId="74088DA6" w:rsidR="00C34267" w:rsidRDefault="7F63C6B6" w:rsidP="5DA4011F">
            <w:pPr>
              <w:pStyle w:val="Normalny1"/>
              <w:jc w:val="center"/>
              <w:rPr>
                <w:b/>
                <w:bCs/>
                <w:lang w:eastAsia="pl-PL"/>
              </w:rPr>
            </w:pPr>
            <w:r w:rsidRPr="5DA4011F">
              <w:rPr>
                <w:b/>
                <w:bCs/>
                <w:lang w:eastAsia="pl-PL"/>
              </w:rPr>
              <w:lastRenderedPageBreak/>
              <w:t>J4</w:t>
            </w:r>
          </w:p>
        </w:tc>
        <w:tc>
          <w:tcPr>
            <w:tcW w:w="1276" w:type="dxa"/>
            <w:tcBorders>
              <w:top w:val="single" w:sz="4" w:space="0" w:color="auto"/>
              <w:bottom w:val="single" w:sz="4" w:space="0" w:color="auto"/>
              <w:right w:val="single" w:sz="4" w:space="0" w:color="000000" w:themeColor="text1"/>
            </w:tcBorders>
            <w:shd w:val="clear" w:color="auto" w:fill="auto"/>
            <w:tcMar>
              <w:top w:w="0" w:type="dxa"/>
              <w:left w:w="70" w:type="dxa"/>
              <w:bottom w:w="0" w:type="dxa"/>
              <w:right w:w="70" w:type="dxa"/>
            </w:tcMar>
            <w:vAlign w:val="center"/>
          </w:tcPr>
          <w:p w14:paraId="369479CD" w14:textId="7E6A2D12" w:rsidR="00C34267" w:rsidRDefault="7F63C6B6" w:rsidP="5DA4011F">
            <w:pPr>
              <w:pStyle w:val="Normalny1"/>
              <w:jc w:val="left"/>
              <w:rPr>
                <w:b/>
                <w:bCs/>
                <w:sz w:val="18"/>
                <w:szCs w:val="18"/>
                <w:lang w:eastAsia="pl-PL"/>
              </w:rPr>
            </w:pPr>
            <w:r w:rsidRPr="5DA4011F">
              <w:rPr>
                <w:b/>
                <w:bCs/>
                <w:sz w:val="18"/>
                <w:szCs w:val="18"/>
                <w:lang w:eastAsia="pl-PL"/>
              </w:rPr>
              <w:t>Technologia</w:t>
            </w:r>
          </w:p>
        </w:tc>
        <w:tc>
          <w:tcPr>
            <w:tcW w:w="1418" w:type="dxa"/>
            <w:tcBorders>
              <w:top w:val="single" w:sz="4" w:space="0" w:color="auto"/>
              <w:left w:val="single" w:sz="4" w:space="0" w:color="000000" w:themeColor="text1"/>
              <w:bottom w:val="single" w:sz="4" w:space="0" w:color="auto"/>
              <w:right w:val="single" w:sz="4" w:space="0" w:color="000000" w:themeColor="text1"/>
            </w:tcBorders>
            <w:shd w:val="clear" w:color="auto" w:fill="auto"/>
            <w:tcMar>
              <w:top w:w="0" w:type="dxa"/>
              <w:left w:w="70" w:type="dxa"/>
              <w:bottom w:w="0" w:type="dxa"/>
              <w:right w:w="70" w:type="dxa"/>
            </w:tcMar>
            <w:vAlign w:val="center"/>
          </w:tcPr>
          <w:p w14:paraId="79116C1C" w14:textId="65C99ECB" w:rsidR="00C34267" w:rsidRDefault="7F63C6B6" w:rsidP="00A2339E">
            <w:pPr>
              <w:pStyle w:val="Normalny1"/>
              <w:jc w:val="left"/>
            </w:pPr>
            <w:r>
              <w:t>P</w:t>
            </w:r>
            <w:r w:rsidR="5DD96170">
              <w:t>refabrykacj</w:t>
            </w:r>
            <w:r>
              <w:t>a</w:t>
            </w:r>
            <w:r w:rsidR="5DD96170">
              <w:t>/modułowoś</w:t>
            </w:r>
            <w:r>
              <w:t>ć</w:t>
            </w:r>
          </w:p>
        </w:tc>
        <w:tc>
          <w:tcPr>
            <w:tcW w:w="10773" w:type="dxa"/>
            <w:tcBorders>
              <w:top w:val="single" w:sz="4" w:space="0" w:color="auto"/>
              <w:bottom w:val="single" w:sz="4" w:space="0" w:color="auto"/>
              <w:right w:val="single" w:sz="4" w:space="0" w:color="000000" w:themeColor="text1"/>
            </w:tcBorders>
            <w:shd w:val="clear" w:color="auto" w:fill="auto"/>
            <w:tcMar>
              <w:top w:w="0" w:type="dxa"/>
              <w:left w:w="70" w:type="dxa"/>
              <w:bottom w:w="0" w:type="dxa"/>
              <w:right w:w="70" w:type="dxa"/>
            </w:tcMar>
            <w:vAlign w:val="center"/>
          </w:tcPr>
          <w:p w14:paraId="2143ABAB" w14:textId="0E00547C" w:rsidR="00E45DE9" w:rsidRPr="00E45DE9" w:rsidRDefault="0AAF06CB" w:rsidP="5DA4011F">
            <w:pPr>
              <w:spacing w:line="259" w:lineRule="auto"/>
              <w:jc w:val="both"/>
              <w:rPr>
                <w:rFonts w:cs="Calibri"/>
                <w:color w:val="000000" w:themeColor="text1"/>
              </w:rPr>
            </w:pPr>
            <w:r w:rsidRPr="5DA4011F">
              <w:rPr>
                <w:rFonts w:cs="Calibri"/>
                <w:color w:val="000000" w:themeColor="text1"/>
              </w:rPr>
              <w:t xml:space="preserve">Zamawiający wymaga, aby Wnioskodawca w ramach Przedsięwzięcia </w:t>
            </w:r>
            <w:r w:rsidRPr="5DA4011F">
              <w:rPr>
                <w:rFonts w:cs="Calibri"/>
                <w:color w:val="000000" w:themeColor="text1"/>
                <w:szCs w:val="20"/>
              </w:rPr>
              <w:t xml:space="preserve">w jak największym stopniu </w:t>
            </w:r>
            <w:r w:rsidR="75871A6C" w:rsidRPr="5DA4011F">
              <w:rPr>
                <w:rFonts w:cs="Calibri"/>
                <w:color w:val="000000" w:themeColor="text1"/>
                <w:szCs w:val="20"/>
              </w:rPr>
              <w:t>e</w:t>
            </w:r>
            <w:r w:rsidRPr="5DA4011F">
              <w:rPr>
                <w:rFonts w:cs="Calibri"/>
                <w:color w:val="000000" w:themeColor="text1"/>
                <w:szCs w:val="20"/>
              </w:rPr>
              <w:t>lement</w:t>
            </w:r>
            <w:r w:rsidR="61634970" w:rsidRPr="5DA4011F">
              <w:rPr>
                <w:rFonts w:cs="Calibri"/>
                <w:color w:val="000000" w:themeColor="text1"/>
                <w:szCs w:val="20"/>
              </w:rPr>
              <w:t>y</w:t>
            </w:r>
            <w:r w:rsidRPr="5DA4011F">
              <w:rPr>
                <w:rFonts w:cs="Calibri"/>
                <w:color w:val="000000" w:themeColor="text1"/>
                <w:szCs w:val="20"/>
              </w:rPr>
              <w:t xml:space="preserve"> budynku wykonał w wytwórni (poza miej</w:t>
            </w:r>
            <w:r w:rsidRPr="5DA4011F">
              <w:rPr>
                <w:rFonts w:eastAsia="Times New Roman" w:cs="Times New Roman"/>
                <w:szCs w:val="20"/>
                <w:lang w:eastAsia="pl-PL"/>
              </w:rPr>
              <w:t>scem budowy). Wnioskodawca jest zobowiązany d</w:t>
            </w:r>
            <w:r w:rsidRPr="5DA4011F">
              <w:rPr>
                <w:rFonts w:cs="Calibri"/>
                <w:color w:val="000000" w:themeColor="text1"/>
              </w:rPr>
              <w:t>o przedstawienia w polu „Uzasadnienie spełnienia wymagania”:</w:t>
            </w:r>
          </w:p>
          <w:p w14:paraId="02E0C294" w14:textId="17FC34B6" w:rsidR="00E45DE9" w:rsidRPr="00E45DE9" w:rsidRDefault="0AAF06CB" w:rsidP="5DA4011F">
            <w:pPr>
              <w:pStyle w:val="Akapitzlist"/>
              <w:numPr>
                <w:ilvl w:val="0"/>
                <w:numId w:val="1"/>
              </w:numPr>
              <w:spacing w:after="160" w:line="259" w:lineRule="auto"/>
              <w:jc w:val="both"/>
              <w:rPr>
                <w:rFonts w:cs="Calibri"/>
                <w:color w:val="000000" w:themeColor="text1"/>
              </w:rPr>
            </w:pPr>
            <w:r w:rsidRPr="5DA4011F">
              <w:rPr>
                <w:rFonts w:cs="Calibri"/>
                <w:color w:val="000000" w:themeColor="text1"/>
              </w:rPr>
              <w:t>opisu, uwzględniającego założenia ww</w:t>
            </w:r>
            <w:r w:rsidRPr="009C5337">
              <w:rPr>
                <w:rFonts w:cs="Calibri"/>
                <w:color w:val="000000" w:themeColor="text1"/>
                <w:szCs w:val="20"/>
              </w:rPr>
              <w:t xml:space="preserve">. Technologii, </w:t>
            </w:r>
          </w:p>
          <w:p w14:paraId="749A2325" w14:textId="5862537C" w:rsidR="00E45DE9" w:rsidRPr="00E45DE9" w:rsidRDefault="0AAF06CB" w:rsidP="5DA4011F">
            <w:pPr>
              <w:pStyle w:val="Akapitzlist"/>
              <w:numPr>
                <w:ilvl w:val="0"/>
                <w:numId w:val="1"/>
              </w:numPr>
              <w:spacing w:after="160" w:line="259" w:lineRule="auto"/>
              <w:jc w:val="both"/>
              <w:rPr>
                <w:rFonts w:cs="Calibri"/>
                <w:color w:val="000000" w:themeColor="text1"/>
              </w:rPr>
            </w:pPr>
            <w:r w:rsidRPr="5DA4011F">
              <w:rPr>
                <w:rFonts w:cs="Calibri"/>
                <w:color w:val="000000" w:themeColor="text1"/>
              </w:rPr>
              <w:t xml:space="preserve">zestawienia elementów budynku Demonstratora, które są wykonywane w wytwórni (poza miejscem budowy) oraz opisem ich jakości, </w:t>
            </w:r>
          </w:p>
          <w:p w14:paraId="0E92B844" w14:textId="56997A30" w:rsidR="00E45DE9" w:rsidRPr="00E45DE9" w:rsidRDefault="0AAF06CB" w:rsidP="5DA4011F">
            <w:pPr>
              <w:pStyle w:val="Akapitzlist"/>
              <w:numPr>
                <w:ilvl w:val="0"/>
                <w:numId w:val="1"/>
              </w:numPr>
              <w:spacing w:after="160" w:line="259" w:lineRule="auto"/>
              <w:jc w:val="both"/>
              <w:rPr>
                <w:rFonts w:cs="Calibri"/>
                <w:color w:val="000000" w:themeColor="text1"/>
              </w:rPr>
            </w:pPr>
            <w:r w:rsidRPr="5DA4011F">
              <w:rPr>
                <w:rFonts w:cs="Calibri"/>
                <w:color w:val="000000" w:themeColor="text1"/>
              </w:rPr>
              <w:t>zestawienia elementów budynku Demonstratora oraz prac budowlano-montażowych, które są wykonywane na miejscu,</w:t>
            </w:r>
          </w:p>
          <w:p w14:paraId="2C6D68AE" w14:textId="77BC3345" w:rsidR="00C34267" w:rsidRPr="000F4E53" w:rsidRDefault="0AAF06CB" w:rsidP="000F4E53">
            <w:pPr>
              <w:pStyle w:val="Akapitzlist"/>
              <w:numPr>
                <w:ilvl w:val="0"/>
                <w:numId w:val="1"/>
              </w:numPr>
              <w:spacing w:after="160" w:line="259" w:lineRule="auto"/>
              <w:jc w:val="both"/>
              <w:rPr>
                <w:rFonts w:cs="Calibri"/>
                <w:color w:val="000000" w:themeColor="text1"/>
                <w:lang w:eastAsia="pl-PL"/>
              </w:rPr>
            </w:pPr>
            <w:r w:rsidRPr="5DA4011F">
              <w:rPr>
                <w:rFonts w:cs="Calibri"/>
                <w:color w:val="000000" w:themeColor="text1"/>
              </w:rPr>
              <w:t>korzyści ekonomiczno-środowiskowych wynikających z wytworzenia elementów budynku Demonstratora w kontrolowanych warunkach wytwórni.</w:t>
            </w:r>
            <w:r w:rsidRPr="5DA4011F">
              <w:rPr>
                <w:lang w:eastAsia="pl-PL"/>
              </w:rPr>
              <w:t xml:space="preserve"> </w:t>
            </w:r>
          </w:p>
        </w:tc>
      </w:tr>
      <w:tr w:rsidR="002A2F66" w:rsidRPr="00BF3A92" w14:paraId="62E1FF59" w14:textId="77777777" w:rsidTr="5DA4011F">
        <w:trPr>
          <w:trHeight w:val="624"/>
          <w:jc w:val="center"/>
        </w:trPr>
        <w:tc>
          <w:tcPr>
            <w:tcW w:w="567" w:type="dxa"/>
            <w:tcBorders>
              <w:top w:val="single" w:sz="4" w:space="0" w:color="auto"/>
              <w:left w:val="single" w:sz="4" w:space="0" w:color="000000" w:themeColor="text1"/>
              <w:bottom w:val="single" w:sz="4" w:space="0" w:color="auto"/>
              <w:right w:val="single" w:sz="4" w:space="0" w:color="000000" w:themeColor="text1"/>
            </w:tcBorders>
            <w:shd w:val="clear" w:color="auto" w:fill="E2EDD9"/>
            <w:tcMar>
              <w:top w:w="0" w:type="dxa"/>
              <w:left w:w="70" w:type="dxa"/>
              <w:bottom w:w="0" w:type="dxa"/>
              <w:right w:w="70" w:type="dxa"/>
            </w:tcMar>
            <w:vAlign w:val="center"/>
          </w:tcPr>
          <w:p w14:paraId="0DB2657E" w14:textId="1622DCDF" w:rsidR="002A2F66" w:rsidRDefault="7F63C6B6" w:rsidP="5DA4011F">
            <w:pPr>
              <w:pStyle w:val="Normalny1"/>
              <w:jc w:val="center"/>
              <w:rPr>
                <w:b/>
                <w:bCs/>
                <w:lang w:eastAsia="pl-PL"/>
              </w:rPr>
            </w:pPr>
            <w:r w:rsidRPr="5DA4011F">
              <w:rPr>
                <w:b/>
                <w:bCs/>
                <w:lang w:eastAsia="pl-PL"/>
              </w:rPr>
              <w:t>J5</w:t>
            </w:r>
          </w:p>
        </w:tc>
        <w:tc>
          <w:tcPr>
            <w:tcW w:w="1276" w:type="dxa"/>
            <w:tcBorders>
              <w:top w:val="single" w:sz="4" w:space="0" w:color="auto"/>
              <w:bottom w:val="single" w:sz="4" w:space="0" w:color="auto"/>
              <w:right w:val="single" w:sz="4" w:space="0" w:color="000000" w:themeColor="text1"/>
            </w:tcBorders>
            <w:shd w:val="clear" w:color="auto" w:fill="auto"/>
            <w:tcMar>
              <w:top w:w="0" w:type="dxa"/>
              <w:left w:w="70" w:type="dxa"/>
              <w:bottom w:w="0" w:type="dxa"/>
              <w:right w:w="70" w:type="dxa"/>
            </w:tcMar>
            <w:vAlign w:val="center"/>
          </w:tcPr>
          <w:p w14:paraId="0FEC3C10" w14:textId="2DF57335" w:rsidR="002A2F66" w:rsidRDefault="7F63C6B6" w:rsidP="5DA4011F">
            <w:pPr>
              <w:pStyle w:val="Normalny1"/>
              <w:jc w:val="left"/>
              <w:rPr>
                <w:b/>
                <w:bCs/>
                <w:sz w:val="18"/>
                <w:szCs w:val="18"/>
                <w:lang w:eastAsia="pl-PL"/>
              </w:rPr>
            </w:pPr>
            <w:r w:rsidRPr="5DA4011F">
              <w:rPr>
                <w:b/>
                <w:bCs/>
                <w:sz w:val="18"/>
                <w:szCs w:val="18"/>
                <w:lang w:eastAsia="pl-PL"/>
              </w:rPr>
              <w:t>Demonstrator</w:t>
            </w:r>
          </w:p>
        </w:tc>
        <w:tc>
          <w:tcPr>
            <w:tcW w:w="1418" w:type="dxa"/>
            <w:tcBorders>
              <w:top w:val="single" w:sz="4" w:space="0" w:color="auto"/>
              <w:left w:val="single" w:sz="4" w:space="0" w:color="000000" w:themeColor="text1"/>
              <w:bottom w:val="single" w:sz="4" w:space="0" w:color="auto"/>
              <w:right w:val="single" w:sz="4" w:space="0" w:color="000000" w:themeColor="text1"/>
            </w:tcBorders>
            <w:shd w:val="clear" w:color="auto" w:fill="auto"/>
            <w:tcMar>
              <w:top w:w="0" w:type="dxa"/>
              <w:left w:w="70" w:type="dxa"/>
              <w:bottom w:w="0" w:type="dxa"/>
              <w:right w:w="70" w:type="dxa"/>
            </w:tcMar>
            <w:vAlign w:val="center"/>
          </w:tcPr>
          <w:p w14:paraId="74C8E882" w14:textId="0930CF72" w:rsidR="002A2F66" w:rsidRDefault="7F63C6B6" w:rsidP="00A2339E">
            <w:pPr>
              <w:pStyle w:val="Normalny1"/>
              <w:jc w:val="left"/>
            </w:pPr>
            <w:r>
              <w:t>Inteligentny budynek</w:t>
            </w:r>
          </w:p>
        </w:tc>
        <w:tc>
          <w:tcPr>
            <w:tcW w:w="10773" w:type="dxa"/>
            <w:tcBorders>
              <w:top w:val="single" w:sz="4" w:space="0" w:color="auto"/>
              <w:bottom w:val="single" w:sz="4" w:space="0" w:color="auto"/>
              <w:right w:val="single" w:sz="4" w:space="0" w:color="000000" w:themeColor="text1"/>
            </w:tcBorders>
            <w:shd w:val="clear" w:color="auto" w:fill="auto"/>
            <w:tcMar>
              <w:top w:w="0" w:type="dxa"/>
              <w:left w:w="70" w:type="dxa"/>
              <w:bottom w:w="0" w:type="dxa"/>
              <w:right w:w="70" w:type="dxa"/>
            </w:tcMar>
            <w:vAlign w:val="center"/>
          </w:tcPr>
          <w:p w14:paraId="217DA2AF" w14:textId="35268926" w:rsidR="00BD67CD" w:rsidRPr="00BD67CD" w:rsidRDefault="48733FF5" w:rsidP="5DA4011F">
            <w:pPr>
              <w:pStyle w:val="Normalny1"/>
              <w:rPr>
                <w:lang w:eastAsia="pl-PL"/>
              </w:rPr>
            </w:pPr>
            <w:r w:rsidRPr="5DA4011F">
              <w:rPr>
                <w:lang w:eastAsia="pl-PL"/>
              </w:rPr>
              <w:t>Zamawiający wymaga, aby system zarządzania budynkiem (ang. Building Management System - BMS) w Demonstratorze cechował się w jak najwyższym stopniu ergonomią urządzeń, prostotą funkcjonowania oraz całościową funkcjonalnością. Wnioskodawca jest zobowiązany do przedstawienia we Wniosku:</w:t>
            </w:r>
          </w:p>
          <w:p w14:paraId="6BD6E3F8" w14:textId="1BF800B0" w:rsidR="00BD67CD" w:rsidRPr="00BD67CD" w:rsidRDefault="48733FF5" w:rsidP="5DA4011F">
            <w:pPr>
              <w:pStyle w:val="Normalny1"/>
              <w:numPr>
                <w:ilvl w:val="0"/>
                <w:numId w:val="48"/>
              </w:numPr>
              <w:spacing w:before="0"/>
              <w:ind w:left="495" w:hanging="495"/>
              <w:rPr>
                <w:lang w:eastAsia="pl-PL"/>
              </w:rPr>
            </w:pPr>
            <w:r w:rsidRPr="5DA4011F">
              <w:rPr>
                <w:lang w:eastAsia="pl-PL"/>
              </w:rPr>
              <w:t>opisu, uwzględniającego założenia zintegrowanego systemu BMS pozwalającego zarządzać energią elektryczną, energią cieplną, wentylacją, klimatyzacją (jeśli taka jest przewidziana przez Wnioskodawcę zgodnie z wymaganiami opcjonalnymi), wodą i ściekami przez użytkownika mieszkania/administratora budynku</w:t>
            </w:r>
          </w:p>
          <w:p w14:paraId="2DF49D7A" w14:textId="0CD1023D" w:rsidR="00BD67CD" w:rsidRPr="00BD67CD" w:rsidRDefault="48733FF5" w:rsidP="5DA4011F">
            <w:pPr>
              <w:pStyle w:val="Normalny1"/>
              <w:numPr>
                <w:ilvl w:val="0"/>
                <w:numId w:val="48"/>
              </w:numPr>
              <w:spacing w:before="0"/>
              <w:ind w:left="495" w:hanging="495"/>
              <w:rPr>
                <w:rFonts w:eastAsia="Calibri" w:cs="Calibri"/>
                <w:lang w:eastAsia="pl-PL"/>
              </w:rPr>
            </w:pPr>
            <w:r w:rsidRPr="5DA4011F">
              <w:rPr>
                <w:lang w:eastAsia="pl-PL"/>
              </w:rPr>
              <w:t>opisu rejestracji zużycia energii przez konkretne urządzenia oraz możliwości ich zdalnego sterowania przez smartfona</w:t>
            </w:r>
            <w:r w:rsidR="1B269995" w:rsidRPr="5DA4011F">
              <w:rPr>
                <w:color w:val="000000" w:themeColor="text1"/>
                <w:lang w:eastAsia="pl-PL"/>
              </w:rPr>
              <w:t xml:space="preserve"> (aplikacja w systemie Android/ iOS na zasadach licencji ustalonych z producentem)</w:t>
            </w:r>
            <w:r w:rsidRPr="5DA4011F">
              <w:rPr>
                <w:lang w:eastAsia="pl-PL"/>
              </w:rPr>
              <w:t>,</w:t>
            </w:r>
          </w:p>
          <w:p w14:paraId="1C4A18E1" w14:textId="5653891D" w:rsidR="00BD67CD" w:rsidRPr="00BD67CD" w:rsidRDefault="48733FF5" w:rsidP="42E4B90E">
            <w:pPr>
              <w:pStyle w:val="Normalny1"/>
              <w:numPr>
                <w:ilvl w:val="0"/>
                <w:numId w:val="48"/>
              </w:numPr>
              <w:spacing w:before="0"/>
              <w:ind w:left="495" w:hanging="495"/>
              <w:rPr>
                <w:lang w:eastAsia="pl-PL"/>
              </w:rPr>
            </w:pPr>
            <w:r w:rsidRPr="5DA4011F">
              <w:rPr>
                <w:lang w:eastAsia="pl-PL"/>
              </w:rPr>
              <w:t>opisu sposobu rejestracji danych, ich analizy i przechowywania,</w:t>
            </w:r>
          </w:p>
          <w:p w14:paraId="61A9351F" w14:textId="28A74DDE" w:rsidR="00BD67CD" w:rsidRPr="00BD67CD" w:rsidRDefault="48733FF5" w:rsidP="42E4B90E">
            <w:pPr>
              <w:pStyle w:val="Normalny1"/>
              <w:numPr>
                <w:ilvl w:val="0"/>
                <w:numId w:val="48"/>
              </w:numPr>
              <w:spacing w:before="0"/>
              <w:ind w:left="495" w:hanging="495"/>
              <w:rPr>
                <w:lang w:eastAsia="pl-PL"/>
              </w:rPr>
            </w:pPr>
            <w:r w:rsidRPr="5DA4011F">
              <w:rPr>
                <w:lang w:eastAsia="pl-PL"/>
              </w:rPr>
              <w:t>sposobów pozwalających ograniczyć zużycie wody i energii poprzez funkcjonowanie systemu,</w:t>
            </w:r>
          </w:p>
          <w:p w14:paraId="5A8CB3FE" w14:textId="3330231D" w:rsidR="002A2F66" w:rsidRDefault="48733FF5" w:rsidP="42E4B90E">
            <w:pPr>
              <w:pStyle w:val="Normalny1"/>
              <w:numPr>
                <w:ilvl w:val="0"/>
                <w:numId w:val="48"/>
              </w:numPr>
              <w:spacing w:before="0"/>
              <w:ind w:left="495" w:hanging="495"/>
              <w:rPr>
                <w:lang w:eastAsia="pl-PL"/>
              </w:rPr>
            </w:pPr>
            <w:r w:rsidRPr="5DA4011F">
              <w:rPr>
                <w:lang w:eastAsia="pl-PL"/>
              </w:rPr>
              <w:t>przykładów działań korygujących zwyczaje użytkowników korzystających z systemu BMS.</w:t>
            </w:r>
          </w:p>
        </w:tc>
      </w:tr>
      <w:tr w:rsidR="002A2F66" w:rsidRPr="00BF3A92" w14:paraId="3D72134B" w14:textId="77777777" w:rsidTr="5DA4011F">
        <w:trPr>
          <w:trHeight w:val="624"/>
          <w:jc w:val="center"/>
        </w:trPr>
        <w:tc>
          <w:tcPr>
            <w:tcW w:w="567" w:type="dxa"/>
            <w:tcBorders>
              <w:top w:val="single" w:sz="4" w:space="0" w:color="auto"/>
              <w:left w:val="single" w:sz="4" w:space="0" w:color="000000" w:themeColor="text1"/>
              <w:bottom w:val="single" w:sz="4" w:space="0" w:color="auto"/>
              <w:right w:val="single" w:sz="4" w:space="0" w:color="000000" w:themeColor="text1"/>
            </w:tcBorders>
            <w:shd w:val="clear" w:color="auto" w:fill="E2EDD9"/>
            <w:tcMar>
              <w:top w:w="0" w:type="dxa"/>
              <w:left w:w="70" w:type="dxa"/>
              <w:bottom w:w="0" w:type="dxa"/>
              <w:right w:w="70" w:type="dxa"/>
            </w:tcMar>
            <w:vAlign w:val="center"/>
          </w:tcPr>
          <w:p w14:paraId="07F39AAA" w14:textId="29458A01" w:rsidR="002A2F66" w:rsidRDefault="7F63C6B6" w:rsidP="5DA4011F">
            <w:pPr>
              <w:pStyle w:val="Normalny1"/>
              <w:jc w:val="center"/>
              <w:rPr>
                <w:b/>
                <w:bCs/>
                <w:lang w:eastAsia="pl-PL"/>
              </w:rPr>
            </w:pPr>
            <w:r w:rsidRPr="5DA4011F">
              <w:rPr>
                <w:b/>
                <w:bCs/>
                <w:lang w:eastAsia="pl-PL"/>
              </w:rPr>
              <w:t>J6</w:t>
            </w:r>
          </w:p>
        </w:tc>
        <w:tc>
          <w:tcPr>
            <w:tcW w:w="1276" w:type="dxa"/>
            <w:tcBorders>
              <w:top w:val="single" w:sz="4" w:space="0" w:color="auto"/>
              <w:bottom w:val="single" w:sz="4" w:space="0" w:color="auto"/>
              <w:right w:val="single" w:sz="4" w:space="0" w:color="000000" w:themeColor="text1"/>
            </w:tcBorders>
            <w:shd w:val="clear" w:color="auto" w:fill="auto"/>
            <w:tcMar>
              <w:top w:w="0" w:type="dxa"/>
              <w:left w:w="70" w:type="dxa"/>
              <w:bottom w:w="0" w:type="dxa"/>
              <w:right w:w="70" w:type="dxa"/>
            </w:tcMar>
            <w:vAlign w:val="center"/>
          </w:tcPr>
          <w:p w14:paraId="278117AB" w14:textId="2CE9C4D4" w:rsidR="002A2F66" w:rsidRDefault="7F63C6B6" w:rsidP="5DA4011F">
            <w:pPr>
              <w:pStyle w:val="Normalny1"/>
              <w:jc w:val="left"/>
              <w:rPr>
                <w:b/>
                <w:bCs/>
                <w:sz w:val="18"/>
                <w:szCs w:val="18"/>
                <w:lang w:eastAsia="pl-PL"/>
              </w:rPr>
            </w:pPr>
            <w:r w:rsidRPr="5DA4011F">
              <w:rPr>
                <w:b/>
                <w:bCs/>
                <w:sz w:val="18"/>
                <w:szCs w:val="18"/>
                <w:lang w:eastAsia="pl-PL"/>
              </w:rPr>
              <w:t>Demonstrator</w:t>
            </w:r>
          </w:p>
        </w:tc>
        <w:tc>
          <w:tcPr>
            <w:tcW w:w="1418" w:type="dxa"/>
            <w:tcBorders>
              <w:top w:val="single" w:sz="4" w:space="0" w:color="auto"/>
              <w:left w:val="single" w:sz="4" w:space="0" w:color="000000" w:themeColor="text1"/>
              <w:bottom w:val="single" w:sz="4" w:space="0" w:color="auto"/>
              <w:right w:val="single" w:sz="4" w:space="0" w:color="000000" w:themeColor="text1"/>
            </w:tcBorders>
            <w:shd w:val="clear" w:color="auto" w:fill="auto"/>
            <w:tcMar>
              <w:top w:w="0" w:type="dxa"/>
              <w:left w:w="70" w:type="dxa"/>
              <w:bottom w:w="0" w:type="dxa"/>
              <w:right w:w="70" w:type="dxa"/>
            </w:tcMar>
            <w:vAlign w:val="center"/>
          </w:tcPr>
          <w:p w14:paraId="1E75BF88" w14:textId="01A4E61F" w:rsidR="002A2F66" w:rsidRDefault="7F63C6B6" w:rsidP="00A2339E">
            <w:pPr>
              <w:pStyle w:val="Normalny1"/>
              <w:jc w:val="left"/>
            </w:pPr>
            <w:r>
              <w:t>Magazynowanie energii</w:t>
            </w:r>
          </w:p>
        </w:tc>
        <w:tc>
          <w:tcPr>
            <w:tcW w:w="10773" w:type="dxa"/>
            <w:tcBorders>
              <w:top w:val="single" w:sz="4" w:space="0" w:color="auto"/>
              <w:bottom w:val="single" w:sz="4" w:space="0" w:color="auto"/>
              <w:right w:val="single" w:sz="4" w:space="0" w:color="000000" w:themeColor="text1"/>
            </w:tcBorders>
            <w:shd w:val="clear" w:color="auto" w:fill="auto"/>
            <w:tcMar>
              <w:top w:w="0" w:type="dxa"/>
              <w:left w:w="70" w:type="dxa"/>
              <w:bottom w:w="0" w:type="dxa"/>
              <w:right w:w="70" w:type="dxa"/>
            </w:tcMar>
            <w:vAlign w:val="center"/>
          </w:tcPr>
          <w:p w14:paraId="26419807" w14:textId="0260F35A" w:rsidR="002A2F66" w:rsidRDefault="48733FF5" w:rsidP="5DA4011F">
            <w:pPr>
              <w:pStyle w:val="Normalny1"/>
              <w:rPr>
                <w:lang w:eastAsia="pl-PL"/>
              </w:rPr>
            </w:pPr>
            <w:r>
              <w:t xml:space="preserve">Zamawiający wymaga, aby Wnioskodawca w ramach Przedsięwzięcia dzięki opracowanej Technologii </w:t>
            </w:r>
            <w:r w:rsidRPr="5DA4011F">
              <w:rPr>
                <w:rFonts w:eastAsia="Calibri"/>
                <w:lang w:eastAsia="pl-PL"/>
              </w:rPr>
              <w:t>w jak najwyższym stopniu osiągnął samowystarczalność energetyczną budynku Demonstratora z wykorzystaniem produkowanej energii z OZE na miejscu oraz magazynów energii. Wnioskodawca jest zobowiązany do przedstawienia we Wniosku, uwzględniającego założenia ww. technologii, sposób magazynowania energii, rodzaj magazynowanej energii (np. ciepło, energia elektryczna, chłód) oraz wydajność magazynów energii ze względu na rodzaj energii.</w:t>
            </w:r>
          </w:p>
        </w:tc>
      </w:tr>
      <w:tr w:rsidR="002A2F66" w:rsidRPr="00BF3A92" w14:paraId="3680F446" w14:textId="77777777" w:rsidTr="5DA4011F">
        <w:trPr>
          <w:trHeight w:val="624"/>
          <w:jc w:val="center"/>
        </w:trPr>
        <w:tc>
          <w:tcPr>
            <w:tcW w:w="567" w:type="dxa"/>
            <w:tcBorders>
              <w:top w:val="single" w:sz="4" w:space="0" w:color="auto"/>
              <w:left w:val="single" w:sz="4" w:space="0" w:color="000000" w:themeColor="text1"/>
              <w:bottom w:val="single" w:sz="4" w:space="0" w:color="auto"/>
              <w:right w:val="single" w:sz="4" w:space="0" w:color="000000" w:themeColor="text1"/>
            </w:tcBorders>
            <w:shd w:val="clear" w:color="auto" w:fill="E2EDD9"/>
            <w:tcMar>
              <w:top w:w="0" w:type="dxa"/>
              <w:left w:w="70" w:type="dxa"/>
              <w:bottom w:w="0" w:type="dxa"/>
              <w:right w:w="70" w:type="dxa"/>
            </w:tcMar>
            <w:vAlign w:val="center"/>
          </w:tcPr>
          <w:p w14:paraId="2B31F745" w14:textId="75D96C7C" w:rsidR="002A2F66" w:rsidRDefault="7F63C6B6" w:rsidP="5DA4011F">
            <w:pPr>
              <w:pStyle w:val="Normalny1"/>
              <w:jc w:val="center"/>
              <w:rPr>
                <w:b/>
                <w:bCs/>
                <w:lang w:eastAsia="pl-PL"/>
              </w:rPr>
            </w:pPr>
            <w:r w:rsidRPr="5DA4011F">
              <w:rPr>
                <w:b/>
                <w:bCs/>
                <w:lang w:eastAsia="pl-PL"/>
              </w:rPr>
              <w:t>J7</w:t>
            </w:r>
          </w:p>
        </w:tc>
        <w:tc>
          <w:tcPr>
            <w:tcW w:w="1276" w:type="dxa"/>
            <w:tcBorders>
              <w:top w:val="single" w:sz="4" w:space="0" w:color="auto"/>
              <w:bottom w:val="single" w:sz="4" w:space="0" w:color="auto"/>
              <w:right w:val="single" w:sz="4" w:space="0" w:color="000000" w:themeColor="text1"/>
            </w:tcBorders>
            <w:shd w:val="clear" w:color="auto" w:fill="auto"/>
            <w:tcMar>
              <w:top w:w="0" w:type="dxa"/>
              <w:left w:w="70" w:type="dxa"/>
              <w:bottom w:w="0" w:type="dxa"/>
              <w:right w:w="70" w:type="dxa"/>
            </w:tcMar>
            <w:vAlign w:val="center"/>
          </w:tcPr>
          <w:p w14:paraId="36E7E4F0" w14:textId="2138F0B1" w:rsidR="002A2F66" w:rsidRDefault="7F63C6B6" w:rsidP="5DA4011F">
            <w:pPr>
              <w:pStyle w:val="Normalny1"/>
              <w:jc w:val="left"/>
              <w:rPr>
                <w:b/>
                <w:bCs/>
                <w:sz w:val="18"/>
                <w:szCs w:val="18"/>
                <w:lang w:eastAsia="pl-PL"/>
              </w:rPr>
            </w:pPr>
            <w:r w:rsidRPr="5DA4011F">
              <w:rPr>
                <w:b/>
                <w:bCs/>
                <w:sz w:val="18"/>
                <w:szCs w:val="18"/>
                <w:lang w:eastAsia="pl-PL"/>
              </w:rPr>
              <w:t>Demonstrator</w:t>
            </w:r>
          </w:p>
        </w:tc>
        <w:tc>
          <w:tcPr>
            <w:tcW w:w="1418" w:type="dxa"/>
            <w:tcBorders>
              <w:top w:val="single" w:sz="4" w:space="0" w:color="auto"/>
              <w:left w:val="single" w:sz="4" w:space="0" w:color="000000" w:themeColor="text1"/>
              <w:bottom w:val="single" w:sz="4" w:space="0" w:color="auto"/>
              <w:right w:val="single" w:sz="4" w:space="0" w:color="000000" w:themeColor="text1"/>
            </w:tcBorders>
            <w:shd w:val="clear" w:color="auto" w:fill="auto"/>
            <w:tcMar>
              <w:top w:w="0" w:type="dxa"/>
              <w:left w:w="70" w:type="dxa"/>
              <w:bottom w:w="0" w:type="dxa"/>
              <w:right w:w="70" w:type="dxa"/>
            </w:tcMar>
            <w:vAlign w:val="center"/>
          </w:tcPr>
          <w:p w14:paraId="7946A0FA" w14:textId="442AEA59" w:rsidR="002A2F66" w:rsidRDefault="7F63C6B6" w:rsidP="00A2339E">
            <w:pPr>
              <w:pStyle w:val="Normalny1"/>
              <w:jc w:val="left"/>
            </w:pPr>
            <w:r>
              <w:t>Ara</w:t>
            </w:r>
            <w:r w:rsidR="5A1934E6">
              <w:t>nżacja i zagospodarowanie terenu</w:t>
            </w:r>
          </w:p>
        </w:tc>
        <w:tc>
          <w:tcPr>
            <w:tcW w:w="10773" w:type="dxa"/>
            <w:tcBorders>
              <w:top w:val="single" w:sz="4" w:space="0" w:color="auto"/>
              <w:bottom w:val="single" w:sz="4" w:space="0" w:color="auto"/>
              <w:right w:val="single" w:sz="4" w:space="0" w:color="000000" w:themeColor="text1"/>
            </w:tcBorders>
            <w:shd w:val="clear" w:color="auto" w:fill="auto"/>
            <w:tcMar>
              <w:top w:w="0" w:type="dxa"/>
              <w:left w:w="70" w:type="dxa"/>
              <w:bottom w:w="0" w:type="dxa"/>
              <w:right w:w="70" w:type="dxa"/>
            </w:tcMar>
            <w:vAlign w:val="center"/>
          </w:tcPr>
          <w:p w14:paraId="183E991D" w14:textId="417EDB32" w:rsidR="007D27D1" w:rsidRPr="007D27D1" w:rsidRDefault="38B861B7" w:rsidP="00A2339E">
            <w:pPr>
              <w:pStyle w:val="Normalny1"/>
              <w:rPr>
                <w:lang w:eastAsia="pl-PL"/>
              </w:rPr>
            </w:pPr>
            <w:r w:rsidRPr="5DA4011F">
              <w:rPr>
                <w:rFonts w:eastAsia="Calibri" w:cs="Calibri"/>
                <w:color w:val="000000" w:themeColor="text1"/>
              </w:rPr>
              <w:t>Zamawiający wyma</w:t>
            </w:r>
            <w:r w:rsidRPr="009C5337">
              <w:rPr>
                <w:rFonts w:eastAsia="Calibri" w:cs="Calibri"/>
                <w:color w:val="000000" w:themeColor="text1"/>
                <w:szCs w:val="20"/>
              </w:rPr>
              <w:t>ga, aby na terenie wokół Demonstratora znajdowała się powierzchnia biologicznie czynna z zachowaniem w jak najwyższym stopniu bioróżnorodności, naturalności, zapewnienia odpowiedniej ilości wody do utrzymania zieleni oraz strefa rekreacyjna dla mieszkańców.</w:t>
            </w:r>
            <w:r w:rsidR="56A1F74E" w:rsidRPr="009C5337">
              <w:rPr>
                <w:rFonts w:eastAsia="Calibri" w:cs="Calibri"/>
                <w:color w:val="000000" w:themeColor="text1"/>
                <w:szCs w:val="20"/>
              </w:rPr>
              <w:t xml:space="preserve"> Rozwiązania w tym zakresie mogą obejmować np. łąki kwietne, miejsca </w:t>
            </w:r>
            <w:r w:rsidR="56A1F74E" w:rsidRPr="5DA4011F">
              <w:rPr>
                <w:lang w:eastAsia="pl-PL"/>
              </w:rPr>
              <w:t>pod uprawę kwiatów, ziół, uprawę owoców i warzyw, stoły szachowe, siłownie plenerowe, place zabaw, „żywe szałasy”, tunele z wikliny, krany z dławikiem, ekologiczne ścieżki edukacyjne z tablicami informacyjnymi i odpowiednimi rekwizytami, oraz inne elementy rekreacyjne dla użytkowników budynków demonstracyjnych. Wnioskodawca jest zobowiązany do przedstawienia we Wniosku:</w:t>
            </w:r>
          </w:p>
          <w:p w14:paraId="3484B7A4" w14:textId="4756564B" w:rsidR="007D27D1" w:rsidRPr="007D27D1" w:rsidRDefault="56A1F74E" w:rsidP="5DA4011F">
            <w:pPr>
              <w:pStyle w:val="Normalny1"/>
              <w:numPr>
                <w:ilvl w:val="0"/>
                <w:numId w:val="49"/>
              </w:numPr>
              <w:spacing w:before="0"/>
              <w:ind w:left="495" w:hanging="495"/>
              <w:rPr>
                <w:lang w:eastAsia="pl-PL"/>
              </w:rPr>
            </w:pPr>
            <w:r w:rsidRPr="5DA4011F">
              <w:rPr>
                <w:lang w:eastAsia="pl-PL"/>
              </w:rPr>
              <w:t>rozszerzonego opis dot. zagospodarowania terenu wokół budynku z uwzględnieniem ww. wymagań oraz zastosowanych materiałów,</w:t>
            </w:r>
          </w:p>
          <w:p w14:paraId="259A9633" w14:textId="6F03AFDD" w:rsidR="002A2F66" w:rsidRDefault="56A1F74E" w:rsidP="5DA4011F">
            <w:pPr>
              <w:pStyle w:val="Normalny1"/>
              <w:numPr>
                <w:ilvl w:val="0"/>
                <w:numId w:val="49"/>
              </w:numPr>
              <w:spacing w:before="0"/>
              <w:ind w:left="495" w:hanging="495"/>
              <w:rPr>
                <w:lang w:eastAsia="pl-PL"/>
              </w:rPr>
            </w:pPr>
            <w:r w:rsidRPr="5DA4011F">
              <w:rPr>
                <w:lang w:eastAsia="pl-PL"/>
              </w:rPr>
              <w:t>uszczegółowionego planu zagospodarowania działki z podaniem rozwiązań dot. stref rekreacyjnych.</w:t>
            </w:r>
          </w:p>
        </w:tc>
      </w:tr>
      <w:tr w:rsidR="00045E86" w:rsidRPr="00BF3A92" w14:paraId="4A87440A" w14:textId="77777777" w:rsidTr="5DA4011F">
        <w:trPr>
          <w:trHeight w:val="624"/>
          <w:jc w:val="center"/>
        </w:trPr>
        <w:tc>
          <w:tcPr>
            <w:tcW w:w="567" w:type="dxa"/>
            <w:tcBorders>
              <w:top w:val="single" w:sz="4" w:space="0" w:color="auto"/>
              <w:left w:val="single" w:sz="4" w:space="0" w:color="000000" w:themeColor="text1"/>
              <w:bottom w:val="single" w:sz="4" w:space="0" w:color="auto"/>
              <w:right w:val="single" w:sz="4" w:space="0" w:color="000000" w:themeColor="text1"/>
            </w:tcBorders>
            <w:shd w:val="clear" w:color="auto" w:fill="E2EDD9"/>
            <w:tcMar>
              <w:top w:w="0" w:type="dxa"/>
              <w:left w:w="70" w:type="dxa"/>
              <w:bottom w:w="0" w:type="dxa"/>
              <w:right w:w="70" w:type="dxa"/>
            </w:tcMar>
            <w:vAlign w:val="center"/>
          </w:tcPr>
          <w:p w14:paraId="45EE1588" w14:textId="2C0B029E" w:rsidR="00045E86" w:rsidRDefault="5A1934E6" w:rsidP="5DA4011F">
            <w:pPr>
              <w:pStyle w:val="Normalny1"/>
              <w:jc w:val="center"/>
              <w:rPr>
                <w:b/>
                <w:bCs/>
                <w:lang w:eastAsia="pl-PL"/>
              </w:rPr>
            </w:pPr>
            <w:r w:rsidRPr="5DA4011F">
              <w:rPr>
                <w:b/>
                <w:bCs/>
                <w:lang w:eastAsia="pl-PL"/>
              </w:rPr>
              <w:t>J8</w:t>
            </w:r>
          </w:p>
        </w:tc>
        <w:tc>
          <w:tcPr>
            <w:tcW w:w="1276" w:type="dxa"/>
            <w:tcBorders>
              <w:top w:val="single" w:sz="4" w:space="0" w:color="auto"/>
              <w:bottom w:val="single" w:sz="4" w:space="0" w:color="auto"/>
              <w:right w:val="single" w:sz="4" w:space="0" w:color="000000" w:themeColor="text1"/>
            </w:tcBorders>
            <w:shd w:val="clear" w:color="auto" w:fill="auto"/>
            <w:tcMar>
              <w:top w:w="0" w:type="dxa"/>
              <w:left w:w="70" w:type="dxa"/>
              <w:bottom w:w="0" w:type="dxa"/>
              <w:right w:w="70" w:type="dxa"/>
            </w:tcMar>
            <w:vAlign w:val="center"/>
          </w:tcPr>
          <w:p w14:paraId="59BCD19B" w14:textId="4874B94F" w:rsidR="00045E86" w:rsidRDefault="5A1934E6" w:rsidP="5DA4011F">
            <w:pPr>
              <w:pStyle w:val="Normalny1"/>
              <w:jc w:val="left"/>
              <w:rPr>
                <w:b/>
                <w:bCs/>
                <w:sz w:val="18"/>
                <w:szCs w:val="18"/>
                <w:lang w:eastAsia="pl-PL"/>
              </w:rPr>
            </w:pPr>
            <w:r w:rsidRPr="5DA4011F">
              <w:rPr>
                <w:b/>
                <w:bCs/>
                <w:sz w:val="18"/>
                <w:szCs w:val="18"/>
                <w:lang w:eastAsia="pl-PL"/>
              </w:rPr>
              <w:t>Wykonawca</w:t>
            </w:r>
          </w:p>
        </w:tc>
        <w:tc>
          <w:tcPr>
            <w:tcW w:w="1418" w:type="dxa"/>
            <w:tcBorders>
              <w:top w:val="single" w:sz="4" w:space="0" w:color="auto"/>
              <w:left w:val="single" w:sz="4" w:space="0" w:color="000000" w:themeColor="text1"/>
              <w:bottom w:val="single" w:sz="4" w:space="0" w:color="auto"/>
              <w:right w:val="single" w:sz="4" w:space="0" w:color="000000" w:themeColor="text1"/>
            </w:tcBorders>
            <w:shd w:val="clear" w:color="auto" w:fill="auto"/>
            <w:tcMar>
              <w:top w:w="0" w:type="dxa"/>
              <w:left w:w="70" w:type="dxa"/>
              <w:bottom w:w="0" w:type="dxa"/>
              <w:right w:w="70" w:type="dxa"/>
            </w:tcMar>
            <w:vAlign w:val="center"/>
          </w:tcPr>
          <w:p w14:paraId="3BC200EC" w14:textId="01B7C4D0" w:rsidR="00045E86" w:rsidRDefault="5A1934E6" w:rsidP="00A2339E">
            <w:pPr>
              <w:pStyle w:val="Normalny1"/>
              <w:jc w:val="left"/>
            </w:pPr>
            <w:r>
              <w:t>Doświadczenie Wykonawcy</w:t>
            </w:r>
          </w:p>
        </w:tc>
        <w:tc>
          <w:tcPr>
            <w:tcW w:w="10773" w:type="dxa"/>
            <w:tcBorders>
              <w:top w:val="single" w:sz="4" w:space="0" w:color="auto"/>
              <w:bottom w:val="single" w:sz="4" w:space="0" w:color="auto"/>
              <w:right w:val="single" w:sz="4" w:space="0" w:color="000000" w:themeColor="text1"/>
            </w:tcBorders>
            <w:shd w:val="clear" w:color="auto" w:fill="auto"/>
            <w:tcMar>
              <w:top w:w="0" w:type="dxa"/>
              <w:left w:w="70" w:type="dxa"/>
              <w:bottom w:w="0" w:type="dxa"/>
              <w:right w:w="70" w:type="dxa"/>
            </w:tcMar>
            <w:vAlign w:val="center"/>
          </w:tcPr>
          <w:p w14:paraId="2EB9F985" w14:textId="77777777" w:rsidR="00045E86" w:rsidRDefault="4221D332" w:rsidP="5DA4011F">
            <w:pPr>
              <w:pStyle w:val="Normalny1"/>
              <w:rPr>
                <w:ins w:id="185" w:author="Autor"/>
                <w:lang w:eastAsia="pl-PL"/>
              </w:rPr>
            </w:pPr>
            <w:r w:rsidRPr="5DA4011F">
              <w:rPr>
                <w:lang w:eastAsia="pl-PL"/>
              </w:rPr>
              <w:t>Wymaga się, aby Wnioskodawca wykazał we Wniosku doświadczenie w projektowaniu i budowie obiektów kubaturowych mieszkaniowych efektywnych energetycznie oraz innych technologii mających wpływ na bilans energetyczny w budynkach, w okresie ostatnich 5 lat przed upływem terminu składania Wniosku, a jeżeli okres prowadzenia działalności Wnioskodawcy był krótszy – w tym okresie. Zamawiający wymaga, aby doświadczenie poparte było referencjami, dołączonymi do Wniosku w postaci załączników.</w:t>
            </w:r>
          </w:p>
          <w:p w14:paraId="1CAA40DE" w14:textId="13027888" w:rsidR="00E010AF" w:rsidRDefault="00E010AF" w:rsidP="5DA4011F">
            <w:pPr>
              <w:pStyle w:val="Normalny1"/>
              <w:rPr>
                <w:lang w:eastAsia="pl-PL"/>
              </w:rPr>
            </w:pPr>
            <w:ins w:id="186" w:author="Autor">
              <w:r>
                <w:t>Zamawiający wymaga, by Wnioskodawca wykazał zrealizowane lub realizowane w okresie ostatnich 5 lat przed upływem terminu składania Wniosku, a jeżeli okres prowadzenia działalności był krótszy – w tym okresie, projekty B+R w obszarze technologii mających wpływ na bilans energetyczny w budynkach. Zamawiający wymaga, aby Wnioskodawca udokumentował doświadczenie przedstawiając pisemne referencji potwierdzające rodzaj, jakość i kwotę zrealizowanych wdrożeń, o których mowa powyżej.</w:t>
              </w:r>
            </w:ins>
          </w:p>
        </w:tc>
      </w:tr>
      <w:tr w:rsidR="00045E86" w:rsidRPr="00BF3A92" w:rsidDel="00E010AF" w14:paraId="3A6E1AA6" w14:textId="6CBCF3D6" w:rsidTr="5DA4011F">
        <w:trPr>
          <w:trHeight w:val="624"/>
          <w:jc w:val="center"/>
          <w:del w:id="187" w:author="Autor"/>
        </w:trPr>
        <w:tc>
          <w:tcPr>
            <w:tcW w:w="567" w:type="dxa"/>
            <w:tcBorders>
              <w:top w:val="single" w:sz="4" w:space="0" w:color="auto"/>
              <w:left w:val="single" w:sz="4" w:space="0" w:color="000000" w:themeColor="text1"/>
              <w:bottom w:val="single" w:sz="4" w:space="0" w:color="auto"/>
              <w:right w:val="single" w:sz="4" w:space="0" w:color="000000" w:themeColor="text1"/>
            </w:tcBorders>
            <w:shd w:val="clear" w:color="auto" w:fill="E2EDD9"/>
            <w:tcMar>
              <w:top w:w="0" w:type="dxa"/>
              <w:left w:w="70" w:type="dxa"/>
              <w:bottom w:w="0" w:type="dxa"/>
              <w:right w:w="70" w:type="dxa"/>
            </w:tcMar>
            <w:vAlign w:val="center"/>
          </w:tcPr>
          <w:p w14:paraId="4DD08E79" w14:textId="7BD5AF1F" w:rsidR="00045E86" w:rsidDel="00E010AF" w:rsidRDefault="5A1934E6" w:rsidP="5DA4011F">
            <w:pPr>
              <w:pStyle w:val="Normalny1"/>
              <w:jc w:val="center"/>
              <w:rPr>
                <w:del w:id="188" w:author="Autor"/>
                <w:b/>
                <w:bCs/>
                <w:lang w:eastAsia="pl-PL"/>
              </w:rPr>
            </w:pPr>
            <w:del w:id="189" w:author="Autor">
              <w:r w:rsidRPr="5DA4011F" w:rsidDel="00E010AF">
                <w:rPr>
                  <w:b/>
                  <w:bCs/>
                  <w:lang w:eastAsia="pl-PL"/>
                </w:rPr>
                <w:delText>J9</w:delText>
              </w:r>
            </w:del>
          </w:p>
        </w:tc>
        <w:tc>
          <w:tcPr>
            <w:tcW w:w="1276" w:type="dxa"/>
            <w:tcBorders>
              <w:top w:val="single" w:sz="4" w:space="0" w:color="auto"/>
              <w:bottom w:val="single" w:sz="4" w:space="0" w:color="auto"/>
              <w:right w:val="single" w:sz="4" w:space="0" w:color="000000" w:themeColor="text1"/>
            </w:tcBorders>
            <w:shd w:val="clear" w:color="auto" w:fill="auto"/>
            <w:tcMar>
              <w:top w:w="0" w:type="dxa"/>
              <w:left w:w="70" w:type="dxa"/>
              <w:bottom w:w="0" w:type="dxa"/>
              <w:right w:w="70" w:type="dxa"/>
            </w:tcMar>
            <w:vAlign w:val="center"/>
          </w:tcPr>
          <w:p w14:paraId="54F68E20" w14:textId="1D581B0C" w:rsidR="00045E86" w:rsidDel="00E010AF" w:rsidRDefault="5A1934E6" w:rsidP="5DA4011F">
            <w:pPr>
              <w:pStyle w:val="Normalny1"/>
              <w:jc w:val="left"/>
              <w:rPr>
                <w:del w:id="190" w:author="Autor"/>
                <w:b/>
                <w:bCs/>
                <w:sz w:val="18"/>
                <w:szCs w:val="18"/>
                <w:lang w:eastAsia="pl-PL"/>
              </w:rPr>
            </w:pPr>
            <w:del w:id="191" w:author="Autor">
              <w:r w:rsidRPr="5DA4011F" w:rsidDel="00E010AF">
                <w:rPr>
                  <w:b/>
                  <w:bCs/>
                  <w:sz w:val="18"/>
                  <w:szCs w:val="18"/>
                  <w:lang w:eastAsia="pl-PL"/>
                </w:rPr>
                <w:delText>Wykonawca</w:delText>
              </w:r>
            </w:del>
          </w:p>
        </w:tc>
        <w:tc>
          <w:tcPr>
            <w:tcW w:w="1418" w:type="dxa"/>
            <w:tcBorders>
              <w:top w:val="single" w:sz="4" w:space="0" w:color="auto"/>
              <w:left w:val="single" w:sz="4" w:space="0" w:color="000000" w:themeColor="text1"/>
              <w:bottom w:val="single" w:sz="4" w:space="0" w:color="auto"/>
              <w:right w:val="single" w:sz="4" w:space="0" w:color="000000" w:themeColor="text1"/>
            </w:tcBorders>
            <w:shd w:val="clear" w:color="auto" w:fill="auto"/>
            <w:tcMar>
              <w:top w:w="0" w:type="dxa"/>
              <w:left w:w="70" w:type="dxa"/>
              <w:bottom w:w="0" w:type="dxa"/>
              <w:right w:w="70" w:type="dxa"/>
            </w:tcMar>
            <w:vAlign w:val="center"/>
          </w:tcPr>
          <w:p w14:paraId="11B7371F" w14:textId="3D18FDB2" w:rsidR="00045E86" w:rsidDel="00E010AF" w:rsidRDefault="5A1934E6" w:rsidP="00A2339E">
            <w:pPr>
              <w:pStyle w:val="Normalny1"/>
              <w:jc w:val="left"/>
              <w:rPr>
                <w:del w:id="192" w:author="Autor"/>
              </w:rPr>
            </w:pPr>
            <w:del w:id="193" w:author="Autor">
              <w:r w:rsidDel="00E010AF">
                <w:delText>Doświadczenie Wykonawcy w realizacji Prac B+R</w:delText>
              </w:r>
            </w:del>
          </w:p>
        </w:tc>
        <w:tc>
          <w:tcPr>
            <w:tcW w:w="10773" w:type="dxa"/>
            <w:tcBorders>
              <w:top w:val="single" w:sz="4" w:space="0" w:color="auto"/>
              <w:bottom w:val="single" w:sz="4" w:space="0" w:color="auto"/>
              <w:right w:val="single" w:sz="4" w:space="0" w:color="000000" w:themeColor="text1"/>
            </w:tcBorders>
            <w:shd w:val="clear" w:color="auto" w:fill="auto"/>
            <w:tcMar>
              <w:top w:w="0" w:type="dxa"/>
              <w:left w:w="70" w:type="dxa"/>
              <w:bottom w:w="0" w:type="dxa"/>
              <w:right w:w="70" w:type="dxa"/>
            </w:tcMar>
            <w:vAlign w:val="center"/>
          </w:tcPr>
          <w:p w14:paraId="3CCA5D67" w14:textId="600CF918" w:rsidR="00045E86" w:rsidDel="00E010AF" w:rsidRDefault="4221D332" w:rsidP="5DA4011F">
            <w:pPr>
              <w:pStyle w:val="Normalny1"/>
              <w:rPr>
                <w:del w:id="194" w:author="Autor"/>
                <w:lang w:eastAsia="pl-PL"/>
              </w:rPr>
            </w:pPr>
            <w:del w:id="195" w:author="Autor">
              <w:r w:rsidDel="00E010AF">
                <w:delText>Zamawiający wymaga, by Wnioskodawca wykazał zrealizowane lub realizowane w okresie ostatnich 5 lat przed upływem terminu składania Wniosku, a jeżeli okres prowadzenia działalności był krótszy – w tym okresie, projekty B+R w obszarze technologii mających wpływ na bilans energetyczny w budynkach. Zamawiający wymaga, aby Wnioskodawca udokumentował doświadczenie przedstawiając pisemne referencji potwierdzające rodzaj, jakość i kwotę zrealizowanych wdrożeń, o których mowa powyżej.</w:delText>
              </w:r>
            </w:del>
          </w:p>
        </w:tc>
      </w:tr>
      <w:tr w:rsidR="00045E86" w:rsidRPr="00BF3A92" w14:paraId="27428550" w14:textId="77777777" w:rsidTr="5DA4011F">
        <w:trPr>
          <w:trHeight w:val="624"/>
          <w:jc w:val="center"/>
        </w:trPr>
        <w:tc>
          <w:tcPr>
            <w:tcW w:w="567" w:type="dxa"/>
            <w:tcBorders>
              <w:top w:val="single" w:sz="4" w:space="0" w:color="auto"/>
              <w:left w:val="single" w:sz="4" w:space="0" w:color="000000" w:themeColor="text1"/>
              <w:bottom w:val="single" w:sz="4" w:space="0" w:color="000000" w:themeColor="text1"/>
              <w:right w:val="single" w:sz="4" w:space="0" w:color="000000" w:themeColor="text1"/>
            </w:tcBorders>
            <w:shd w:val="clear" w:color="auto" w:fill="E2EDD9"/>
            <w:tcMar>
              <w:top w:w="0" w:type="dxa"/>
              <w:left w:w="70" w:type="dxa"/>
              <w:bottom w:w="0" w:type="dxa"/>
              <w:right w:w="70" w:type="dxa"/>
            </w:tcMar>
            <w:vAlign w:val="center"/>
          </w:tcPr>
          <w:p w14:paraId="7F07D898" w14:textId="3C8186C1" w:rsidR="00045E86" w:rsidRDefault="5A1934E6" w:rsidP="5DA4011F">
            <w:pPr>
              <w:pStyle w:val="Normalny1"/>
              <w:jc w:val="center"/>
              <w:rPr>
                <w:b/>
                <w:bCs/>
                <w:lang w:eastAsia="pl-PL"/>
              </w:rPr>
            </w:pPr>
            <w:r w:rsidRPr="5DA4011F">
              <w:rPr>
                <w:b/>
                <w:bCs/>
                <w:lang w:eastAsia="pl-PL"/>
              </w:rPr>
              <w:t>J</w:t>
            </w:r>
            <w:ins w:id="196" w:author="Autor">
              <w:r w:rsidR="00E010AF">
                <w:rPr>
                  <w:b/>
                  <w:bCs/>
                  <w:lang w:eastAsia="pl-PL"/>
                </w:rPr>
                <w:t>9</w:t>
              </w:r>
            </w:ins>
            <w:del w:id="197" w:author="Autor">
              <w:r w:rsidRPr="5DA4011F" w:rsidDel="00E010AF">
                <w:rPr>
                  <w:b/>
                  <w:bCs/>
                  <w:lang w:eastAsia="pl-PL"/>
                </w:rPr>
                <w:delText>10</w:delText>
              </w:r>
            </w:del>
          </w:p>
        </w:tc>
        <w:tc>
          <w:tcPr>
            <w:tcW w:w="1276" w:type="dxa"/>
            <w:tcBorders>
              <w:top w:val="single" w:sz="4" w:space="0" w:color="auto"/>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6B0D28CA" w14:textId="086A38BE" w:rsidR="00045E86" w:rsidRDefault="5A1934E6" w:rsidP="5DA4011F">
            <w:pPr>
              <w:pStyle w:val="Normalny1"/>
              <w:jc w:val="left"/>
              <w:rPr>
                <w:b/>
                <w:bCs/>
                <w:sz w:val="18"/>
                <w:szCs w:val="18"/>
                <w:lang w:eastAsia="pl-PL"/>
              </w:rPr>
            </w:pPr>
            <w:r w:rsidRPr="5DA4011F">
              <w:rPr>
                <w:b/>
                <w:bCs/>
                <w:sz w:val="18"/>
                <w:szCs w:val="18"/>
                <w:lang w:eastAsia="pl-PL"/>
              </w:rPr>
              <w:t>Wykonawca</w:t>
            </w:r>
          </w:p>
        </w:tc>
        <w:tc>
          <w:tcPr>
            <w:tcW w:w="1418" w:type="dxa"/>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72E2CB09" w14:textId="0E3A4BDF" w:rsidR="00045E86" w:rsidRDefault="5A1934E6" w:rsidP="00A2339E">
            <w:pPr>
              <w:pStyle w:val="Normalny1"/>
              <w:jc w:val="left"/>
            </w:pPr>
            <w:r>
              <w:t>Zespół Projektowy</w:t>
            </w:r>
          </w:p>
        </w:tc>
        <w:tc>
          <w:tcPr>
            <w:tcW w:w="10773" w:type="dxa"/>
            <w:tcBorders>
              <w:top w:val="single" w:sz="4" w:space="0" w:color="auto"/>
              <w:bottom w:val="single" w:sz="4" w:space="0" w:color="000000" w:themeColor="text1"/>
              <w:right w:val="single" w:sz="4" w:space="0" w:color="000000" w:themeColor="text1"/>
            </w:tcBorders>
            <w:shd w:val="clear" w:color="auto" w:fill="auto"/>
            <w:tcMar>
              <w:top w:w="0" w:type="dxa"/>
              <w:left w:w="70" w:type="dxa"/>
              <w:bottom w:w="0" w:type="dxa"/>
              <w:right w:w="70" w:type="dxa"/>
            </w:tcMar>
            <w:vAlign w:val="center"/>
          </w:tcPr>
          <w:p w14:paraId="019409A4" w14:textId="7E976460" w:rsidR="00045E86" w:rsidRDefault="4221D332" w:rsidP="5DA4011F">
            <w:pPr>
              <w:pStyle w:val="Normalny1"/>
              <w:rPr>
                <w:lang w:eastAsia="pl-PL"/>
              </w:rPr>
            </w:pPr>
            <w:r w:rsidRPr="5DA4011F">
              <w:rPr>
                <w:rFonts w:cstheme="minorBidi"/>
                <w:color w:val="000000" w:themeColor="text1"/>
              </w:rPr>
              <w:t xml:space="preserve">Zamawiający wymaga, aby Wnioskodawca opisał Zespół Projektowy, jaki Wnioskodawca planuje zaangażować do realizacji Przedsięwzięcia. Wnioskodawca zobowiązany jest wykazać </w:t>
            </w:r>
            <w:r w:rsidR="07E97492" w:rsidRPr="5DA4011F">
              <w:rPr>
                <w:rFonts w:cstheme="minorBidi"/>
                <w:color w:val="000000" w:themeColor="text1"/>
              </w:rPr>
              <w:t xml:space="preserve">we Wniosku </w:t>
            </w:r>
            <w:r w:rsidRPr="5DA4011F">
              <w:rPr>
                <w:rFonts w:cstheme="minorBidi"/>
                <w:color w:val="000000" w:themeColor="text1"/>
              </w:rPr>
              <w:t>w szczególności doświadczenie zawodowe Członków Zespołu Projektowego liczone w miesiącach oraz obszar za jaki dany Członek Zespołu Projektowego będzie odpowiedzialny w Przedsięwzięciu.</w:t>
            </w:r>
          </w:p>
        </w:tc>
      </w:tr>
    </w:tbl>
    <w:p w14:paraId="65ACFCCC" w14:textId="4187FF33" w:rsidR="00BC07F4" w:rsidRDefault="00BC07F4">
      <w:pPr>
        <w:pStyle w:val="Normalny1"/>
      </w:pPr>
    </w:p>
    <w:sectPr w:rsidR="00BC07F4" w:rsidSect="00122735">
      <w:headerReference w:type="even" r:id="rId11"/>
      <w:headerReference w:type="default" r:id="rId12"/>
      <w:footerReference w:type="even" r:id="rId13"/>
      <w:footerReference w:type="default" r:id="rId14"/>
      <w:headerReference w:type="first" r:id="rId15"/>
      <w:footerReference w:type="first" r:id="rId16"/>
      <w:pgSz w:w="16838" w:h="23811"/>
      <w:pgMar w:top="1440" w:right="1440" w:bottom="1440" w:left="1440" w:header="720" w:footer="720" w:gutter="0"/>
      <w:cols w:space="708"/>
      <w:titlePg/>
      <w:docGrid w:linePitch="326"/>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388CC42" w16cex:dateUtc="2020-12-19T18:00:00Z"/>
  <w16cex:commentExtensible w16cex:durableId="397BBEAA" w16cex:dateUtc="2020-12-21T10:12:00Z"/>
  <w16cex:commentExtensible w16cex:durableId="238873CD" w16cex:dateUtc="2020-12-19T11:42:00Z"/>
  <w16cex:commentExtensible w16cex:durableId="06D77A7C" w16cex:dateUtc="2020-12-21T08:49:00Z"/>
  <w16cex:commentExtensible w16cex:durableId="633F3DC9" w16cex:dateUtc="2020-12-19T16:21:00Z"/>
  <w16cex:commentExtensible w16cex:durableId="38D3D801" w16cex:dateUtc="2020-12-21T10:58:00Z"/>
  <w16cex:commentExtensible w16cex:durableId="2388AD37" w16cex:dateUtc="2020-12-19T15:47:00Z"/>
  <w16cex:commentExtensible w16cex:durableId="397CD8EE" w16cex:dateUtc="2020-12-21T08:52:00Z"/>
  <w16cex:commentExtensible w16cex:durableId="2388AFC2" w16cex:dateUtc="2020-12-19T15:58:00Z"/>
  <w16cex:commentExtensible w16cex:durableId="515375D1" w16cex:dateUtc="2020-12-20T20:42:00Z"/>
  <w16cex:commentExtensible w16cex:durableId="106343E3" w16cex:dateUtc="2020-12-21T10:19:00Z"/>
  <w16cex:commentExtensible w16cex:durableId="2E0423D5" w16cex:dateUtc="2020-12-21T11:36:00Z"/>
  <w16cex:commentExtensible w16cex:durableId="2388B048" w16cex:dateUtc="2020-12-19T16:00:00Z"/>
  <w16cex:commentExtensible w16cex:durableId="24FCE320" w16cex:dateUtc="2020-12-21T10:28:00Z"/>
  <w16cex:commentExtensible w16cex:durableId="2388B265" w16cex:dateUtc="2020-12-19T16:09:00Z"/>
  <w16cex:commentExtensible w16cex:durableId="0A1DB67E" w16cex:dateUtc="2020-12-21T10:35:00Z"/>
  <w16cex:commentExtensible w16cex:durableId="33C6B608" w16cex:dateUtc="2020-12-21T10:36:00Z"/>
  <w16cex:commentExtensible w16cex:durableId="2388B4AC" w16cex:dateUtc="2020-12-19T11:42:00Z"/>
  <w16cex:commentExtensible w16cex:durableId="29CCB6C1" w16cex:dateUtc="2020-12-21T10:52:00Z"/>
  <w16cex:commentExtensible w16cex:durableId="7DC2BA33" w16cex:dateUtc="2020-12-19T16:21:00Z"/>
  <w16cex:commentExtensible w16cex:durableId="2EC00B4B" w16cex:dateUtc="2020-12-21T10:58:00Z"/>
  <w16cex:commentExtensible w16cex:durableId="2388B646" w16cex:dateUtc="2020-12-19T16:26:00Z"/>
  <w16cex:commentExtensible w16cex:durableId="00CC70F4" w16cex:dateUtc="2020-12-21T11:09:00Z"/>
  <w16cex:commentExtensible w16cex:durableId="6798E6F4" w16cex:dateUtc="2020-12-21T11:10:00Z"/>
  <w16cex:commentExtensible w16cex:durableId="2388BEC7" w16cex:dateUtc="2020-12-19T17:02:00Z"/>
  <w16cex:commentExtensible w16cex:durableId="448AB5AE" w16cex:dateUtc="2020-12-21T11:24:00Z"/>
  <w16cex:commentExtensible w16cex:durableId="0C1B1DE8" w16cex:dateUtc="2020-12-21T11:25:00Z"/>
  <w16cex:commentExtensible w16cex:durableId="49ABD5BC" w16cex:dateUtc="2020-12-21T11:26:00Z"/>
  <w16cex:commentExtensible w16cex:durableId="5BF66E6D" w16cex:dateUtc="2020-12-21T11:36:00Z"/>
  <w16cex:commentExtensible w16cex:durableId="2388B7EB" w16cex:dateUtc="2020-12-19T16:33:00Z"/>
  <w16cex:commentExtensible w16cex:durableId="769EB8C0" w16cex:dateUtc="2020-12-21T11:28:00Z"/>
  <w16cex:commentExtensible w16cex:durableId="2388B31B" w16cex:dateUtc="2020-12-19T16:12:00Z"/>
  <w16cex:commentExtensible w16cex:durableId="3FF909B7" w16cex:dateUtc="2020-12-21T11:38:00Z"/>
  <w16cex:commentExtensible w16cex:durableId="36C2E43E" w16cex:dateUtc="2020-12-21T12:04:00Z"/>
  <w16cex:commentExtensible w16cex:durableId="2388BAF0" w16cex:dateUtc="2020-12-19T16:46:00Z"/>
  <w16cex:commentExtensible w16cex:durableId="6FBF4BA9" w16cex:dateUtc="2020-12-21T12:10:00Z"/>
  <w16cex:commentExtensible w16cex:durableId="602A5EA6" w16cex:dateUtc="2020-12-21T12:08:00Z"/>
  <w16cex:commentExtensible w16cex:durableId="546CCCD4" w16cex:dateUtc="2020-12-21T12:07:00Z"/>
  <w16cex:commentExtensible w16cex:durableId="3F314099" w16cex:dateUtc="2020-12-21T12:12:00Z"/>
  <w16cex:commentExtensible w16cex:durableId="23CC47D6" w16cex:dateUtc="2020-12-21T12:30:00Z"/>
  <w16cex:commentExtensible w16cex:durableId="2388C39A" w16cex:dateUtc="2020-12-19T11:42:00Z"/>
  <w16cex:commentExtensible w16cex:durableId="2B634038" w16cex:dateUtc="2020-12-21T12:11:00Z"/>
  <w16cex:commentExtensible w16cex:durableId="44AA8826" w16cex:dateUtc="2020-12-21T12:20:00Z"/>
  <w16cex:commentExtensible w16cex:durableId="4F7FB78A" w16cex:dateUtc="2020-12-19T16:21:00Z"/>
  <w16cex:commentExtensible w16cex:durableId="44A50A5E" w16cex:dateUtc="2020-12-21T10:58:00Z"/>
  <w16cex:commentExtensible w16cex:durableId="654643A4" w16cex:dateUtc="2020-12-21T11:36:00Z"/>
  <w16cex:commentExtensible w16cex:durableId="2388C3EC" w16cex:dateUtc="2020-12-19T17:24:00Z"/>
  <w16cex:commentExtensible w16cex:durableId="0D8ED3A6" w16cex:dateUtc="2020-12-21T12:33:00Z"/>
  <w16cex:commentExtensible w16cex:durableId="4D8A0842" w16cex:dateUtc="2020-12-21T12:34:00Z"/>
  <w16cex:commentExtensible w16cex:durableId="2388C4E3" w16cex:dateUtc="2020-12-19T17:28:00Z"/>
  <w16cex:commentExtensible w16cex:durableId="45FF05A1" w16cex:dateUtc="2020-12-21T12:34:00Z"/>
  <w16cex:commentExtensible w16cex:durableId="3FE9DD43" w16cex:dateUtc="2020-12-21T13:07:00Z"/>
  <w16cex:commentExtensible w16cex:durableId="702301D4" w16cex:dateUtc="2020-12-21T12:42:00Z"/>
  <w16cex:commentExtensible w16cex:durableId="6F9209CF" w16cex:dateUtc="2020-12-21T12:54:00Z"/>
  <w16cex:commentExtensible w16cex:durableId="2388C60D" w16cex:dateUtc="2020-12-19T17:33:00Z"/>
  <w16cex:commentExtensible w16cex:durableId="247D77F3" w16cex:dateUtc="2020-12-21T12:46:00Z"/>
  <w16cex:commentExtensible w16cex:durableId="3FE1D5F1" w16cex:dateUtc="2020-12-21T12:48:00Z"/>
  <w16cex:commentExtensible w16cex:durableId="2388C686" w16cex:dateUtc="2020-12-19T17:28:00Z"/>
  <w16cex:commentExtensible w16cex:durableId="77EC180A" w16cex:dateUtc="2020-12-21T12:46:00Z"/>
  <w16cex:commentExtensible w16cex:durableId="6C65EB9A" w16cex:dateUtc="2020-12-21T13:07:00Z"/>
  <w16cex:commentExtensible w16cex:durableId="13A34564" w16cex:dateUtc="2020-12-21T13:12:00Z"/>
  <w16cex:commentExtensible w16cex:durableId="2388B86D" w16cex:dateUtc="2020-12-19T16:35:00Z"/>
  <w16cex:commentExtensible w16cex:durableId="449191AF" w16cex:dateUtc="2020-12-21T12:59:00Z"/>
  <w16cex:commentExtensible w16cex:durableId="114641EB" w16cex:dateUtc="2020-12-21T12:59:00Z"/>
  <w16cex:commentExtensible w16cex:durableId="6C44B903" w16cex:dateUtc="2020-12-21T13:18:00Z"/>
  <w16cex:commentExtensible w16cex:durableId="56F7CBBF" w16cex:dateUtc="2020-12-19T17:33:00Z"/>
  <w16cex:commentExtensible w16cex:durableId="1C9EA483" w16cex:dateUtc="2020-12-21T12:46:00Z"/>
  <w16cex:commentExtensible w16cex:durableId="449809F9" w16cex:dateUtc="2020-12-20T22:33:00Z"/>
  <w16cex:commentExtensible w16cex:durableId="41C09BEA" w16cex:dateUtc="2020-12-21T12:58:00Z"/>
  <w16cex:commentExtensible w16cex:durableId="2388C792" w16cex:dateUtc="2020-12-19T17:28:00Z"/>
  <w16cex:commentExtensible w16cex:durableId="2CBA8D3F" w16cex:dateUtc="2020-12-21T13:18:00Z"/>
  <w16cex:commentExtensible w16cex:durableId="3BCB5A97" w16cex:dateUtc="2020-12-21T13:07:00Z"/>
  <w16cex:commentExtensible w16cex:durableId="2388B876" w16cex:dateUtc="2020-12-19T16:35:00Z"/>
  <w16cex:commentExtensible w16cex:durableId="3EDB8822" w16cex:dateUtc="2020-12-21T13:20:00Z"/>
  <w16cex:commentExtensible w16cex:durableId="2388C793" w16cex:dateUtc="2020-12-19T17:40:00Z"/>
  <w16cex:commentExtensible w16cex:durableId="2B5556D3" w16cex:dateUtc="2020-12-21T13:22:00Z"/>
  <w16cex:commentExtensible w16cex:durableId="7B14DC42" w16cex:dateUtc="2020-12-21T13:24:00Z"/>
  <w16cex:commentExtensible w16cex:durableId="033B32CF" w16cex:dateUtc="2020-12-22T07:44:00Z"/>
  <w16cex:commentExtensible w16cex:durableId="6A491EEB" w16cex:dateUtc="2020-12-21T13:27:00Z"/>
  <w16cex:commentExtensible w16cex:durableId="2388C891" w16cex:dateUtc="2020-12-19T17:44:00Z"/>
  <w16cex:commentExtensible w16cex:durableId="2388C923" w16cex:dateUtc="2020-12-19T17:46:00Z"/>
  <w16cex:commentExtensible w16cex:durableId="157617D9" w16cex:dateUtc="2020-12-22T07:46:00Z"/>
  <w16cex:commentExtensible w16cex:durableId="2388FC41" w16cex:dateUtc="2020-12-19T21:25:00Z"/>
  <w16cex:commentExtensible w16cex:durableId="2457E326" w16cex:dateUtc="2020-12-21T13:28:00Z"/>
  <w16cex:commentExtensible w16cex:durableId="2388F9E5" w16cex:dateUtc="2020-12-19T21:15:00Z"/>
  <w16cex:commentExtensible w16cex:durableId="719E9F84" w16cex:dateUtc="2020-12-21T13:30:00Z"/>
</w16cex:commentsExtensible>
</file>

<file path=word/commentsIds.xml><?xml version="1.0" encoding="utf-8"?>
<w16cid:commentsIds xmlns:mc="http://schemas.openxmlformats.org/markup-compatibility/2006" xmlns:w16cid="http://schemas.microsoft.com/office/word/2016/wordml/cid" mc:Ignorable="w16cid">
  <w16cid:commentId w16cid:paraId="397DF993" w16cid:durableId="2388CC42"/>
  <w16cid:commentId w16cid:paraId="68A9EB05" w16cid:durableId="397BBEAA"/>
  <w16cid:commentId w16cid:paraId="5035533B" w16cid:durableId="238873CD"/>
  <w16cid:commentId w16cid:paraId="0149A81E" w16cid:durableId="06D77A7C"/>
  <w16cid:commentId w16cid:paraId="7265F3F8" w16cid:durableId="633F3DC9"/>
  <w16cid:commentId w16cid:paraId="48881282" w16cid:durableId="38D3D801"/>
  <w16cid:commentId w16cid:paraId="7F800532" w16cid:durableId="2388AD37"/>
  <w16cid:commentId w16cid:paraId="4C48F8DB" w16cid:durableId="397CD8EE"/>
  <w16cid:commentId w16cid:paraId="391A59F4" w16cid:durableId="2388AFC2"/>
  <w16cid:commentId w16cid:paraId="4D26B2C4" w16cid:durableId="515375D1"/>
  <w16cid:commentId w16cid:paraId="125CCBA9" w16cid:durableId="106343E3"/>
  <w16cid:commentId w16cid:paraId="0C24B518" w16cid:durableId="399346D6"/>
  <w16cid:commentId w16cid:paraId="0B1CE3C8" w16cid:durableId="2E0423D5"/>
  <w16cid:commentId w16cid:paraId="2F222175" w16cid:durableId="2388B048"/>
  <w16cid:commentId w16cid:paraId="744D17D0" w16cid:durableId="24FCE320"/>
  <w16cid:commentId w16cid:paraId="771DD2DB" w16cid:durableId="2388B265"/>
  <w16cid:commentId w16cid:paraId="56DD1C9D" w16cid:durableId="0A1DB67E"/>
  <w16cid:commentId w16cid:paraId="3895246F" w16cid:durableId="2388F791"/>
  <w16cid:commentId w16cid:paraId="3F31F972" w16cid:durableId="33C6B608"/>
  <w16cid:commentId w16cid:paraId="3D0D7765" w16cid:durableId="2388B4AC"/>
  <w16cid:commentId w16cid:paraId="1F79DAC8" w16cid:durableId="29CCB6C1"/>
  <w16cid:commentId w16cid:paraId="6D2F82F1" w16cid:durableId="7DC2BA33"/>
  <w16cid:commentId w16cid:paraId="15DE6C2F" w16cid:durableId="2EC00B4B"/>
  <w16cid:commentId w16cid:paraId="3874AE47" w16cid:durableId="2388B646"/>
  <w16cid:commentId w16cid:paraId="236B2B2F" w16cid:durableId="00CC70F4"/>
  <w16cid:commentId w16cid:paraId="3BE34228" w16cid:durableId="2388F799"/>
  <w16cid:commentId w16cid:paraId="10459EDD" w16cid:durableId="6798E6F4"/>
  <w16cid:commentId w16cid:paraId="7050A2A6" w16cid:durableId="2388BEC7"/>
  <w16cid:commentId w16cid:paraId="71B16874" w16cid:durableId="448AB5AE"/>
  <w16cid:commentId w16cid:paraId="6DDDCC53" w16cid:durableId="2388F79B"/>
  <w16cid:commentId w16cid:paraId="64371E3E" w16cid:durableId="0C1B1DE8"/>
  <w16cid:commentId w16cid:paraId="34AFDFFE" w16cid:durableId="2388F79C"/>
  <w16cid:commentId w16cid:paraId="204514DF" w16cid:durableId="49ABD5BC"/>
  <w16cid:commentId w16cid:paraId="1CD8C290" w16cid:durableId="2388F79E"/>
  <w16cid:commentId w16cid:paraId="08B8C236" w16cid:durableId="5BF66E6D"/>
  <w16cid:commentId w16cid:paraId="494B884A" w16cid:durableId="2388B7EB"/>
  <w16cid:commentId w16cid:paraId="1FA67411" w16cid:durableId="769EB8C0"/>
  <w16cid:commentId w16cid:paraId="04EFD7D0" w16cid:durableId="2388B31B"/>
  <w16cid:commentId w16cid:paraId="54291540" w16cid:durableId="3FF909B7"/>
  <w16cid:commentId w16cid:paraId="17784932" w16cid:durableId="2388F7A2"/>
  <w16cid:commentId w16cid:paraId="3A1E3A4D" w16cid:durableId="36C2E43E"/>
  <w16cid:commentId w16cid:paraId="56D6DB37" w16cid:durableId="2388BAF0"/>
  <w16cid:commentId w16cid:paraId="5E7CDAB3" w16cid:durableId="6FBF4BA9"/>
  <w16cid:commentId w16cid:paraId="088C248D" w16cid:durableId="2388F7A5"/>
  <w16cid:commentId w16cid:paraId="344F717C" w16cid:durableId="602A5EA6"/>
  <w16cid:commentId w16cid:paraId="71493DE9" w16cid:durableId="2388F7A6"/>
  <w16cid:commentId w16cid:paraId="3571F303" w16cid:durableId="546CCCD4"/>
  <w16cid:commentId w16cid:paraId="6FEEADA5" w16cid:durableId="2388F7A7"/>
  <w16cid:commentId w16cid:paraId="39E3175A" w16cid:durableId="3F314099"/>
  <w16cid:commentId w16cid:paraId="5DB6EAF9" w16cid:durableId="2388F7A9"/>
  <w16cid:commentId w16cid:paraId="46D53E41" w16cid:durableId="23CC47D6"/>
  <w16cid:commentId w16cid:paraId="2410299D" w16cid:durableId="2388C39A"/>
  <w16cid:commentId w16cid:paraId="401BB047" w16cid:durableId="2B634038"/>
  <w16cid:commentId w16cid:paraId="486EEA10" w16cid:durableId="44AA8826"/>
  <w16cid:commentId w16cid:paraId="056F6B70" w16cid:durableId="4F7FB78A"/>
  <w16cid:commentId w16cid:paraId="4FC89B0D" w16cid:durableId="44A50A5E"/>
  <w16cid:commentId w16cid:paraId="305C634B" w16cid:durableId="2388F7AC"/>
  <w16cid:commentId w16cid:paraId="6EE66D19" w16cid:durableId="2A30D608"/>
  <w16cid:commentId w16cid:paraId="01F4D97C" w16cid:durableId="654643A4"/>
  <w16cid:commentId w16cid:paraId="2EE30611" w16cid:durableId="2388C3EC"/>
  <w16cid:commentId w16cid:paraId="6A2D2FF3" w16cid:durableId="0D8ED3A6"/>
  <w16cid:commentId w16cid:paraId="5DD17661" w16cid:durableId="2388F7B2"/>
  <w16cid:commentId w16cid:paraId="27C8E94F" w16cid:durableId="4D8A0842"/>
  <w16cid:commentId w16cid:paraId="2E01D08A" w16cid:durableId="2388C4E3"/>
  <w16cid:commentId w16cid:paraId="70FC5C0A" w16cid:durableId="45FF05A1"/>
  <w16cid:commentId w16cid:paraId="36E8E795" w16cid:durableId="2388F7B5"/>
  <w16cid:commentId w16cid:paraId="19B0D4A7" w16cid:durableId="3FE9DD43"/>
  <w16cid:commentId w16cid:paraId="4E9DD664" w16cid:durableId="2388F7B6"/>
  <w16cid:commentId w16cid:paraId="193DE0C1" w16cid:durableId="702301D4"/>
  <w16cid:commentId w16cid:paraId="18A56123" w16cid:durableId="2388F7B8"/>
  <w16cid:commentId w16cid:paraId="765E0A85" w16cid:durableId="6F9209CF"/>
  <w16cid:commentId w16cid:paraId="6E761758" w16cid:durableId="2388C60D"/>
  <w16cid:commentId w16cid:paraId="2B3D8E59" w16cid:durableId="247D77F3"/>
  <w16cid:commentId w16cid:paraId="67D45E8B" w16cid:durableId="2388F7BA"/>
  <w16cid:commentId w16cid:paraId="3971FCBE" w16cid:durableId="3FE1D5F1"/>
  <w16cid:commentId w16cid:paraId="5E31CE41" w16cid:durableId="2388C686"/>
  <w16cid:commentId w16cid:paraId="054A59F2" w16cid:durableId="77EC180A"/>
  <w16cid:commentId w16cid:paraId="6DB3F598" w16cid:durableId="7A8A5CC9"/>
  <w16cid:commentId w16cid:paraId="7806A059" w16cid:durableId="6C65EB9A"/>
  <w16cid:commentId w16cid:paraId="52CC3BE1" w16cid:durableId="2388F7BF"/>
  <w16cid:commentId w16cid:paraId="3F72C788" w16cid:durableId="13A34564"/>
  <w16cid:commentId w16cid:paraId="4340173E" w16cid:durableId="2388B86D"/>
  <w16cid:commentId w16cid:paraId="03D5A6ED" w16cid:durableId="449191AF"/>
  <w16cid:commentId w16cid:paraId="7F23A8E1" w16cid:durableId="2388F7C1"/>
  <w16cid:commentId w16cid:paraId="1E07805F" w16cid:durableId="114641EB"/>
  <w16cid:commentId w16cid:paraId="50DB5C93" w16cid:durableId="2388F7C2"/>
  <w16cid:commentId w16cid:paraId="6B11EDA2" w16cid:durableId="6C44B903"/>
  <w16cid:commentId w16cid:paraId="7417248B" w16cid:durableId="56F7CBBF"/>
  <w16cid:commentId w16cid:paraId="1E4285BB" w16cid:durableId="1C9EA483"/>
  <w16cid:commentId w16cid:paraId="38C9D0D7" w16cid:durableId="449809F9"/>
  <w16cid:commentId w16cid:paraId="12A24837" w16cid:durableId="41C09BEA"/>
  <w16cid:commentId w16cid:paraId="53B53B16" w16cid:durableId="2388C792"/>
  <w16cid:commentId w16cid:paraId="641619F8" w16cid:durableId="2CBA8D3F"/>
  <w16cid:commentId w16cid:paraId="5CDFBFF7" w16cid:durableId="4D96256A"/>
  <w16cid:commentId w16cid:paraId="04058DF6" w16cid:durableId="3BCB5A97"/>
  <w16cid:commentId w16cid:paraId="75AD0B4E" w16cid:durableId="2388B876"/>
  <w16cid:commentId w16cid:paraId="023CEBDD" w16cid:durableId="3EDB8822"/>
  <w16cid:commentId w16cid:paraId="6B2BA855" w16cid:durableId="2388C793"/>
  <w16cid:commentId w16cid:paraId="7F961CED" w16cid:durableId="2B5556D3"/>
  <w16cid:commentId w16cid:paraId="6ACC7863" w16cid:durableId="2388F7C6"/>
  <w16cid:commentId w16cid:paraId="54F5DCDE" w16cid:durableId="7B14DC42"/>
  <w16cid:commentId w16cid:paraId="5C6DFE5C" w16cid:durableId="033B32CF"/>
  <w16cid:commentId w16cid:paraId="19D060F8" w16cid:durableId="2388F7C7"/>
  <w16cid:commentId w16cid:paraId="29AFC15F" w16cid:durableId="6A491EEB"/>
  <w16cid:commentId w16cid:paraId="6D0C34DE" w16cid:durableId="2388626E"/>
  <w16cid:commentId w16cid:paraId="775CEDDB" w16cid:durableId="2388C891"/>
  <w16cid:commentId w16cid:paraId="16A23AC6" w16cid:durableId="2388626F"/>
  <w16cid:commentId w16cid:paraId="1C230820" w16cid:durableId="2388C923"/>
  <w16cid:commentId w16cid:paraId="7D7E9F54" w16cid:durableId="157617D9"/>
  <w16cid:commentId w16cid:paraId="767C9E40" w16cid:durableId="2388FC41"/>
  <w16cid:commentId w16cid:paraId="3CB3BDF8" w16cid:durableId="2457E326"/>
  <w16cid:commentId w16cid:paraId="2791F4A0" w16cid:durableId="2388F9E5"/>
  <w16cid:commentId w16cid:paraId="3460670D" w16cid:durableId="719E9F8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A3A8F6" w14:textId="77777777" w:rsidR="00877AE6" w:rsidRDefault="00877AE6">
      <w:r>
        <w:separator/>
      </w:r>
    </w:p>
  </w:endnote>
  <w:endnote w:type="continuationSeparator" w:id="0">
    <w:p w14:paraId="595094DA" w14:textId="77777777" w:rsidR="00877AE6" w:rsidRDefault="00877AE6">
      <w:r>
        <w:continuationSeparator/>
      </w:r>
    </w:p>
  </w:endnote>
  <w:endnote w:type="continuationNotice" w:id="1">
    <w:p w14:paraId="4A83BA66" w14:textId="77777777" w:rsidR="00877AE6" w:rsidRDefault="00877A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mbria Math">
    <w:panose1 w:val="02040503050406030204"/>
    <w:charset w:val="EE"/>
    <w:family w:val="roman"/>
    <w:pitch w:val="variable"/>
    <w:sig w:usb0="E00006FF" w:usb1="420024FF" w:usb2="02000000" w:usb3="00000000" w:csb0="000001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9C9EB8" w14:textId="77777777" w:rsidR="004C050D" w:rsidRDefault="004C050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2AD289" w14:textId="4958A6A0" w:rsidR="00877AE6" w:rsidRDefault="00877AE6">
    <w:pPr>
      <w:pStyle w:val="Stopka1"/>
      <w:jc w:val="right"/>
    </w:pPr>
    <w:r>
      <w:rPr>
        <w:rStyle w:val="Domylnaczcionkaakapitu1"/>
        <w:szCs w:val="20"/>
      </w:rPr>
      <w:t xml:space="preserve">Strona </w:t>
    </w:r>
    <w:r>
      <w:rPr>
        <w:rStyle w:val="Domylnaczcionkaakapitu1"/>
        <w:szCs w:val="20"/>
      </w:rPr>
      <w:fldChar w:fldCharType="begin"/>
    </w:r>
    <w:r>
      <w:rPr>
        <w:rStyle w:val="Domylnaczcionkaakapitu1"/>
        <w:szCs w:val="20"/>
      </w:rPr>
      <w:instrText xml:space="preserve"> PAGE </w:instrText>
    </w:r>
    <w:r>
      <w:rPr>
        <w:rStyle w:val="Domylnaczcionkaakapitu1"/>
        <w:szCs w:val="20"/>
      </w:rPr>
      <w:fldChar w:fldCharType="separate"/>
    </w:r>
    <w:r w:rsidR="004C050D">
      <w:rPr>
        <w:rStyle w:val="Domylnaczcionkaakapitu1"/>
        <w:noProof/>
        <w:szCs w:val="20"/>
      </w:rPr>
      <w:t>2</w:t>
    </w:r>
    <w:r>
      <w:rPr>
        <w:rStyle w:val="Domylnaczcionkaakapitu1"/>
        <w:szCs w:val="20"/>
      </w:rPr>
      <w:fldChar w:fldCharType="end"/>
    </w:r>
    <w:r>
      <w:rPr>
        <w:rStyle w:val="Domylnaczcionkaakapitu1"/>
        <w:szCs w:val="20"/>
      </w:rPr>
      <w:t xml:space="preserve"> z </w:t>
    </w:r>
    <w:r>
      <w:rPr>
        <w:rStyle w:val="Domylnaczcionkaakapitu1"/>
        <w:szCs w:val="20"/>
      </w:rPr>
      <w:fldChar w:fldCharType="begin"/>
    </w:r>
    <w:r>
      <w:rPr>
        <w:rStyle w:val="Domylnaczcionkaakapitu1"/>
        <w:szCs w:val="20"/>
      </w:rPr>
      <w:instrText xml:space="preserve"> NUMPAGES </w:instrText>
    </w:r>
    <w:r>
      <w:rPr>
        <w:rStyle w:val="Domylnaczcionkaakapitu1"/>
        <w:szCs w:val="20"/>
      </w:rPr>
      <w:fldChar w:fldCharType="separate"/>
    </w:r>
    <w:r w:rsidR="004C050D">
      <w:rPr>
        <w:rStyle w:val="Domylnaczcionkaakapitu1"/>
        <w:noProof/>
        <w:szCs w:val="20"/>
      </w:rPr>
      <w:t>24</w:t>
    </w:r>
    <w:r>
      <w:rPr>
        <w:rStyle w:val="Domylnaczcionkaakapitu1"/>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19EB9B" w14:textId="77777777" w:rsidR="004C050D" w:rsidRDefault="004C050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9AA2FF" w14:textId="77777777" w:rsidR="00877AE6" w:rsidRDefault="00877AE6">
      <w:r>
        <w:rPr>
          <w:color w:val="000000"/>
        </w:rPr>
        <w:separator/>
      </w:r>
    </w:p>
  </w:footnote>
  <w:footnote w:type="continuationSeparator" w:id="0">
    <w:p w14:paraId="05DB89D5" w14:textId="77777777" w:rsidR="00877AE6" w:rsidRDefault="00877AE6">
      <w:r>
        <w:continuationSeparator/>
      </w:r>
    </w:p>
  </w:footnote>
  <w:footnote w:type="continuationNotice" w:id="1">
    <w:p w14:paraId="01209A4B" w14:textId="77777777" w:rsidR="00877AE6" w:rsidRDefault="00877AE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722467" w14:textId="77777777" w:rsidR="004C050D" w:rsidRDefault="004C050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958"/>
    </w:tblGrid>
    <w:tr w:rsidR="00877AE6" w:rsidRPr="00BF3A92" w14:paraId="17AE9E71" w14:textId="77777777" w:rsidTr="5DA4011F">
      <w:trPr>
        <w:trHeight w:val="1282"/>
      </w:trPr>
      <w:tc>
        <w:tcPr>
          <w:tcW w:w="5000" w:type="pct"/>
        </w:tcPr>
        <w:tbl>
          <w:tblPr>
            <w:tblStyle w:val="Tabela-Siatka"/>
            <w:tblW w:w="0" w:type="auto"/>
            <w:tblLook w:val="04A0" w:firstRow="1" w:lastRow="0" w:firstColumn="1" w:lastColumn="0" w:noHBand="0" w:noVBand="1"/>
          </w:tblPr>
          <w:tblGrid>
            <w:gridCol w:w="2557"/>
            <w:gridCol w:w="2630"/>
            <w:gridCol w:w="3447"/>
          </w:tblGrid>
          <w:tr w:rsidR="00877AE6" w:rsidRPr="009A1908" w14:paraId="34787496" w14:textId="77777777" w:rsidTr="009D3794">
            <w:tc>
              <w:tcPr>
                <w:tcW w:w="2557" w:type="dxa"/>
                <w:tcBorders>
                  <w:top w:val="nil"/>
                  <w:left w:val="nil"/>
                  <w:bottom w:val="nil"/>
                  <w:right w:val="nil"/>
                </w:tcBorders>
              </w:tcPr>
              <w:p w14:paraId="694EF756" w14:textId="77777777" w:rsidR="00877AE6" w:rsidRPr="009A1908" w:rsidRDefault="00877AE6" w:rsidP="00122735">
                <w:pPr>
                  <w:spacing w:before="26"/>
                  <w:ind w:left="20" w:right="-134"/>
                  <w:rPr>
                    <w:rFonts w:ascii="Times New Roman" w:hAnsi="Times New Roman"/>
                    <w:sz w:val="22"/>
                    <w:szCs w:val="22"/>
                  </w:rPr>
                </w:pPr>
              </w:p>
            </w:tc>
            <w:tc>
              <w:tcPr>
                <w:tcW w:w="2630" w:type="dxa"/>
                <w:tcBorders>
                  <w:top w:val="nil"/>
                  <w:left w:val="nil"/>
                  <w:bottom w:val="nil"/>
                  <w:right w:val="nil"/>
                </w:tcBorders>
              </w:tcPr>
              <w:p w14:paraId="15738186" w14:textId="77777777" w:rsidR="00877AE6" w:rsidRPr="009A1908" w:rsidRDefault="00877AE6" w:rsidP="00122735">
                <w:pPr>
                  <w:jc w:val="center"/>
                  <w:rPr>
                    <w:rFonts w:ascii="Times New Roman" w:hAnsi="Times New Roman"/>
                  </w:rPr>
                </w:pPr>
              </w:p>
            </w:tc>
            <w:tc>
              <w:tcPr>
                <w:tcW w:w="3447" w:type="dxa"/>
                <w:tcBorders>
                  <w:top w:val="nil"/>
                  <w:left w:val="nil"/>
                  <w:bottom w:val="nil"/>
                  <w:right w:val="nil"/>
                </w:tcBorders>
              </w:tcPr>
              <w:p w14:paraId="0B3CBF02" w14:textId="77777777" w:rsidR="00877AE6" w:rsidRPr="009A1908" w:rsidRDefault="00877AE6" w:rsidP="00122735">
                <w:pPr>
                  <w:jc w:val="center"/>
                  <w:rPr>
                    <w:rFonts w:ascii="Times New Roman" w:hAnsi="Times New Roman"/>
                  </w:rPr>
                </w:pPr>
              </w:p>
            </w:tc>
          </w:tr>
        </w:tbl>
        <w:p w14:paraId="0C1D7590" w14:textId="77777777" w:rsidR="00877AE6" w:rsidRPr="009A1908" w:rsidRDefault="00877AE6" w:rsidP="00122735">
          <w:pPr>
            <w:pStyle w:val="Nagwek"/>
            <w:jc w:val="center"/>
            <w:rPr>
              <w:rFonts w:ascii="Times New Roman" w:hAnsi="Times New Roman"/>
              <w:i/>
              <w:sz w:val="15"/>
              <w:szCs w:val="15"/>
            </w:rPr>
          </w:pPr>
          <w:r>
            <w:rPr>
              <w:noProof/>
              <w:lang w:eastAsia="pl-PL"/>
            </w:rPr>
            <w:drawing>
              <wp:inline distT="0" distB="0" distL="0" distR="0" wp14:anchorId="42A212D5" wp14:editId="33D16D3D">
                <wp:extent cx="5490208" cy="327456"/>
                <wp:effectExtent l="0" t="0" r="0" b="0"/>
                <wp:docPr id="1" name="Obraz 1"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pic:nvPicPr>
                      <pic:blipFill>
                        <a:blip r:embed="rId1">
                          <a:extLst>
                            <a:ext uri="{28A0092B-C50C-407E-A947-70E740481C1C}">
                              <a14:useLocalDpi xmlns:a14="http://schemas.microsoft.com/office/drawing/2010/main" val="0"/>
                            </a:ext>
                          </a:extLst>
                        </a:blip>
                        <a:stretch>
                          <a:fillRect/>
                        </a:stretch>
                      </pic:blipFill>
                      <pic:spPr>
                        <a:xfrm>
                          <a:off x="0" y="0"/>
                          <a:ext cx="5490208" cy="327456"/>
                        </a:xfrm>
                        <a:prstGeom prst="rect">
                          <a:avLst/>
                        </a:prstGeom>
                      </pic:spPr>
                    </pic:pic>
                  </a:graphicData>
                </a:graphic>
              </wp:inline>
            </w:drawing>
          </w:r>
        </w:p>
        <w:p w14:paraId="6133CB56" w14:textId="77777777" w:rsidR="00877AE6" w:rsidRPr="009A1908" w:rsidRDefault="00877AE6" w:rsidP="00122735">
          <w:pPr>
            <w:pStyle w:val="Nagwek"/>
            <w:jc w:val="center"/>
            <w:rPr>
              <w:rFonts w:ascii="Times New Roman" w:hAnsi="Times New Roman"/>
              <w:i/>
              <w:sz w:val="15"/>
              <w:szCs w:val="15"/>
            </w:rPr>
          </w:pPr>
        </w:p>
        <w:p w14:paraId="1B0C7AA9" w14:textId="77777777" w:rsidR="00877AE6" w:rsidRPr="00BF3A92" w:rsidRDefault="00877AE6" w:rsidP="00122735">
          <w:pPr>
            <w:pStyle w:val="Nagwek"/>
            <w:jc w:val="center"/>
            <w:rPr>
              <w:rFonts w:ascii="Times New Roman" w:hAnsi="Times New Roman"/>
              <w:i/>
              <w:sz w:val="15"/>
              <w:szCs w:val="15"/>
            </w:rPr>
          </w:pPr>
          <w:r w:rsidRPr="00BF3A92">
            <w:rPr>
              <w:rFonts w:ascii="Times New Roman" w:hAnsi="Times New Roman"/>
              <w:i/>
              <w:sz w:val="15"/>
              <w:szCs w:val="15"/>
            </w:rPr>
            <w:t>Zamówienie jest współfinansowane ze środków Europejskiego Funduszu Rozwoju Regionalnego w ramach poddziałania 4.1.3 Innowacyjne metody zarządzania badaniami Programu Operacyjnego Inteligentny Rozwój, w ramach projektu pozakonkursowego pn. Podniesienie poziomu innowacyjności gospodarki poprzez realizację przedsięwzięć badawczych w trybie innowacyjnych zamówień publicznych w celu wsparcia realizacji strategii Europejskiego Zielonego Ładu, zgodnie z umową z dnia 3 lipca 2020 r. numer POIR.04.01.03-00-0001/20-00)</w:t>
          </w:r>
        </w:p>
        <w:p w14:paraId="48CA65C2" w14:textId="77777777" w:rsidR="00877AE6" w:rsidRPr="00BF3A92" w:rsidRDefault="00877AE6" w:rsidP="00122735">
          <w:pPr>
            <w:pStyle w:val="Nagwek"/>
            <w:rPr>
              <w:rFonts w:ascii="Times New Roman" w:hAnsi="Times New Roman"/>
              <w:b/>
              <w:i/>
              <w:color w:val="7F7F7F"/>
              <w:sz w:val="15"/>
              <w:szCs w:val="15"/>
            </w:rPr>
          </w:pPr>
        </w:p>
      </w:tc>
    </w:tr>
  </w:tbl>
  <w:p w14:paraId="374228FD" w14:textId="77777777" w:rsidR="00877AE6" w:rsidRPr="00BF3A92" w:rsidRDefault="00877AE6" w:rsidP="00122735">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958"/>
    </w:tblGrid>
    <w:tr w:rsidR="00877AE6" w:rsidRPr="00BF3A92" w14:paraId="1361D93B" w14:textId="77777777" w:rsidTr="5DA4011F">
      <w:trPr>
        <w:trHeight w:val="1282"/>
      </w:trPr>
      <w:tc>
        <w:tcPr>
          <w:tcW w:w="5000" w:type="pct"/>
        </w:tcPr>
        <w:tbl>
          <w:tblPr>
            <w:tblStyle w:val="Tabela-Siatka"/>
            <w:tblW w:w="0" w:type="auto"/>
            <w:tblLook w:val="04A0" w:firstRow="1" w:lastRow="0" w:firstColumn="1" w:lastColumn="0" w:noHBand="0" w:noVBand="1"/>
          </w:tblPr>
          <w:tblGrid>
            <w:gridCol w:w="2557"/>
            <w:gridCol w:w="2630"/>
            <w:gridCol w:w="3447"/>
          </w:tblGrid>
          <w:tr w:rsidR="00877AE6" w:rsidRPr="009A1908" w14:paraId="1E1B954C" w14:textId="77777777" w:rsidTr="009D3794">
            <w:tc>
              <w:tcPr>
                <w:tcW w:w="2557" w:type="dxa"/>
                <w:tcBorders>
                  <w:top w:val="nil"/>
                  <w:left w:val="nil"/>
                  <w:bottom w:val="nil"/>
                  <w:right w:val="nil"/>
                </w:tcBorders>
              </w:tcPr>
              <w:p w14:paraId="01128B4B" w14:textId="77777777" w:rsidR="00877AE6" w:rsidRPr="009A1908" w:rsidRDefault="00877AE6" w:rsidP="00122735">
                <w:pPr>
                  <w:spacing w:before="26"/>
                  <w:ind w:left="20" w:right="-134"/>
                  <w:rPr>
                    <w:rFonts w:ascii="Times New Roman" w:hAnsi="Times New Roman"/>
                    <w:sz w:val="22"/>
                    <w:szCs w:val="22"/>
                  </w:rPr>
                </w:pPr>
                <w:bookmarkStart w:id="198" w:name="_Hlk521433261"/>
              </w:p>
            </w:tc>
            <w:tc>
              <w:tcPr>
                <w:tcW w:w="2630" w:type="dxa"/>
                <w:tcBorders>
                  <w:top w:val="nil"/>
                  <w:left w:val="nil"/>
                  <w:bottom w:val="nil"/>
                  <w:right w:val="nil"/>
                </w:tcBorders>
              </w:tcPr>
              <w:p w14:paraId="3F76714C" w14:textId="77777777" w:rsidR="00877AE6" w:rsidRPr="009A1908" w:rsidRDefault="00877AE6" w:rsidP="00122735">
                <w:pPr>
                  <w:jc w:val="center"/>
                  <w:rPr>
                    <w:rFonts w:ascii="Times New Roman" w:hAnsi="Times New Roman"/>
                  </w:rPr>
                </w:pPr>
              </w:p>
            </w:tc>
            <w:tc>
              <w:tcPr>
                <w:tcW w:w="3447" w:type="dxa"/>
                <w:tcBorders>
                  <w:top w:val="nil"/>
                  <w:left w:val="nil"/>
                  <w:bottom w:val="nil"/>
                  <w:right w:val="nil"/>
                </w:tcBorders>
              </w:tcPr>
              <w:p w14:paraId="3DE53B2A" w14:textId="77777777" w:rsidR="00877AE6" w:rsidRPr="009A1908" w:rsidRDefault="00877AE6" w:rsidP="00122735">
                <w:pPr>
                  <w:jc w:val="center"/>
                  <w:rPr>
                    <w:rFonts w:ascii="Times New Roman" w:hAnsi="Times New Roman"/>
                  </w:rPr>
                </w:pPr>
              </w:p>
            </w:tc>
          </w:tr>
        </w:tbl>
        <w:p w14:paraId="233B52B0" w14:textId="77777777" w:rsidR="00877AE6" w:rsidRPr="009A1908" w:rsidRDefault="00877AE6" w:rsidP="00122735">
          <w:pPr>
            <w:pStyle w:val="Nagwek"/>
            <w:jc w:val="center"/>
            <w:rPr>
              <w:rFonts w:ascii="Times New Roman" w:hAnsi="Times New Roman"/>
              <w:i/>
              <w:sz w:val="15"/>
              <w:szCs w:val="15"/>
            </w:rPr>
          </w:pPr>
          <w:r>
            <w:rPr>
              <w:noProof/>
              <w:lang w:eastAsia="pl-PL"/>
            </w:rPr>
            <w:drawing>
              <wp:inline distT="0" distB="0" distL="0" distR="0" wp14:anchorId="0014447E" wp14:editId="040CC0A9">
                <wp:extent cx="5490208" cy="327456"/>
                <wp:effectExtent l="0" t="0" r="0" b="0"/>
                <wp:docPr id="7" name="Obraz 7"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pic:cNvPicPr/>
                      </pic:nvPicPr>
                      <pic:blipFill>
                        <a:blip r:embed="rId1">
                          <a:extLst>
                            <a:ext uri="{28A0092B-C50C-407E-A947-70E740481C1C}">
                              <a14:useLocalDpi xmlns:a14="http://schemas.microsoft.com/office/drawing/2010/main" val="0"/>
                            </a:ext>
                          </a:extLst>
                        </a:blip>
                        <a:stretch>
                          <a:fillRect/>
                        </a:stretch>
                      </pic:blipFill>
                      <pic:spPr>
                        <a:xfrm>
                          <a:off x="0" y="0"/>
                          <a:ext cx="5490208" cy="327456"/>
                        </a:xfrm>
                        <a:prstGeom prst="rect">
                          <a:avLst/>
                        </a:prstGeom>
                      </pic:spPr>
                    </pic:pic>
                  </a:graphicData>
                </a:graphic>
              </wp:inline>
            </w:drawing>
          </w:r>
        </w:p>
        <w:p w14:paraId="35DFE7C1" w14:textId="77777777" w:rsidR="00877AE6" w:rsidRPr="009A1908" w:rsidRDefault="00877AE6" w:rsidP="00122735">
          <w:pPr>
            <w:pStyle w:val="Nagwek"/>
            <w:jc w:val="center"/>
            <w:rPr>
              <w:rFonts w:ascii="Times New Roman" w:hAnsi="Times New Roman"/>
              <w:i/>
              <w:sz w:val="15"/>
              <w:szCs w:val="15"/>
            </w:rPr>
          </w:pPr>
        </w:p>
        <w:p w14:paraId="69CAAB55" w14:textId="77777777" w:rsidR="00877AE6" w:rsidRPr="00BF3A92" w:rsidRDefault="00877AE6" w:rsidP="00122735">
          <w:pPr>
            <w:pStyle w:val="Nagwek"/>
            <w:jc w:val="center"/>
            <w:rPr>
              <w:rFonts w:ascii="Times New Roman" w:hAnsi="Times New Roman"/>
              <w:i/>
              <w:sz w:val="15"/>
              <w:szCs w:val="15"/>
            </w:rPr>
          </w:pPr>
          <w:r w:rsidRPr="00BF3A92">
            <w:rPr>
              <w:rFonts w:ascii="Times New Roman" w:hAnsi="Times New Roman"/>
              <w:i/>
              <w:sz w:val="15"/>
              <w:szCs w:val="15"/>
            </w:rPr>
            <w:t>Zamówienie jest współfinansowane ze środków Europejskiego Funduszu Rozwoju Regionalnego w ramach poddziałania 4.1.3 Innowacyjne metody zarządzania badaniami Programu Operacyjnego Inteligentny Rozwój, w ramach projektu pozakonkursowego pn. Podniesienie poziomu innowacyjności gospodarki poprzez realizację przedsięwzięć badawczych w trybie innowacyjnych zamówień publicznych w celu wsparcia realizacji strategii Europejskiego Zielonego Ładu, zgodnie z umową z dnia 3 lipca 2020 r. numer POIR.04.01.03-00-0001/20-00)</w:t>
          </w:r>
        </w:p>
        <w:bookmarkEnd w:id="198"/>
        <w:p w14:paraId="1321D129" w14:textId="307DD6AB" w:rsidR="00877AE6" w:rsidRPr="00BF3A92" w:rsidRDefault="00877AE6" w:rsidP="00122735">
          <w:pPr>
            <w:pStyle w:val="Nagwek"/>
            <w:rPr>
              <w:rFonts w:ascii="Times New Roman" w:hAnsi="Times New Roman"/>
              <w:b/>
              <w:i/>
              <w:color w:val="7F7F7F"/>
              <w:sz w:val="15"/>
              <w:szCs w:val="15"/>
            </w:rPr>
          </w:pPr>
        </w:p>
      </w:tc>
    </w:tr>
  </w:tbl>
  <w:p w14:paraId="03201635" w14:textId="50C10EA1" w:rsidR="00877AE6" w:rsidRDefault="00877AE6" w:rsidP="0052603F">
    <w:pPr>
      <w:pStyle w:val="Nagwek1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356F3"/>
    <w:multiLevelType w:val="hybridMultilevel"/>
    <w:tmpl w:val="81C4D9A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2D51B0"/>
    <w:multiLevelType w:val="multilevel"/>
    <w:tmpl w:val="850E0F8C"/>
    <w:styleLink w:val="WWOutlineListStyle"/>
    <w:lvl w:ilvl="0">
      <w:start w:val="1"/>
      <w:numFmt w:val="none"/>
      <w:lvlText w:val="%1"/>
      <w:lvlJc w:val="left"/>
    </w:lvl>
    <w:lvl w:ilvl="1">
      <w:start w:val="1"/>
      <w:numFmt w:val="decimal"/>
      <w:lvlText w:val="%2."/>
      <w:lvlJc w:val="left"/>
      <w:pPr>
        <w:ind w:left="851" w:hanging="360"/>
      </w:pPr>
    </w:lvl>
    <w:lvl w:ilvl="2">
      <w:start w:val="1"/>
      <w:numFmt w:val="decimal"/>
      <w:lvlText w:val="%1.%2.%3"/>
      <w:lvlJc w:val="left"/>
      <w:pPr>
        <w:ind w:left="1211" w:hanging="720"/>
      </w:pPr>
      <w:rPr>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355" w:hanging="864"/>
      </w:pPr>
    </w:lvl>
    <w:lvl w:ilvl="4">
      <w:start w:val="1"/>
      <w:numFmt w:val="decimal"/>
      <w:lvlText w:val="%1.%2.%3.%4.%5"/>
      <w:lvlJc w:val="left"/>
      <w:pPr>
        <w:ind w:left="1499" w:hanging="1008"/>
      </w:pPr>
    </w:lvl>
    <w:lvl w:ilvl="5">
      <w:start w:val="1"/>
      <w:numFmt w:val="decimal"/>
      <w:lvlText w:val="%1.%2.%3.%4.%5.%6"/>
      <w:lvlJc w:val="left"/>
      <w:pPr>
        <w:ind w:left="1643" w:hanging="1152"/>
      </w:pPr>
    </w:lvl>
    <w:lvl w:ilvl="6">
      <w:start w:val="1"/>
      <w:numFmt w:val="decimal"/>
      <w:lvlText w:val="%1.%2.%3.%4.%5.%6.%7"/>
      <w:lvlJc w:val="left"/>
      <w:pPr>
        <w:ind w:left="1787" w:hanging="1296"/>
      </w:pPr>
    </w:lvl>
    <w:lvl w:ilvl="7">
      <w:start w:val="1"/>
      <w:numFmt w:val="decimal"/>
      <w:lvlText w:val="%1.%2.%3.%4.%5.%6.%7.%8"/>
      <w:lvlJc w:val="left"/>
      <w:pPr>
        <w:ind w:left="1931" w:hanging="1440"/>
      </w:pPr>
    </w:lvl>
    <w:lvl w:ilvl="8">
      <w:start w:val="1"/>
      <w:numFmt w:val="decimal"/>
      <w:lvlText w:val="%1.%2.%3.%4.%5.%6.%7.%8.%9"/>
      <w:lvlJc w:val="left"/>
      <w:pPr>
        <w:ind w:left="2075" w:hanging="1584"/>
      </w:pPr>
    </w:lvl>
  </w:abstractNum>
  <w:abstractNum w:abstractNumId="2" w15:restartNumberingAfterBreak="0">
    <w:nsid w:val="0279088A"/>
    <w:multiLevelType w:val="hybridMultilevel"/>
    <w:tmpl w:val="7946EC8C"/>
    <w:lvl w:ilvl="0" w:tplc="32CE6A44">
      <w:start w:val="1"/>
      <w:numFmt w:val="decimal"/>
      <w:lvlText w:val="JAK %1."/>
      <w:lvlJc w:val="left"/>
      <w:pPr>
        <w:ind w:left="1211"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3B9121C"/>
    <w:multiLevelType w:val="hybridMultilevel"/>
    <w:tmpl w:val="E4AE9B60"/>
    <w:lvl w:ilvl="0" w:tplc="86E0BC6C">
      <w:start w:val="83"/>
      <w:numFmt w:val="decimal"/>
      <w:lvlText w:val="%1."/>
      <w:lvlJc w:val="left"/>
      <w:pPr>
        <w:tabs>
          <w:tab w:val="num" w:pos="720"/>
        </w:tabs>
        <w:ind w:left="720" w:hanging="360"/>
      </w:pPr>
    </w:lvl>
    <w:lvl w:ilvl="1" w:tplc="243EBC16" w:tentative="1">
      <w:start w:val="1"/>
      <w:numFmt w:val="decimal"/>
      <w:lvlText w:val="%2."/>
      <w:lvlJc w:val="left"/>
      <w:pPr>
        <w:tabs>
          <w:tab w:val="num" w:pos="1440"/>
        </w:tabs>
        <w:ind w:left="1440" w:hanging="360"/>
      </w:pPr>
    </w:lvl>
    <w:lvl w:ilvl="2" w:tplc="4D843022" w:tentative="1">
      <w:start w:val="1"/>
      <w:numFmt w:val="decimal"/>
      <w:lvlText w:val="%3."/>
      <w:lvlJc w:val="left"/>
      <w:pPr>
        <w:tabs>
          <w:tab w:val="num" w:pos="2160"/>
        </w:tabs>
        <w:ind w:left="2160" w:hanging="360"/>
      </w:pPr>
    </w:lvl>
    <w:lvl w:ilvl="3" w:tplc="08E227AE" w:tentative="1">
      <w:start w:val="1"/>
      <w:numFmt w:val="decimal"/>
      <w:lvlText w:val="%4."/>
      <w:lvlJc w:val="left"/>
      <w:pPr>
        <w:tabs>
          <w:tab w:val="num" w:pos="2880"/>
        </w:tabs>
        <w:ind w:left="2880" w:hanging="360"/>
      </w:pPr>
    </w:lvl>
    <w:lvl w:ilvl="4" w:tplc="9704042C" w:tentative="1">
      <w:start w:val="1"/>
      <w:numFmt w:val="decimal"/>
      <w:lvlText w:val="%5."/>
      <w:lvlJc w:val="left"/>
      <w:pPr>
        <w:tabs>
          <w:tab w:val="num" w:pos="3600"/>
        </w:tabs>
        <w:ind w:left="3600" w:hanging="360"/>
      </w:pPr>
    </w:lvl>
    <w:lvl w:ilvl="5" w:tplc="835623A0" w:tentative="1">
      <w:start w:val="1"/>
      <w:numFmt w:val="decimal"/>
      <w:lvlText w:val="%6."/>
      <w:lvlJc w:val="left"/>
      <w:pPr>
        <w:tabs>
          <w:tab w:val="num" w:pos="4320"/>
        </w:tabs>
        <w:ind w:left="4320" w:hanging="360"/>
      </w:pPr>
    </w:lvl>
    <w:lvl w:ilvl="6" w:tplc="0482390E" w:tentative="1">
      <w:start w:val="1"/>
      <w:numFmt w:val="decimal"/>
      <w:lvlText w:val="%7."/>
      <w:lvlJc w:val="left"/>
      <w:pPr>
        <w:tabs>
          <w:tab w:val="num" w:pos="5040"/>
        </w:tabs>
        <w:ind w:left="5040" w:hanging="360"/>
      </w:pPr>
    </w:lvl>
    <w:lvl w:ilvl="7" w:tplc="2200C430" w:tentative="1">
      <w:start w:val="1"/>
      <w:numFmt w:val="decimal"/>
      <w:lvlText w:val="%8."/>
      <w:lvlJc w:val="left"/>
      <w:pPr>
        <w:tabs>
          <w:tab w:val="num" w:pos="5760"/>
        </w:tabs>
        <w:ind w:left="5760" w:hanging="360"/>
      </w:pPr>
    </w:lvl>
    <w:lvl w:ilvl="8" w:tplc="F2706AFC" w:tentative="1">
      <w:start w:val="1"/>
      <w:numFmt w:val="decimal"/>
      <w:lvlText w:val="%9."/>
      <w:lvlJc w:val="left"/>
      <w:pPr>
        <w:tabs>
          <w:tab w:val="num" w:pos="6480"/>
        </w:tabs>
        <w:ind w:left="6480" w:hanging="360"/>
      </w:pPr>
    </w:lvl>
  </w:abstractNum>
  <w:abstractNum w:abstractNumId="4" w15:restartNumberingAfterBreak="0">
    <w:nsid w:val="0B58546F"/>
    <w:multiLevelType w:val="hybridMultilevel"/>
    <w:tmpl w:val="81C4D9A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9112F9"/>
    <w:multiLevelType w:val="hybridMultilevel"/>
    <w:tmpl w:val="F932BA04"/>
    <w:lvl w:ilvl="0" w:tplc="32CE6A44">
      <w:start w:val="1"/>
      <w:numFmt w:val="decimal"/>
      <w:lvlText w:val="JAK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E835E27"/>
    <w:multiLevelType w:val="hybridMultilevel"/>
    <w:tmpl w:val="7EA2ADA0"/>
    <w:lvl w:ilvl="0" w:tplc="65BC3CF6">
      <w:start w:val="1"/>
      <w:numFmt w:val="bullet"/>
      <w:lvlText w:val=""/>
      <w:lvlJc w:val="left"/>
      <w:pPr>
        <w:ind w:left="720" w:hanging="360"/>
      </w:pPr>
      <w:rPr>
        <w:rFonts w:ascii="Symbol" w:hAnsi="Symbol" w:hint="default"/>
      </w:rPr>
    </w:lvl>
    <w:lvl w:ilvl="1" w:tplc="0912714A">
      <w:start w:val="1"/>
      <w:numFmt w:val="bullet"/>
      <w:lvlText w:val="o"/>
      <w:lvlJc w:val="left"/>
      <w:pPr>
        <w:ind w:left="1440" w:hanging="360"/>
      </w:pPr>
      <w:rPr>
        <w:rFonts w:ascii="Courier New" w:hAnsi="Courier New" w:hint="default"/>
      </w:rPr>
    </w:lvl>
    <w:lvl w:ilvl="2" w:tplc="BD04D7CC">
      <w:start w:val="1"/>
      <w:numFmt w:val="bullet"/>
      <w:lvlText w:val=""/>
      <w:lvlJc w:val="left"/>
      <w:pPr>
        <w:ind w:left="2160" w:hanging="360"/>
      </w:pPr>
      <w:rPr>
        <w:rFonts w:ascii="Wingdings" w:hAnsi="Wingdings" w:hint="default"/>
      </w:rPr>
    </w:lvl>
    <w:lvl w:ilvl="3" w:tplc="60262374">
      <w:start w:val="1"/>
      <w:numFmt w:val="bullet"/>
      <w:lvlText w:val=""/>
      <w:lvlJc w:val="left"/>
      <w:pPr>
        <w:ind w:left="2880" w:hanging="360"/>
      </w:pPr>
      <w:rPr>
        <w:rFonts w:ascii="Symbol" w:hAnsi="Symbol" w:hint="default"/>
      </w:rPr>
    </w:lvl>
    <w:lvl w:ilvl="4" w:tplc="A0B4A15C">
      <w:start w:val="1"/>
      <w:numFmt w:val="bullet"/>
      <w:lvlText w:val="o"/>
      <w:lvlJc w:val="left"/>
      <w:pPr>
        <w:ind w:left="3600" w:hanging="360"/>
      </w:pPr>
      <w:rPr>
        <w:rFonts w:ascii="Courier New" w:hAnsi="Courier New" w:hint="default"/>
      </w:rPr>
    </w:lvl>
    <w:lvl w:ilvl="5" w:tplc="C4DCD772">
      <w:start w:val="1"/>
      <w:numFmt w:val="bullet"/>
      <w:lvlText w:val=""/>
      <w:lvlJc w:val="left"/>
      <w:pPr>
        <w:ind w:left="4320" w:hanging="360"/>
      </w:pPr>
      <w:rPr>
        <w:rFonts w:ascii="Wingdings" w:hAnsi="Wingdings" w:hint="default"/>
      </w:rPr>
    </w:lvl>
    <w:lvl w:ilvl="6" w:tplc="A828AA12">
      <w:start w:val="1"/>
      <w:numFmt w:val="bullet"/>
      <w:lvlText w:val=""/>
      <w:lvlJc w:val="left"/>
      <w:pPr>
        <w:ind w:left="5040" w:hanging="360"/>
      </w:pPr>
      <w:rPr>
        <w:rFonts w:ascii="Symbol" w:hAnsi="Symbol" w:hint="default"/>
      </w:rPr>
    </w:lvl>
    <w:lvl w:ilvl="7" w:tplc="F4948AD4">
      <w:start w:val="1"/>
      <w:numFmt w:val="bullet"/>
      <w:lvlText w:val="o"/>
      <w:lvlJc w:val="left"/>
      <w:pPr>
        <w:ind w:left="5760" w:hanging="360"/>
      </w:pPr>
      <w:rPr>
        <w:rFonts w:ascii="Courier New" w:hAnsi="Courier New" w:hint="default"/>
      </w:rPr>
    </w:lvl>
    <w:lvl w:ilvl="8" w:tplc="67B066C6">
      <w:start w:val="1"/>
      <w:numFmt w:val="bullet"/>
      <w:lvlText w:val=""/>
      <w:lvlJc w:val="left"/>
      <w:pPr>
        <w:ind w:left="6480" w:hanging="360"/>
      </w:pPr>
      <w:rPr>
        <w:rFonts w:ascii="Wingdings" w:hAnsi="Wingdings" w:hint="default"/>
      </w:rPr>
    </w:lvl>
  </w:abstractNum>
  <w:abstractNum w:abstractNumId="7" w15:restartNumberingAfterBreak="0">
    <w:nsid w:val="0F0D2264"/>
    <w:multiLevelType w:val="hybridMultilevel"/>
    <w:tmpl w:val="1B20DE76"/>
    <w:lvl w:ilvl="0" w:tplc="AD5E84E6">
      <w:start w:val="82"/>
      <w:numFmt w:val="decimal"/>
      <w:lvlText w:val="%1."/>
      <w:lvlJc w:val="left"/>
      <w:pPr>
        <w:tabs>
          <w:tab w:val="num" w:pos="720"/>
        </w:tabs>
        <w:ind w:left="720" w:hanging="360"/>
      </w:pPr>
    </w:lvl>
    <w:lvl w:ilvl="1" w:tplc="1004EDC4" w:tentative="1">
      <w:start w:val="1"/>
      <w:numFmt w:val="decimal"/>
      <w:lvlText w:val="%2."/>
      <w:lvlJc w:val="left"/>
      <w:pPr>
        <w:tabs>
          <w:tab w:val="num" w:pos="1440"/>
        </w:tabs>
        <w:ind w:left="1440" w:hanging="360"/>
      </w:pPr>
    </w:lvl>
    <w:lvl w:ilvl="2" w:tplc="1376EA82" w:tentative="1">
      <w:start w:val="1"/>
      <w:numFmt w:val="decimal"/>
      <w:lvlText w:val="%3."/>
      <w:lvlJc w:val="left"/>
      <w:pPr>
        <w:tabs>
          <w:tab w:val="num" w:pos="2160"/>
        </w:tabs>
        <w:ind w:left="2160" w:hanging="360"/>
      </w:pPr>
    </w:lvl>
    <w:lvl w:ilvl="3" w:tplc="1BF86FE0" w:tentative="1">
      <w:start w:val="1"/>
      <w:numFmt w:val="decimal"/>
      <w:lvlText w:val="%4."/>
      <w:lvlJc w:val="left"/>
      <w:pPr>
        <w:tabs>
          <w:tab w:val="num" w:pos="2880"/>
        </w:tabs>
        <w:ind w:left="2880" w:hanging="360"/>
      </w:pPr>
    </w:lvl>
    <w:lvl w:ilvl="4" w:tplc="7E5E537E" w:tentative="1">
      <w:start w:val="1"/>
      <w:numFmt w:val="decimal"/>
      <w:lvlText w:val="%5."/>
      <w:lvlJc w:val="left"/>
      <w:pPr>
        <w:tabs>
          <w:tab w:val="num" w:pos="3600"/>
        </w:tabs>
        <w:ind w:left="3600" w:hanging="360"/>
      </w:pPr>
    </w:lvl>
    <w:lvl w:ilvl="5" w:tplc="9A7897F4" w:tentative="1">
      <w:start w:val="1"/>
      <w:numFmt w:val="decimal"/>
      <w:lvlText w:val="%6."/>
      <w:lvlJc w:val="left"/>
      <w:pPr>
        <w:tabs>
          <w:tab w:val="num" w:pos="4320"/>
        </w:tabs>
        <w:ind w:left="4320" w:hanging="360"/>
      </w:pPr>
    </w:lvl>
    <w:lvl w:ilvl="6" w:tplc="DF60F744" w:tentative="1">
      <w:start w:val="1"/>
      <w:numFmt w:val="decimal"/>
      <w:lvlText w:val="%7."/>
      <w:lvlJc w:val="left"/>
      <w:pPr>
        <w:tabs>
          <w:tab w:val="num" w:pos="5040"/>
        </w:tabs>
        <w:ind w:left="5040" w:hanging="360"/>
      </w:pPr>
    </w:lvl>
    <w:lvl w:ilvl="7" w:tplc="86144B18" w:tentative="1">
      <w:start w:val="1"/>
      <w:numFmt w:val="decimal"/>
      <w:lvlText w:val="%8."/>
      <w:lvlJc w:val="left"/>
      <w:pPr>
        <w:tabs>
          <w:tab w:val="num" w:pos="5760"/>
        </w:tabs>
        <w:ind w:left="5760" w:hanging="360"/>
      </w:pPr>
    </w:lvl>
    <w:lvl w:ilvl="8" w:tplc="51500442" w:tentative="1">
      <w:start w:val="1"/>
      <w:numFmt w:val="decimal"/>
      <w:lvlText w:val="%9."/>
      <w:lvlJc w:val="left"/>
      <w:pPr>
        <w:tabs>
          <w:tab w:val="num" w:pos="6480"/>
        </w:tabs>
        <w:ind w:left="6480" w:hanging="360"/>
      </w:pPr>
    </w:lvl>
  </w:abstractNum>
  <w:abstractNum w:abstractNumId="8" w15:restartNumberingAfterBreak="0">
    <w:nsid w:val="11826877"/>
    <w:multiLevelType w:val="hybridMultilevel"/>
    <w:tmpl w:val="2F50785E"/>
    <w:lvl w:ilvl="0" w:tplc="FFFFFFFF">
      <w:start w:val="1"/>
      <w:numFmt w:val="lowerLetter"/>
      <w:lvlText w:val="%1)"/>
      <w:lvlJc w:val="left"/>
      <w:pPr>
        <w:ind w:left="1080" w:hanging="72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5922414"/>
    <w:multiLevelType w:val="hybridMultilevel"/>
    <w:tmpl w:val="2F50785E"/>
    <w:lvl w:ilvl="0" w:tplc="3E522BDE">
      <w:start w:val="1"/>
      <w:numFmt w:val="lowerLetter"/>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77C170F"/>
    <w:multiLevelType w:val="hybridMultilevel"/>
    <w:tmpl w:val="2F50785E"/>
    <w:lvl w:ilvl="0" w:tplc="3E522BDE">
      <w:start w:val="1"/>
      <w:numFmt w:val="lowerLetter"/>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94107D7"/>
    <w:multiLevelType w:val="hybridMultilevel"/>
    <w:tmpl w:val="2C0401B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9D420D4"/>
    <w:multiLevelType w:val="hybridMultilevel"/>
    <w:tmpl w:val="1788FCEE"/>
    <w:lvl w:ilvl="0" w:tplc="95F09A98">
      <w:start w:val="1"/>
      <w:numFmt w:val="decimal"/>
      <w:lvlText w:val="%1."/>
      <w:lvlJc w:val="left"/>
      <w:pPr>
        <w:ind w:left="1068" w:hanging="360"/>
      </w:pPr>
    </w:lvl>
    <w:lvl w:ilvl="1" w:tplc="234215FC">
      <w:start w:val="1"/>
      <w:numFmt w:val="lowerLetter"/>
      <w:lvlText w:val="%2."/>
      <w:lvlJc w:val="left"/>
      <w:pPr>
        <w:ind w:left="1440" w:hanging="360"/>
      </w:pPr>
    </w:lvl>
    <w:lvl w:ilvl="2" w:tplc="C29A3228">
      <w:start w:val="1"/>
      <w:numFmt w:val="lowerRoman"/>
      <w:lvlText w:val="%3."/>
      <w:lvlJc w:val="right"/>
      <w:pPr>
        <w:ind w:left="2160" w:hanging="180"/>
      </w:pPr>
    </w:lvl>
    <w:lvl w:ilvl="3" w:tplc="ACF0167A">
      <w:start w:val="1"/>
      <w:numFmt w:val="decimal"/>
      <w:lvlText w:val="%4."/>
      <w:lvlJc w:val="left"/>
      <w:pPr>
        <w:ind w:left="2880" w:hanging="360"/>
      </w:pPr>
    </w:lvl>
    <w:lvl w:ilvl="4" w:tplc="BFF81642">
      <w:start w:val="1"/>
      <w:numFmt w:val="lowerLetter"/>
      <w:lvlText w:val="%5."/>
      <w:lvlJc w:val="left"/>
      <w:pPr>
        <w:ind w:left="3600" w:hanging="360"/>
      </w:pPr>
    </w:lvl>
    <w:lvl w:ilvl="5" w:tplc="5E2E6772">
      <w:start w:val="1"/>
      <w:numFmt w:val="lowerRoman"/>
      <w:lvlText w:val="%6."/>
      <w:lvlJc w:val="right"/>
      <w:pPr>
        <w:ind w:left="4320" w:hanging="180"/>
      </w:pPr>
    </w:lvl>
    <w:lvl w:ilvl="6" w:tplc="1764AB18">
      <w:start w:val="1"/>
      <w:numFmt w:val="decimal"/>
      <w:lvlText w:val="%7."/>
      <w:lvlJc w:val="left"/>
      <w:pPr>
        <w:ind w:left="5040" w:hanging="360"/>
      </w:pPr>
    </w:lvl>
    <w:lvl w:ilvl="7" w:tplc="4C12B59C">
      <w:start w:val="1"/>
      <w:numFmt w:val="lowerLetter"/>
      <w:lvlText w:val="%8."/>
      <w:lvlJc w:val="left"/>
      <w:pPr>
        <w:ind w:left="5760" w:hanging="360"/>
      </w:pPr>
    </w:lvl>
    <w:lvl w:ilvl="8" w:tplc="C936A124">
      <w:start w:val="1"/>
      <w:numFmt w:val="lowerRoman"/>
      <w:lvlText w:val="%9."/>
      <w:lvlJc w:val="right"/>
      <w:pPr>
        <w:ind w:left="6480" w:hanging="180"/>
      </w:pPr>
    </w:lvl>
  </w:abstractNum>
  <w:abstractNum w:abstractNumId="13" w15:restartNumberingAfterBreak="0">
    <w:nsid w:val="208D716D"/>
    <w:multiLevelType w:val="hybridMultilevel"/>
    <w:tmpl w:val="45D8C0D0"/>
    <w:lvl w:ilvl="0" w:tplc="7F26680C">
      <w:start w:val="1"/>
      <w:numFmt w:val="lowerLetter"/>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2EC7F76"/>
    <w:multiLevelType w:val="multilevel"/>
    <w:tmpl w:val="D2827FEC"/>
    <w:styleLink w:val="WWOutlineListStyle1"/>
    <w:lvl w:ilvl="0">
      <w:start w:val="1"/>
      <w:numFmt w:val="none"/>
      <w:lvlText w:val="%1"/>
      <w:lvlJc w:val="left"/>
    </w:lvl>
    <w:lvl w:ilvl="1">
      <w:start w:val="1"/>
      <w:numFmt w:val="decimal"/>
      <w:lvlText w:val="%2."/>
      <w:lvlJc w:val="left"/>
      <w:pPr>
        <w:ind w:left="360" w:hanging="360"/>
      </w:pPr>
    </w:lvl>
    <w:lvl w:ilvl="2">
      <w:start w:val="1"/>
      <w:numFmt w:val="decimal"/>
      <w:lvlText w:val="%1.%2.%3"/>
      <w:lvlJc w:val="left"/>
      <w:pPr>
        <w:ind w:left="720" w:hanging="720"/>
      </w:pPr>
      <w:rPr>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25E32593"/>
    <w:multiLevelType w:val="hybridMultilevel"/>
    <w:tmpl w:val="8168E15C"/>
    <w:lvl w:ilvl="0" w:tplc="DEAAD900">
      <w:numFmt w:val="bullet"/>
      <w:lvlText w:val=""/>
      <w:lvlJc w:val="left"/>
      <w:pPr>
        <w:ind w:left="720" w:hanging="360"/>
      </w:pPr>
      <w:rPr>
        <w:rFonts w:ascii="Symbol" w:hAnsi="Symbol"/>
        <w:sz w:val="20"/>
      </w:rPr>
    </w:lvl>
    <w:lvl w:ilvl="1" w:tplc="66869240">
      <w:numFmt w:val="bullet"/>
      <w:lvlText w:val="o"/>
      <w:lvlJc w:val="left"/>
      <w:pPr>
        <w:ind w:left="1440" w:hanging="360"/>
      </w:pPr>
      <w:rPr>
        <w:rFonts w:ascii="Courier New" w:hAnsi="Courier New"/>
        <w:sz w:val="20"/>
      </w:rPr>
    </w:lvl>
    <w:lvl w:ilvl="2" w:tplc="2202F0E8">
      <w:numFmt w:val="bullet"/>
      <w:lvlText w:val=""/>
      <w:lvlJc w:val="left"/>
      <w:pPr>
        <w:ind w:left="2160" w:hanging="360"/>
      </w:pPr>
      <w:rPr>
        <w:rFonts w:ascii="Wingdings" w:hAnsi="Wingdings"/>
        <w:sz w:val="20"/>
      </w:rPr>
    </w:lvl>
    <w:lvl w:ilvl="3" w:tplc="BE0C53E0">
      <w:numFmt w:val="bullet"/>
      <w:lvlText w:val=""/>
      <w:lvlJc w:val="left"/>
      <w:pPr>
        <w:ind w:left="2880" w:hanging="360"/>
      </w:pPr>
      <w:rPr>
        <w:rFonts w:ascii="Wingdings" w:hAnsi="Wingdings"/>
        <w:sz w:val="20"/>
      </w:rPr>
    </w:lvl>
    <w:lvl w:ilvl="4" w:tplc="3B884776">
      <w:numFmt w:val="bullet"/>
      <w:lvlText w:val=""/>
      <w:lvlJc w:val="left"/>
      <w:pPr>
        <w:ind w:left="3600" w:hanging="360"/>
      </w:pPr>
      <w:rPr>
        <w:rFonts w:ascii="Wingdings" w:hAnsi="Wingdings"/>
        <w:sz w:val="20"/>
      </w:rPr>
    </w:lvl>
    <w:lvl w:ilvl="5" w:tplc="C5D287FA">
      <w:numFmt w:val="bullet"/>
      <w:lvlText w:val=""/>
      <w:lvlJc w:val="left"/>
      <w:pPr>
        <w:ind w:left="4320" w:hanging="360"/>
      </w:pPr>
      <w:rPr>
        <w:rFonts w:ascii="Wingdings" w:hAnsi="Wingdings"/>
        <w:sz w:val="20"/>
      </w:rPr>
    </w:lvl>
    <w:lvl w:ilvl="6" w:tplc="F126EFE0">
      <w:numFmt w:val="bullet"/>
      <w:lvlText w:val=""/>
      <w:lvlJc w:val="left"/>
      <w:pPr>
        <w:ind w:left="5040" w:hanging="360"/>
      </w:pPr>
      <w:rPr>
        <w:rFonts w:ascii="Wingdings" w:hAnsi="Wingdings"/>
        <w:sz w:val="20"/>
      </w:rPr>
    </w:lvl>
    <w:lvl w:ilvl="7" w:tplc="EB782086">
      <w:numFmt w:val="bullet"/>
      <w:lvlText w:val=""/>
      <w:lvlJc w:val="left"/>
      <w:pPr>
        <w:ind w:left="5760" w:hanging="360"/>
      </w:pPr>
      <w:rPr>
        <w:rFonts w:ascii="Wingdings" w:hAnsi="Wingdings"/>
        <w:sz w:val="20"/>
      </w:rPr>
    </w:lvl>
    <w:lvl w:ilvl="8" w:tplc="231A20FA">
      <w:numFmt w:val="bullet"/>
      <w:lvlText w:val=""/>
      <w:lvlJc w:val="left"/>
      <w:pPr>
        <w:ind w:left="6480" w:hanging="360"/>
      </w:pPr>
      <w:rPr>
        <w:rFonts w:ascii="Wingdings" w:hAnsi="Wingdings"/>
        <w:sz w:val="20"/>
      </w:rPr>
    </w:lvl>
  </w:abstractNum>
  <w:abstractNum w:abstractNumId="16" w15:restartNumberingAfterBreak="0">
    <w:nsid w:val="2B260B7F"/>
    <w:multiLevelType w:val="hybridMultilevel"/>
    <w:tmpl w:val="60E24D26"/>
    <w:lvl w:ilvl="0" w:tplc="31BC4E64">
      <w:start w:val="1"/>
      <w:numFmt w:val="decimal"/>
      <w:lvlText w:val="JED 1.%1"/>
      <w:lvlJc w:val="left"/>
      <w:pPr>
        <w:ind w:left="720" w:hanging="360"/>
      </w:pPr>
    </w:lvl>
    <w:lvl w:ilvl="1" w:tplc="EADA39A0">
      <w:start w:val="1"/>
      <w:numFmt w:val="lowerLetter"/>
      <w:lvlText w:val="%2."/>
      <w:lvlJc w:val="left"/>
      <w:pPr>
        <w:ind w:left="1440" w:hanging="360"/>
      </w:pPr>
    </w:lvl>
    <w:lvl w:ilvl="2" w:tplc="2EA24356">
      <w:start w:val="1"/>
      <w:numFmt w:val="lowerRoman"/>
      <w:lvlText w:val="%3."/>
      <w:lvlJc w:val="right"/>
      <w:pPr>
        <w:ind w:left="2160" w:hanging="180"/>
      </w:pPr>
    </w:lvl>
    <w:lvl w:ilvl="3" w:tplc="AD1EFDE2">
      <w:start w:val="1"/>
      <w:numFmt w:val="decimal"/>
      <w:lvlText w:val="%4."/>
      <w:lvlJc w:val="left"/>
      <w:pPr>
        <w:ind w:left="2880" w:hanging="360"/>
      </w:pPr>
    </w:lvl>
    <w:lvl w:ilvl="4" w:tplc="631C963C">
      <w:start w:val="1"/>
      <w:numFmt w:val="lowerLetter"/>
      <w:lvlText w:val="%5."/>
      <w:lvlJc w:val="left"/>
      <w:pPr>
        <w:ind w:left="3600" w:hanging="360"/>
      </w:pPr>
    </w:lvl>
    <w:lvl w:ilvl="5" w:tplc="FE220920">
      <w:start w:val="1"/>
      <w:numFmt w:val="lowerRoman"/>
      <w:lvlText w:val="%6."/>
      <w:lvlJc w:val="right"/>
      <w:pPr>
        <w:ind w:left="4320" w:hanging="180"/>
      </w:pPr>
    </w:lvl>
    <w:lvl w:ilvl="6" w:tplc="61A68C70">
      <w:start w:val="1"/>
      <w:numFmt w:val="decimal"/>
      <w:lvlText w:val="%7."/>
      <w:lvlJc w:val="left"/>
      <w:pPr>
        <w:ind w:left="5040" w:hanging="360"/>
      </w:pPr>
    </w:lvl>
    <w:lvl w:ilvl="7" w:tplc="182A538C">
      <w:start w:val="1"/>
      <w:numFmt w:val="lowerLetter"/>
      <w:lvlText w:val="%8."/>
      <w:lvlJc w:val="left"/>
      <w:pPr>
        <w:ind w:left="5760" w:hanging="360"/>
      </w:pPr>
    </w:lvl>
    <w:lvl w:ilvl="8" w:tplc="8656F9D6">
      <w:start w:val="1"/>
      <w:numFmt w:val="lowerRoman"/>
      <w:lvlText w:val="%9."/>
      <w:lvlJc w:val="right"/>
      <w:pPr>
        <w:ind w:left="6480" w:hanging="180"/>
      </w:pPr>
    </w:lvl>
  </w:abstractNum>
  <w:abstractNum w:abstractNumId="17" w15:restartNumberingAfterBreak="0">
    <w:nsid w:val="2D3623DA"/>
    <w:multiLevelType w:val="hybridMultilevel"/>
    <w:tmpl w:val="73F4B8D6"/>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2D501368"/>
    <w:multiLevelType w:val="multilevel"/>
    <w:tmpl w:val="18A4D3C6"/>
    <w:styleLink w:val="WWOutlineListStyle3"/>
    <w:lvl w:ilvl="0">
      <w:start w:val="1"/>
      <w:numFmt w:val="none"/>
      <w:lvlText w:val="%1"/>
      <w:lvlJc w:val="left"/>
    </w:lvl>
    <w:lvl w:ilvl="1">
      <w:start w:val="1"/>
      <w:numFmt w:val="decimal"/>
      <w:lvlText w:val="%2."/>
      <w:lvlJc w:val="left"/>
      <w:pPr>
        <w:ind w:left="360" w:hanging="360"/>
      </w:pPr>
    </w:lvl>
    <w:lvl w:ilvl="2">
      <w:start w:val="1"/>
      <w:numFmt w:val="decimal"/>
      <w:lvlText w:val="%1.%2.%3"/>
      <w:lvlJc w:val="left"/>
      <w:pPr>
        <w:ind w:left="720" w:hanging="720"/>
      </w:pPr>
      <w:rPr>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2DF00DB3"/>
    <w:multiLevelType w:val="hybridMultilevel"/>
    <w:tmpl w:val="FA4A7E6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1C63353"/>
    <w:multiLevelType w:val="multilevel"/>
    <w:tmpl w:val="CE82EA5E"/>
    <w:lvl w:ilvl="0">
      <w:start w:val="1"/>
      <w:numFmt w:val="upperRoman"/>
      <w:pStyle w:val="Styl4"/>
      <w:lvlText w:val="%1."/>
      <w:lvlJc w:val="left"/>
      <w:pPr>
        <w:ind w:left="360" w:hanging="360"/>
      </w:pPr>
      <w:rPr>
        <w:rFonts w:hint="default"/>
      </w:rPr>
    </w:lvl>
    <w:lvl w:ilvl="1">
      <w:start w:val="1"/>
      <w:numFmt w:val="decimal"/>
      <w:lvlText w:val="%1.%2."/>
      <w:lvlJc w:val="left"/>
      <w:pPr>
        <w:ind w:left="792" w:hanging="432"/>
      </w:pPr>
      <w:rPr>
        <w:rFonts w:hint="default"/>
        <w:b/>
        <w:color w:val="auto"/>
        <w:sz w:val="20"/>
        <w:szCs w:val="20"/>
      </w:rPr>
    </w:lvl>
    <w:lvl w:ilvl="2">
      <w:start w:val="1"/>
      <w:numFmt w:val="decimal"/>
      <w:lvlText w:val="%1.%2.%3."/>
      <w:lvlJc w:val="left"/>
      <w:pPr>
        <w:ind w:left="504" w:hanging="504"/>
      </w:pPr>
      <w:rPr>
        <w:rFonts w:hint="default"/>
        <w:b/>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4B9684A"/>
    <w:multiLevelType w:val="hybridMultilevel"/>
    <w:tmpl w:val="9C7823BC"/>
    <w:lvl w:ilvl="0" w:tplc="0415000F">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2" w15:restartNumberingAfterBreak="0">
    <w:nsid w:val="36103C09"/>
    <w:multiLevelType w:val="hybridMultilevel"/>
    <w:tmpl w:val="AA46C77A"/>
    <w:lvl w:ilvl="0" w:tplc="24BEE712">
      <w:start w:val="1"/>
      <w:numFmt w:val="decimal"/>
      <w:lvlText w:val="%1."/>
      <w:lvlJc w:val="left"/>
      <w:pPr>
        <w:ind w:left="720" w:hanging="360"/>
      </w:pPr>
    </w:lvl>
    <w:lvl w:ilvl="1" w:tplc="51D4BC18">
      <w:start w:val="1"/>
      <w:numFmt w:val="lowerLetter"/>
      <w:lvlText w:val="%2."/>
      <w:lvlJc w:val="left"/>
      <w:pPr>
        <w:ind w:left="1440" w:hanging="360"/>
      </w:pPr>
    </w:lvl>
    <w:lvl w:ilvl="2" w:tplc="76B21308">
      <w:start w:val="1"/>
      <w:numFmt w:val="lowerRoman"/>
      <w:lvlText w:val="%3."/>
      <w:lvlJc w:val="right"/>
      <w:pPr>
        <w:ind w:left="2160" w:hanging="180"/>
      </w:pPr>
    </w:lvl>
    <w:lvl w:ilvl="3" w:tplc="97868776">
      <w:start w:val="1"/>
      <w:numFmt w:val="decimal"/>
      <w:lvlText w:val="%4."/>
      <w:lvlJc w:val="left"/>
      <w:pPr>
        <w:ind w:left="2880" w:hanging="360"/>
      </w:pPr>
    </w:lvl>
    <w:lvl w:ilvl="4" w:tplc="521C81B8">
      <w:start w:val="1"/>
      <w:numFmt w:val="lowerLetter"/>
      <w:lvlText w:val="%5."/>
      <w:lvlJc w:val="left"/>
      <w:pPr>
        <w:ind w:left="3600" w:hanging="360"/>
      </w:pPr>
    </w:lvl>
    <w:lvl w:ilvl="5" w:tplc="05A6FF74">
      <w:start w:val="1"/>
      <w:numFmt w:val="lowerRoman"/>
      <w:lvlText w:val="%6."/>
      <w:lvlJc w:val="right"/>
      <w:pPr>
        <w:ind w:left="4320" w:hanging="180"/>
      </w:pPr>
    </w:lvl>
    <w:lvl w:ilvl="6" w:tplc="C1D0DC68">
      <w:start w:val="1"/>
      <w:numFmt w:val="decimal"/>
      <w:lvlText w:val="%7."/>
      <w:lvlJc w:val="left"/>
      <w:pPr>
        <w:ind w:left="5040" w:hanging="360"/>
      </w:pPr>
    </w:lvl>
    <w:lvl w:ilvl="7" w:tplc="13EE06CE">
      <w:start w:val="1"/>
      <w:numFmt w:val="lowerLetter"/>
      <w:lvlText w:val="%8."/>
      <w:lvlJc w:val="left"/>
      <w:pPr>
        <w:ind w:left="5760" w:hanging="360"/>
      </w:pPr>
    </w:lvl>
    <w:lvl w:ilvl="8" w:tplc="73F4BA16">
      <w:start w:val="1"/>
      <w:numFmt w:val="lowerRoman"/>
      <w:lvlText w:val="%9."/>
      <w:lvlJc w:val="right"/>
      <w:pPr>
        <w:ind w:left="6480" w:hanging="180"/>
      </w:pPr>
    </w:lvl>
  </w:abstractNum>
  <w:abstractNum w:abstractNumId="23" w15:restartNumberingAfterBreak="0">
    <w:nsid w:val="3B1F55C0"/>
    <w:multiLevelType w:val="hybridMultilevel"/>
    <w:tmpl w:val="B64E4D54"/>
    <w:lvl w:ilvl="0" w:tplc="FFFFFFFF">
      <w:start w:val="1"/>
      <w:numFmt w:val="decimal"/>
      <w:lvlText w:val="%1)"/>
      <w:lvlJc w:val="left"/>
      <w:pPr>
        <w:ind w:left="720" w:hanging="360"/>
      </w:pPr>
      <w:rPr>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B5313E1"/>
    <w:multiLevelType w:val="hybridMultilevel"/>
    <w:tmpl w:val="A634890C"/>
    <w:lvl w:ilvl="0" w:tplc="59D46E0A">
      <w:start w:val="1"/>
      <w:numFmt w:val="decimal"/>
      <w:lvlText w:val="SEN 1.%1"/>
      <w:lvlJc w:val="left"/>
      <w:pPr>
        <w:ind w:left="720" w:hanging="360"/>
      </w:pPr>
    </w:lvl>
    <w:lvl w:ilvl="1" w:tplc="DA046230">
      <w:start w:val="1"/>
      <w:numFmt w:val="lowerLetter"/>
      <w:lvlText w:val="%2."/>
      <w:lvlJc w:val="left"/>
      <w:pPr>
        <w:ind w:left="1440" w:hanging="360"/>
      </w:pPr>
    </w:lvl>
    <w:lvl w:ilvl="2" w:tplc="294242DC">
      <w:start w:val="1"/>
      <w:numFmt w:val="lowerRoman"/>
      <w:lvlText w:val="%3."/>
      <w:lvlJc w:val="right"/>
      <w:pPr>
        <w:ind w:left="2160" w:hanging="180"/>
      </w:pPr>
    </w:lvl>
    <w:lvl w:ilvl="3" w:tplc="5830A608">
      <w:start w:val="1"/>
      <w:numFmt w:val="decimal"/>
      <w:lvlText w:val="%4."/>
      <w:lvlJc w:val="left"/>
      <w:pPr>
        <w:ind w:left="2880" w:hanging="360"/>
      </w:pPr>
    </w:lvl>
    <w:lvl w:ilvl="4" w:tplc="2B4E9600">
      <w:start w:val="1"/>
      <w:numFmt w:val="lowerLetter"/>
      <w:lvlText w:val="%5."/>
      <w:lvlJc w:val="left"/>
      <w:pPr>
        <w:ind w:left="3600" w:hanging="360"/>
      </w:pPr>
    </w:lvl>
    <w:lvl w:ilvl="5" w:tplc="067E5AEC">
      <w:start w:val="1"/>
      <w:numFmt w:val="lowerRoman"/>
      <w:lvlText w:val="%6."/>
      <w:lvlJc w:val="right"/>
      <w:pPr>
        <w:ind w:left="4320" w:hanging="180"/>
      </w:pPr>
    </w:lvl>
    <w:lvl w:ilvl="6" w:tplc="6F78E246">
      <w:start w:val="1"/>
      <w:numFmt w:val="decimal"/>
      <w:lvlText w:val="%7."/>
      <w:lvlJc w:val="left"/>
      <w:pPr>
        <w:ind w:left="5040" w:hanging="360"/>
      </w:pPr>
    </w:lvl>
    <w:lvl w:ilvl="7" w:tplc="2EDAA6C4">
      <w:start w:val="1"/>
      <w:numFmt w:val="lowerLetter"/>
      <w:lvlText w:val="%8."/>
      <w:lvlJc w:val="left"/>
      <w:pPr>
        <w:ind w:left="5760" w:hanging="360"/>
      </w:pPr>
    </w:lvl>
    <w:lvl w:ilvl="8" w:tplc="2996E6FC">
      <w:start w:val="1"/>
      <w:numFmt w:val="lowerRoman"/>
      <w:lvlText w:val="%9."/>
      <w:lvlJc w:val="right"/>
      <w:pPr>
        <w:ind w:left="6480" w:hanging="180"/>
      </w:pPr>
    </w:lvl>
  </w:abstractNum>
  <w:abstractNum w:abstractNumId="25" w15:restartNumberingAfterBreak="0">
    <w:nsid w:val="3D93662B"/>
    <w:multiLevelType w:val="multilevel"/>
    <w:tmpl w:val="D33C2224"/>
    <w:styleLink w:val="WWOutlineListStyle2"/>
    <w:lvl w:ilvl="0">
      <w:start w:val="1"/>
      <w:numFmt w:val="none"/>
      <w:lvlText w:val="%1"/>
      <w:lvlJc w:val="left"/>
    </w:lvl>
    <w:lvl w:ilvl="1">
      <w:start w:val="1"/>
      <w:numFmt w:val="decimal"/>
      <w:lvlText w:val="%2."/>
      <w:lvlJc w:val="left"/>
      <w:pPr>
        <w:ind w:left="360" w:hanging="360"/>
      </w:pPr>
    </w:lvl>
    <w:lvl w:ilvl="2">
      <w:start w:val="1"/>
      <w:numFmt w:val="decimal"/>
      <w:lvlText w:val="%1.%2.%3"/>
      <w:lvlJc w:val="left"/>
      <w:pPr>
        <w:ind w:left="720" w:hanging="720"/>
      </w:pPr>
      <w:rPr>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6" w15:restartNumberingAfterBreak="0">
    <w:nsid w:val="40CE663C"/>
    <w:multiLevelType w:val="hybridMultilevel"/>
    <w:tmpl w:val="9678FC7A"/>
    <w:lvl w:ilvl="0" w:tplc="B75E2A06">
      <w:numFmt w:val="bullet"/>
      <w:lvlText w:val=""/>
      <w:lvlJc w:val="left"/>
      <w:pPr>
        <w:ind w:left="720" w:hanging="360"/>
      </w:pPr>
      <w:rPr>
        <w:rFonts w:ascii="Symbol" w:hAnsi="Symbol"/>
        <w:sz w:val="20"/>
      </w:rPr>
    </w:lvl>
    <w:lvl w:ilvl="1" w:tplc="B4D4DE3C">
      <w:numFmt w:val="bullet"/>
      <w:lvlText w:val="o"/>
      <w:lvlJc w:val="left"/>
      <w:pPr>
        <w:ind w:left="1440" w:hanging="360"/>
      </w:pPr>
      <w:rPr>
        <w:rFonts w:ascii="Courier New" w:hAnsi="Courier New"/>
        <w:sz w:val="20"/>
      </w:rPr>
    </w:lvl>
    <w:lvl w:ilvl="2" w:tplc="50F8AAD6">
      <w:numFmt w:val="bullet"/>
      <w:lvlText w:val=""/>
      <w:lvlJc w:val="left"/>
      <w:pPr>
        <w:ind w:left="2160" w:hanging="360"/>
      </w:pPr>
      <w:rPr>
        <w:rFonts w:ascii="Wingdings" w:hAnsi="Wingdings"/>
        <w:sz w:val="20"/>
      </w:rPr>
    </w:lvl>
    <w:lvl w:ilvl="3" w:tplc="7ECE0DA4">
      <w:numFmt w:val="bullet"/>
      <w:lvlText w:val=""/>
      <w:lvlJc w:val="left"/>
      <w:pPr>
        <w:ind w:left="2880" w:hanging="360"/>
      </w:pPr>
      <w:rPr>
        <w:rFonts w:ascii="Wingdings" w:hAnsi="Wingdings"/>
        <w:sz w:val="20"/>
      </w:rPr>
    </w:lvl>
    <w:lvl w:ilvl="4" w:tplc="93A82BAA">
      <w:numFmt w:val="bullet"/>
      <w:lvlText w:val=""/>
      <w:lvlJc w:val="left"/>
      <w:pPr>
        <w:ind w:left="3600" w:hanging="360"/>
      </w:pPr>
      <w:rPr>
        <w:rFonts w:ascii="Wingdings" w:hAnsi="Wingdings"/>
        <w:sz w:val="20"/>
      </w:rPr>
    </w:lvl>
    <w:lvl w:ilvl="5" w:tplc="5EAAF6FA">
      <w:numFmt w:val="bullet"/>
      <w:lvlText w:val=""/>
      <w:lvlJc w:val="left"/>
      <w:pPr>
        <w:ind w:left="4320" w:hanging="360"/>
      </w:pPr>
      <w:rPr>
        <w:rFonts w:ascii="Wingdings" w:hAnsi="Wingdings"/>
        <w:sz w:val="20"/>
      </w:rPr>
    </w:lvl>
    <w:lvl w:ilvl="6" w:tplc="6EFAF8AC">
      <w:numFmt w:val="bullet"/>
      <w:lvlText w:val=""/>
      <w:lvlJc w:val="left"/>
      <w:pPr>
        <w:ind w:left="5040" w:hanging="360"/>
      </w:pPr>
      <w:rPr>
        <w:rFonts w:ascii="Wingdings" w:hAnsi="Wingdings"/>
        <w:sz w:val="20"/>
      </w:rPr>
    </w:lvl>
    <w:lvl w:ilvl="7" w:tplc="99D29716">
      <w:numFmt w:val="bullet"/>
      <w:lvlText w:val=""/>
      <w:lvlJc w:val="left"/>
      <w:pPr>
        <w:ind w:left="5760" w:hanging="360"/>
      </w:pPr>
      <w:rPr>
        <w:rFonts w:ascii="Wingdings" w:hAnsi="Wingdings"/>
        <w:sz w:val="20"/>
      </w:rPr>
    </w:lvl>
    <w:lvl w:ilvl="8" w:tplc="BB9024CE">
      <w:numFmt w:val="bullet"/>
      <w:lvlText w:val=""/>
      <w:lvlJc w:val="left"/>
      <w:pPr>
        <w:ind w:left="6480" w:hanging="360"/>
      </w:pPr>
      <w:rPr>
        <w:rFonts w:ascii="Wingdings" w:hAnsi="Wingdings"/>
        <w:sz w:val="20"/>
      </w:rPr>
    </w:lvl>
  </w:abstractNum>
  <w:abstractNum w:abstractNumId="27" w15:restartNumberingAfterBreak="0">
    <w:nsid w:val="410E00CD"/>
    <w:multiLevelType w:val="hybridMultilevel"/>
    <w:tmpl w:val="81C4D9A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2376931"/>
    <w:multiLevelType w:val="hybridMultilevel"/>
    <w:tmpl w:val="8C0AC5D4"/>
    <w:lvl w:ilvl="0" w:tplc="32CE6A44">
      <w:start w:val="1"/>
      <w:numFmt w:val="decimal"/>
      <w:lvlText w:val="JAK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3D04128"/>
    <w:multiLevelType w:val="multilevel"/>
    <w:tmpl w:val="1AFEFE40"/>
    <w:styleLink w:val="WWOutlineListStyle5"/>
    <w:lvl w:ilvl="0">
      <w:start w:val="1"/>
      <w:numFmt w:val="none"/>
      <w:lvlText w:val="%1"/>
      <w:lvlJc w:val="left"/>
    </w:lvl>
    <w:lvl w:ilvl="1">
      <w:start w:val="1"/>
      <w:numFmt w:val="decimal"/>
      <w:pStyle w:val="Nagwek21"/>
      <w:lvlText w:val="%2."/>
      <w:lvlJc w:val="left"/>
      <w:pPr>
        <w:ind w:left="360" w:hanging="360"/>
      </w:pPr>
    </w:lvl>
    <w:lvl w:ilvl="2">
      <w:start w:val="1"/>
      <w:numFmt w:val="decimal"/>
      <w:pStyle w:val="Nagwek31"/>
      <w:lvlText w:val="%1.%2.%3"/>
      <w:lvlJc w:val="left"/>
      <w:pPr>
        <w:ind w:left="720" w:hanging="720"/>
      </w:pPr>
      <w:rPr>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Nagwek41"/>
      <w:lvlText w:val="%1.%2.%3.%4"/>
      <w:lvlJc w:val="left"/>
      <w:pPr>
        <w:ind w:left="864" w:hanging="864"/>
      </w:pPr>
    </w:lvl>
    <w:lvl w:ilvl="4">
      <w:start w:val="1"/>
      <w:numFmt w:val="decimal"/>
      <w:pStyle w:val="Nagwek51"/>
      <w:lvlText w:val="%1.%2.%3.%4.%5"/>
      <w:lvlJc w:val="left"/>
      <w:pPr>
        <w:ind w:left="1008" w:hanging="1008"/>
      </w:pPr>
    </w:lvl>
    <w:lvl w:ilvl="5">
      <w:start w:val="1"/>
      <w:numFmt w:val="decimal"/>
      <w:pStyle w:val="Nagwek61"/>
      <w:lvlText w:val="%1.%2.%3.%4.%5.%6"/>
      <w:lvlJc w:val="left"/>
      <w:pPr>
        <w:ind w:left="1152" w:hanging="1152"/>
      </w:pPr>
    </w:lvl>
    <w:lvl w:ilvl="6">
      <w:start w:val="1"/>
      <w:numFmt w:val="decimal"/>
      <w:pStyle w:val="Nagwek71"/>
      <w:lvlText w:val="%1.%2.%3.%4.%5.%6.%7"/>
      <w:lvlJc w:val="left"/>
      <w:pPr>
        <w:ind w:left="1296" w:hanging="1296"/>
      </w:pPr>
    </w:lvl>
    <w:lvl w:ilvl="7">
      <w:start w:val="1"/>
      <w:numFmt w:val="decimal"/>
      <w:pStyle w:val="Nagwek81"/>
      <w:lvlText w:val="%1.%2.%3.%4.%5.%6.%7.%8"/>
      <w:lvlJc w:val="left"/>
      <w:pPr>
        <w:ind w:left="1440" w:hanging="1440"/>
      </w:pPr>
    </w:lvl>
    <w:lvl w:ilvl="8">
      <w:start w:val="1"/>
      <w:numFmt w:val="decimal"/>
      <w:pStyle w:val="Nagwek91"/>
      <w:lvlText w:val="%1.%2.%3.%4.%5.%6.%7.%8.%9"/>
      <w:lvlJc w:val="left"/>
      <w:pPr>
        <w:ind w:left="1584" w:hanging="1584"/>
      </w:pPr>
    </w:lvl>
  </w:abstractNum>
  <w:abstractNum w:abstractNumId="30" w15:restartNumberingAfterBreak="0">
    <w:nsid w:val="458B29A6"/>
    <w:multiLevelType w:val="hybridMultilevel"/>
    <w:tmpl w:val="FA4A7E6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93820BD"/>
    <w:multiLevelType w:val="hybridMultilevel"/>
    <w:tmpl w:val="FA4A7E6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AE92405"/>
    <w:multiLevelType w:val="hybridMultilevel"/>
    <w:tmpl w:val="3D1EFE54"/>
    <w:lvl w:ilvl="0" w:tplc="EFB22E9A">
      <w:start w:val="1"/>
      <w:numFmt w:val="decimal"/>
      <w:lvlText w:val="JED 1.%1"/>
      <w:lvlJc w:val="left"/>
      <w:pPr>
        <w:ind w:left="720" w:hanging="360"/>
      </w:pPr>
    </w:lvl>
    <w:lvl w:ilvl="1" w:tplc="168679B8">
      <w:start w:val="1"/>
      <w:numFmt w:val="lowerLetter"/>
      <w:lvlText w:val="%2."/>
      <w:lvlJc w:val="left"/>
      <w:pPr>
        <w:ind w:left="1440" w:hanging="360"/>
      </w:pPr>
    </w:lvl>
    <w:lvl w:ilvl="2" w:tplc="FD1CABF6">
      <w:start w:val="1"/>
      <w:numFmt w:val="lowerRoman"/>
      <w:lvlText w:val="%3."/>
      <w:lvlJc w:val="right"/>
      <w:pPr>
        <w:ind w:left="2160" w:hanging="180"/>
      </w:pPr>
    </w:lvl>
    <w:lvl w:ilvl="3" w:tplc="B1185818">
      <w:start w:val="1"/>
      <w:numFmt w:val="decimal"/>
      <w:lvlText w:val="%4."/>
      <w:lvlJc w:val="left"/>
      <w:pPr>
        <w:ind w:left="2880" w:hanging="360"/>
      </w:pPr>
    </w:lvl>
    <w:lvl w:ilvl="4" w:tplc="061A5D86">
      <w:start w:val="1"/>
      <w:numFmt w:val="lowerLetter"/>
      <w:lvlText w:val="%5."/>
      <w:lvlJc w:val="left"/>
      <w:pPr>
        <w:ind w:left="3600" w:hanging="360"/>
      </w:pPr>
    </w:lvl>
    <w:lvl w:ilvl="5" w:tplc="5518E192">
      <w:start w:val="1"/>
      <w:numFmt w:val="lowerRoman"/>
      <w:lvlText w:val="%6."/>
      <w:lvlJc w:val="right"/>
      <w:pPr>
        <w:ind w:left="4320" w:hanging="180"/>
      </w:pPr>
    </w:lvl>
    <w:lvl w:ilvl="6" w:tplc="3502EDAE">
      <w:start w:val="1"/>
      <w:numFmt w:val="decimal"/>
      <w:lvlText w:val="%7."/>
      <w:lvlJc w:val="left"/>
      <w:pPr>
        <w:ind w:left="5040" w:hanging="360"/>
      </w:pPr>
    </w:lvl>
    <w:lvl w:ilvl="7" w:tplc="A9B03C44">
      <w:start w:val="1"/>
      <w:numFmt w:val="lowerLetter"/>
      <w:lvlText w:val="%8."/>
      <w:lvlJc w:val="left"/>
      <w:pPr>
        <w:ind w:left="5760" w:hanging="360"/>
      </w:pPr>
    </w:lvl>
    <w:lvl w:ilvl="8" w:tplc="857EAF48">
      <w:start w:val="1"/>
      <w:numFmt w:val="lowerRoman"/>
      <w:lvlText w:val="%9."/>
      <w:lvlJc w:val="right"/>
      <w:pPr>
        <w:ind w:left="6480" w:hanging="180"/>
      </w:pPr>
    </w:lvl>
  </w:abstractNum>
  <w:abstractNum w:abstractNumId="33" w15:restartNumberingAfterBreak="0">
    <w:nsid w:val="4CD845A7"/>
    <w:multiLevelType w:val="hybridMultilevel"/>
    <w:tmpl w:val="5726E5CE"/>
    <w:lvl w:ilvl="0" w:tplc="04150011">
      <w:start w:val="1"/>
      <w:numFmt w:val="decimal"/>
      <w:lvlText w:val="%1)"/>
      <w:lvlJc w:val="left"/>
      <w:pPr>
        <w:ind w:left="720" w:hanging="360"/>
      </w:pPr>
      <w:rPr>
        <w:rFonts w:hint="default"/>
      </w:rPr>
    </w:lvl>
    <w:lvl w:ilvl="1" w:tplc="CD4ED2EC">
      <w:start w:val="1"/>
      <w:numFmt w:val="lowerLetter"/>
      <w:lvlText w:val="%2)"/>
      <w:lvlJc w:val="left"/>
      <w:pPr>
        <w:ind w:left="1800" w:hanging="7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D126D3E"/>
    <w:multiLevelType w:val="hybridMultilevel"/>
    <w:tmpl w:val="FA4A7E6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6037FAD"/>
    <w:multiLevelType w:val="hybridMultilevel"/>
    <w:tmpl w:val="E18AEC8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8B025F7"/>
    <w:multiLevelType w:val="hybridMultilevel"/>
    <w:tmpl w:val="2F50785E"/>
    <w:lvl w:ilvl="0" w:tplc="3E522BDE">
      <w:start w:val="1"/>
      <w:numFmt w:val="lowerLetter"/>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9CB7A27"/>
    <w:multiLevelType w:val="hybridMultilevel"/>
    <w:tmpl w:val="0CFC7970"/>
    <w:lvl w:ilvl="0" w:tplc="E6CA5CD4">
      <w:start w:val="81"/>
      <w:numFmt w:val="decimal"/>
      <w:lvlText w:val="%1."/>
      <w:lvlJc w:val="left"/>
      <w:pPr>
        <w:tabs>
          <w:tab w:val="num" w:pos="720"/>
        </w:tabs>
        <w:ind w:left="720" w:hanging="360"/>
      </w:pPr>
    </w:lvl>
    <w:lvl w:ilvl="1" w:tplc="C73A9498" w:tentative="1">
      <w:start w:val="1"/>
      <w:numFmt w:val="decimal"/>
      <w:lvlText w:val="%2."/>
      <w:lvlJc w:val="left"/>
      <w:pPr>
        <w:tabs>
          <w:tab w:val="num" w:pos="1440"/>
        </w:tabs>
        <w:ind w:left="1440" w:hanging="360"/>
      </w:pPr>
    </w:lvl>
    <w:lvl w:ilvl="2" w:tplc="30E41522" w:tentative="1">
      <w:start w:val="1"/>
      <w:numFmt w:val="decimal"/>
      <w:lvlText w:val="%3."/>
      <w:lvlJc w:val="left"/>
      <w:pPr>
        <w:tabs>
          <w:tab w:val="num" w:pos="2160"/>
        </w:tabs>
        <w:ind w:left="2160" w:hanging="360"/>
      </w:pPr>
    </w:lvl>
    <w:lvl w:ilvl="3" w:tplc="FA260B14" w:tentative="1">
      <w:start w:val="1"/>
      <w:numFmt w:val="decimal"/>
      <w:lvlText w:val="%4."/>
      <w:lvlJc w:val="left"/>
      <w:pPr>
        <w:tabs>
          <w:tab w:val="num" w:pos="2880"/>
        </w:tabs>
        <w:ind w:left="2880" w:hanging="360"/>
      </w:pPr>
    </w:lvl>
    <w:lvl w:ilvl="4" w:tplc="662C17A0" w:tentative="1">
      <w:start w:val="1"/>
      <w:numFmt w:val="decimal"/>
      <w:lvlText w:val="%5."/>
      <w:lvlJc w:val="left"/>
      <w:pPr>
        <w:tabs>
          <w:tab w:val="num" w:pos="3600"/>
        </w:tabs>
        <w:ind w:left="3600" w:hanging="360"/>
      </w:pPr>
    </w:lvl>
    <w:lvl w:ilvl="5" w:tplc="B5AC0834" w:tentative="1">
      <w:start w:val="1"/>
      <w:numFmt w:val="decimal"/>
      <w:lvlText w:val="%6."/>
      <w:lvlJc w:val="left"/>
      <w:pPr>
        <w:tabs>
          <w:tab w:val="num" w:pos="4320"/>
        </w:tabs>
        <w:ind w:left="4320" w:hanging="360"/>
      </w:pPr>
    </w:lvl>
    <w:lvl w:ilvl="6" w:tplc="2A545E26" w:tentative="1">
      <w:start w:val="1"/>
      <w:numFmt w:val="decimal"/>
      <w:lvlText w:val="%7."/>
      <w:lvlJc w:val="left"/>
      <w:pPr>
        <w:tabs>
          <w:tab w:val="num" w:pos="5040"/>
        </w:tabs>
        <w:ind w:left="5040" w:hanging="360"/>
      </w:pPr>
    </w:lvl>
    <w:lvl w:ilvl="7" w:tplc="738A1070" w:tentative="1">
      <w:start w:val="1"/>
      <w:numFmt w:val="decimal"/>
      <w:lvlText w:val="%8."/>
      <w:lvlJc w:val="left"/>
      <w:pPr>
        <w:tabs>
          <w:tab w:val="num" w:pos="5760"/>
        </w:tabs>
        <w:ind w:left="5760" w:hanging="360"/>
      </w:pPr>
    </w:lvl>
    <w:lvl w:ilvl="8" w:tplc="FDD201C2" w:tentative="1">
      <w:start w:val="1"/>
      <w:numFmt w:val="decimal"/>
      <w:lvlText w:val="%9."/>
      <w:lvlJc w:val="left"/>
      <w:pPr>
        <w:tabs>
          <w:tab w:val="num" w:pos="6480"/>
        </w:tabs>
        <w:ind w:left="6480" w:hanging="360"/>
      </w:pPr>
    </w:lvl>
  </w:abstractNum>
  <w:abstractNum w:abstractNumId="38" w15:restartNumberingAfterBreak="0">
    <w:nsid w:val="59E62614"/>
    <w:multiLevelType w:val="hybridMultilevel"/>
    <w:tmpl w:val="B46402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DE96EC2"/>
    <w:multiLevelType w:val="hybridMultilevel"/>
    <w:tmpl w:val="FA4A7E6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C7E6745"/>
    <w:multiLevelType w:val="hybridMultilevel"/>
    <w:tmpl w:val="33662706"/>
    <w:lvl w:ilvl="0" w:tplc="0415000F">
      <w:start w:val="1"/>
      <w:numFmt w:val="decimal"/>
      <w:lvlText w:val="%1."/>
      <w:lvlJc w:val="left"/>
      <w:pPr>
        <w:ind w:left="1788"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6C985070"/>
    <w:multiLevelType w:val="hybridMultilevel"/>
    <w:tmpl w:val="2E889E9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FA562C0"/>
    <w:multiLevelType w:val="hybridMultilevel"/>
    <w:tmpl w:val="F55EC5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27F4075"/>
    <w:multiLevelType w:val="hybridMultilevel"/>
    <w:tmpl w:val="C9AC493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47625AF"/>
    <w:multiLevelType w:val="multilevel"/>
    <w:tmpl w:val="7ACEC58E"/>
    <w:styleLink w:val="WWOutlineListStyle4"/>
    <w:lvl w:ilvl="0">
      <w:start w:val="1"/>
      <w:numFmt w:val="none"/>
      <w:lvlText w:val="%1"/>
      <w:lvlJc w:val="left"/>
    </w:lvl>
    <w:lvl w:ilvl="1">
      <w:start w:val="1"/>
      <w:numFmt w:val="decimal"/>
      <w:lvlText w:val="%2."/>
      <w:lvlJc w:val="left"/>
      <w:pPr>
        <w:ind w:left="360" w:hanging="360"/>
      </w:pPr>
    </w:lvl>
    <w:lvl w:ilvl="2">
      <w:start w:val="1"/>
      <w:numFmt w:val="decimal"/>
      <w:lvlText w:val="%1.%2.%3"/>
      <w:lvlJc w:val="left"/>
      <w:pPr>
        <w:ind w:left="720" w:hanging="720"/>
      </w:pPr>
      <w:rPr>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5" w15:restartNumberingAfterBreak="0">
    <w:nsid w:val="75F9246A"/>
    <w:multiLevelType w:val="hybridMultilevel"/>
    <w:tmpl w:val="E18AEC8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9C13947"/>
    <w:multiLevelType w:val="hybridMultilevel"/>
    <w:tmpl w:val="B64E4D54"/>
    <w:lvl w:ilvl="0" w:tplc="B8763CE6">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C244B1F"/>
    <w:multiLevelType w:val="hybridMultilevel"/>
    <w:tmpl w:val="320EC090"/>
    <w:lvl w:ilvl="0" w:tplc="1110008A">
      <w:start w:val="1"/>
      <w:numFmt w:val="decimal"/>
      <w:lvlText w:val="SPO 1.%1"/>
      <w:lvlJc w:val="left"/>
      <w:pPr>
        <w:ind w:left="1211" w:hanging="360"/>
      </w:pPr>
    </w:lvl>
    <w:lvl w:ilvl="1" w:tplc="1046A304">
      <w:start w:val="1"/>
      <w:numFmt w:val="decimal"/>
      <w:lvlText w:val="SPO 1.%2."/>
      <w:lvlJc w:val="left"/>
      <w:pPr>
        <w:ind w:left="1931" w:hanging="360"/>
      </w:pPr>
    </w:lvl>
    <w:lvl w:ilvl="2" w:tplc="773E082E">
      <w:start w:val="1"/>
      <w:numFmt w:val="lowerRoman"/>
      <w:lvlText w:val="%3."/>
      <w:lvlJc w:val="right"/>
      <w:pPr>
        <w:ind w:left="2651" w:hanging="180"/>
      </w:pPr>
    </w:lvl>
    <w:lvl w:ilvl="3" w:tplc="2B12B224">
      <w:start w:val="1"/>
      <w:numFmt w:val="decimal"/>
      <w:lvlText w:val="%4."/>
      <w:lvlJc w:val="left"/>
      <w:pPr>
        <w:ind w:left="3371" w:hanging="360"/>
      </w:pPr>
    </w:lvl>
    <w:lvl w:ilvl="4" w:tplc="C024AC48">
      <w:start w:val="1"/>
      <w:numFmt w:val="lowerLetter"/>
      <w:lvlText w:val="%5."/>
      <w:lvlJc w:val="left"/>
      <w:pPr>
        <w:ind w:left="4091" w:hanging="360"/>
      </w:pPr>
    </w:lvl>
    <w:lvl w:ilvl="5" w:tplc="D07E1DAC">
      <w:start w:val="1"/>
      <w:numFmt w:val="lowerRoman"/>
      <w:lvlText w:val="%6."/>
      <w:lvlJc w:val="right"/>
      <w:pPr>
        <w:ind w:left="4811" w:hanging="180"/>
      </w:pPr>
    </w:lvl>
    <w:lvl w:ilvl="6" w:tplc="C188F452">
      <w:start w:val="1"/>
      <w:numFmt w:val="decimal"/>
      <w:lvlText w:val="%7."/>
      <w:lvlJc w:val="left"/>
      <w:pPr>
        <w:ind w:left="5531" w:hanging="360"/>
      </w:pPr>
    </w:lvl>
    <w:lvl w:ilvl="7" w:tplc="B2FABDA8">
      <w:start w:val="1"/>
      <w:numFmt w:val="lowerLetter"/>
      <w:lvlText w:val="%8."/>
      <w:lvlJc w:val="left"/>
      <w:pPr>
        <w:ind w:left="6251" w:hanging="360"/>
      </w:pPr>
    </w:lvl>
    <w:lvl w:ilvl="8" w:tplc="8E60961E">
      <w:start w:val="1"/>
      <w:numFmt w:val="lowerRoman"/>
      <w:lvlText w:val="%9."/>
      <w:lvlJc w:val="right"/>
      <w:pPr>
        <w:ind w:left="6971" w:hanging="180"/>
      </w:pPr>
    </w:lvl>
  </w:abstractNum>
  <w:num w:numId="1">
    <w:abstractNumId w:val="6"/>
  </w:num>
  <w:num w:numId="2">
    <w:abstractNumId w:val="29"/>
  </w:num>
  <w:num w:numId="3">
    <w:abstractNumId w:val="44"/>
  </w:num>
  <w:num w:numId="4">
    <w:abstractNumId w:val="18"/>
  </w:num>
  <w:num w:numId="5">
    <w:abstractNumId w:val="25"/>
  </w:num>
  <w:num w:numId="6">
    <w:abstractNumId w:val="14"/>
  </w:num>
  <w:num w:numId="7">
    <w:abstractNumId w:val="1"/>
  </w:num>
  <w:num w:numId="8">
    <w:abstractNumId w:val="47"/>
  </w:num>
  <w:num w:numId="9">
    <w:abstractNumId w:val="15"/>
  </w:num>
  <w:num w:numId="10">
    <w:abstractNumId w:val="24"/>
  </w:num>
  <w:num w:numId="11">
    <w:abstractNumId w:val="26"/>
  </w:num>
  <w:num w:numId="12">
    <w:abstractNumId w:val="16"/>
  </w:num>
  <w:num w:numId="13">
    <w:abstractNumId w:val="32"/>
  </w:num>
  <w:num w:numId="14">
    <w:abstractNumId w:val="12"/>
  </w:num>
  <w:num w:numId="15">
    <w:abstractNumId w:val="21"/>
  </w:num>
  <w:num w:numId="16">
    <w:abstractNumId w:val="5"/>
  </w:num>
  <w:num w:numId="17">
    <w:abstractNumId w:val="28"/>
  </w:num>
  <w:num w:numId="18">
    <w:abstractNumId w:val="40"/>
  </w:num>
  <w:num w:numId="19">
    <w:abstractNumId w:val="17"/>
  </w:num>
  <w:num w:numId="20">
    <w:abstractNumId w:val="2"/>
  </w:num>
  <w:num w:numId="21">
    <w:abstractNumId w:val="43"/>
  </w:num>
  <w:num w:numId="22">
    <w:abstractNumId w:val="38"/>
  </w:num>
  <w:num w:numId="23">
    <w:abstractNumId w:val="37"/>
  </w:num>
  <w:num w:numId="24">
    <w:abstractNumId w:val="7"/>
  </w:num>
  <w:num w:numId="25">
    <w:abstractNumId w:val="3"/>
  </w:num>
  <w:num w:numId="26">
    <w:abstractNumId w:val="4"/>
  </w:num>
  <w:num w:numId="27">
    <w:abstractNumId w:val="27"/>
  </w:num>
  <w:num w:numId="28">
    <w:abstractNumId w:val="0"/>
  </w:num>
  <w:num w:numId="29">
    <w:abstractNumId w:val="22"/>
  </w:num>
  <w:num w:numId="30">
    <w:abstractNumId w:val="11"/>
  </w:num>
  <w:num w:numId="31">
    <w:abstractNumId w:val="19"/>
  </w:num>
  <w:num w:numId="32">
    <w:abstractNumId w:val="30"/>
  </w:num>
  <w:num w:numId="33">
    <w:abstractNumId w:val="29"/>
  </w:num>
  <w:num w:numId="34">
    <w:abstractNumId w:val="31"/>
  </w:num>
  <w:num w:numId="35">
    <w:abstractNumId w:val="39"/>
  </w:num>
  <w:num w:numId="36">
    <w:abstractNumId w:val="46"/>
  </w:num>
  <w:num w:numId="3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3"/>
  </w:num>
  <w:num w:numId="40">
    <w:abstractNumId w:val="33"/>
  </w:num>
  <w:num w:numId="41">
    <w:abstractNumId w:val="34"/>
  </w:num>
  <w:num w:numId="42">
    <w:abstractNumId w:val="42"/>
  </w:num>
  <w:num w:numId="43">
    <w:abstractNumId w:val="20"/>
  </w:num>
  <w:num w:numId="44">
    <w:abstractNumId w:val="13"/>
  </w:num>
  <w:num w:numId="45">
    <w:abstractNumId w:val="41"/>
  </w:num>
  <w:num w:numId="46">
    <w:abstractNumId w:val="10"/>
  </w:num>
  <w:num w:numId="47">
    <w:abstractNumId w:val="8"/>
  </w:num>
  <w:num w:numId="48">
    <w:abstractNumId w:val="36"/>
  </w:num>
  <w:num w:numId="49">
    <w:abstractNumId w:val="9"/>
  </w:num>
  <w:num w:numId="50">
    <w:abstractNumId w:val="45"/>
  </w:num>
  <w:num w:numId="51">
    <w:abstractNumId w:val="35"/>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20"/>
  <w:autoHyphenation/>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07F4"/>
    <w:rsid w:val="0000048B"/>
    <w:rsid w:val="00007B4A"/>
    <w:rsid w:val="00010B03"/>
    <w:rsid w:val="00011336"/>
    <w:rsid w:val="00015883"/>
    <w:rsid w:val="0001782C"/>
    <w:rsid w:val="00027B71"/>
    <w:rsid w:val="0003502F"/>
    <w:rsid w:val="00037270"/>
    <w:rsid w:val="00040087"/>
    <w:rsid w:val="00042FEC"/>
    <w:rsid w:val="00044544"/>
    <w:rsid w:val="00044D18"/>
    <w:rsid w:val="0004527E"/>
    <w:rsid w:val="00045E86"/>
    <w:rsid w:val="00047954"/>
    <w:rsid w:val="00051B57"/>
    <w:rsid w:val="00061FFE"/>
    <w:rsid w:val="00063488"/>
    <w:rsid w:val="00065FA6"/>
    <w:rsid w:val="00067B65"/>
    <w:rsid w:val="000754BB"/>
    <w:rsid w:val="000775C3"/>
    <w:rsid w:val="00081A68"/>
    <w:rsid w:val="00081E67"/>
    <w:rsid w:val="00087A88"/>
    <w:rsid w:val="00090F74"/>
    <w:rsid w:val="000933A8"/>
    <w:rsid w:val="00093F8E"/>
    <w:rsid w:val="000941ED"/>
    <w:rsid w:val="000A2D9B"/>
    <w:rsid w:val="000A622A"/>
    <w:rsid w:val="000A6C4A"/>
    <w:rsid w:val="000A7EF7"/>
    <w:rsid w:val="000B35FE"/>
    <w:rsid w:val="000B5AEF"/>
    <w:rsid w:val="000B6600"/>
    <w:rsid w:val="000B7BD0"/>
    <w:rsid w:val="000C295D"/>
    <w:rsid w:val="000D4948"/>
    <w:rsid w:val="000D532F"/>
    <w:rsid w:val="000D6365"/>
    <w:rsid w:val="000E1400"/>
    <w:rsid w:val="000E2E37"/>
    <w:rsid w:val="000E3526"/>
    <w:rsid w:val="000E702A"/>
    <w:rsid w:val="000E727D"/>
    <w:rsid w:val="000F022A"/>
    <w:rsid w:val="000F31AD"/>
    <w:rsid w:val="000F42AB"/>
    <w:rsid w:val="000F4E53"/>
    <w:rsid w:val="000F765A"/>
    <w:rsid w:val="00104C05"/>
    <w:rsid w:val="001132E8"/>
    <w:rsid w:val="00113317"/>
    <w:rsid w:val="00114976"/>
    <w:rsid w:val="0011507A"/>
    <w:rsid w:val="00122735"/>
    <w:rsid w:val="00122C0E"/>
    <w:rsid w:val="001261D9"/>
    <w:rsid w:val="0012672B"/>
    <w:rsid w:val="00126916"/>
    <w:rsid w:val="00126AF9"/>
    <w:rsid w:val="0012773A"/>
    <w:rsid w:val="00127E55"/>
    <w:rsid w:val="00130B61"/>
    <w:rsid w:val="001321B6"/>
    <w:rsid w:val="00134A67"/>
    <w:rsid w:val="00137AB8"/>
    <w:rsid w:val="00142EF6"/>
    <w:rsid w:val="00147397"/>
    <w:rsid w:val="00150DD5"/>
    <w:rsid w:val="00152E8F"/>
    <w:rsid w:val="001556B7"/>
    <w:rsid w:val="00157E68"/>
    <w:rsid w:val="00166751"/>
    <w:rsid w:val="00166CD7"/>
    <w:rsid w:val="00166F37"/>
    <w:rsid w:val="00170534"/>
    <w:rsid w:val="0017161C"/>
    <w:rsid w:val="0017329C"/>
    <w:rsid w:val="00181265"/>
    <w:rsid w:val="00181B98"/>
    <w:rsid w:val="001830F3"/>
    <w:rsid w:val="00183D05"/>
    <w:rsid w:val="00185191"/>
    <w:rsid w:val="001917C5"/>
    <w:rsid w:val="001922CE"/>
    <w:rsid w:val="00194551"/>
    <w:rsid w:val="001972CE"/>
    <w:rsid w:val="001A193D"/>
    <w:rsid w:val="001A5FAB"/>
    <w:rsid w:val="001A70BA"/>
    <w:rsid w:val="001B0D08"/>
    <w:rsid w:val="001B397C"/>
    <w:rsid w:val="001B3B0D"/>
    <w:rsid w:val="001B5DAA"/>
    <w:rsid w:val="001D023A"/>
    <w:rsid w:val="001D1735"/>
    <w:rsid w:val="001D1C44"/>
    <w:rsid w:val="001D2610"/>
    <w:rsid w:val="001D61B1"/>
    <w:rsid w:val="001D7FBB"/>
    <w:rsid w:val="001E0FC1"/>
    <w:rsid w:val="001E5E0D"/>
    <w:rsid w:val="001E62FF"/>
    <w:rsid w:val="001F44EE"/>
    <w:rsid w:val="001F7676"/>
    <w:rsid w:val="00200CCB"/>
    <w:rsid w:val="00201686"/>
    <w:rsid w:val="0020230A"/>
    <w:rsid w:val="00213A06"/>
    <w:rsid w:val="00217794"/>
    <w:rsid w:val="002218F0"/>
    <w:rsid w:val="00223F95"/>
    <w:rsid w:val="00227CEB"/>
    <w:rsid w:val="00231578"/>
    <w:rsid w:val="00232075"/>
    <w:rsid w:val="00233367"/>
    <w:rsid w:val="00234173"/>
    <w:rsid w:val="00236722"/>
    <w:rsid w:val="00236AB3"/>
    <w:rsid w:val="00237C80"/>
    <w:rsid w:val="00237D72"/>
    <w:rsid w:val="00243F65"/>
    <w:rsid w:val="00253A29"/>
    <w:rsid w:val="00253B8D"/>
    <w:rsid w:val="00256969"/>
    <w:rsid w:val="00264903"/>
    <w:rsid w:val="002705C1"/>
    <w:rsid w:val="00271EC4"/>
    <w:rsid w:val="00273CE5"/>
    <w:rsid w:val="00281DF8"/>
    <w:rsid w:val="00285AC8"/>
    <w:rsid w:val="00290FAE"/>
    <w:rsid w:val="0029714C"/>
    <w:rsid w:val="002A160A"/>
    <w:rsid w:val="002A2F66"/>
    <w:rsid w:val="002A3241"/>
    <w:rsid w:val="002A4020"/>
    <w:rsid w:val="002A4A1C"/>
    <w:rsid w:val="002A54D0"/>
    <w:rsid w:val="002A5AEC"/>
    <w:rsid w:val="002A5B03"/>
    <w:rsid w:val="002B4DC0"/>
    <w:rsid w:val="002C008A"/>
    <w:rsid w:val="002C29E3"/>
    <w:rsid w:val="002C649A"/>
    <w:rsid w:val="002C7EAA"/>
    <w:rsid w:val="002D1BF6"/>
    <w:rsid w:val="002D4466"/>
    <w:rsid w:val="002D4A32"/>
    <w:rsid w:val="002D5A25"/>
    <w:rsid w:val="002D6A7B"/>
    <w:rsid w:val="002E0B22"/>
    <w:rsid w:val="002E22C2"/>
    <w:rsid w:val="002E3A89"/>
    <w:rsid w:val="002E67D3"/>
    <w:rsid w:val="002E6ECC"/>
    <w:rsid w:val="002F0735"/>
    <w:rsid w:val="002F274C"/>
    <w:rsid w:val="002F3034"/>
    <w:rsid w:val="002F4AA1"/>
    <w:rsid w:val="002F4EDE"/>
    <w:rsid w:val="002F5574"/>
    <w:rsid w:val="002F5B8E"/>
    <w:rsid w:val="002F6A7D"/>
    <w:rsid w:val="002F7920"/>
    <w:rsid w:val="00300BA5"/>
    <w:rsid w:val="00310849"/>
    <w:rsid w:val="00310ED2"/>
    <w:rsid w:val="00314832"/>
    <w:rsid w:val="00314A57"/>
    <w:rsid w:val="00315FF8"/>
    <w:rsid w:val="00316C58"/>
    <w:rsid w:val="00320D79"/>
    <w:rsid w:val="00321E1E"/>
    <w:rsid w:val="003220CC"/>
    <w:rsid w:val="00326689"/>
    <w:rsid w:val="00327C5E"/>
    <w:rsid w:val="00327E57"/>
    <w:rsid w:val="00347A0E"/>
    <w:rsid w:val="00361A7C"/>
    <w:rsid w:val="00363547"/>
    <w:rsid w:val="00365714"/>
    <w:rsid w:val="0037153E"/>
    <w:rsid w:val="00371CB4"/>
    <w:rsid w:val="00371EFE"/>
    <w:rsid w:val="00373A65"/>
    <w:rsid w:val="00374A5B"/>
    <w:rsid w:val="00376640"/>
    <w:rsid w:val="0038281F"/>
    <w:rsid w:val="003845FA"/>
    <w:rsid w:val="0038475F"/>
    <w:rsid w:val="00395CA1"/>
    <w:rsid w:val="003A1CD3"/>
    <w:rsid w:val="003A2E31"/>
    <w:rsid w:val="003A32C3"/>
    <w:rsid w:val="003C0673"/>
    <w:rsid w:val="003C1776"/>
    <w:rsid w:val="003C5089"/>
    <w:rsid w:val="003D1A08"/>
    <w:rsid w:val="003D2815"/>
    <w:rsid w:val="003D364F"/>
    <w:rsid w:val="003D77C9"/>
    <w:rsid w:val="003D7D34"/>
    <w:rsid w:val="003E289F"/>
    <w:rsid w:val="003E40E5"/>
    <w:rsid w:val="003E627C"/>
    <w:rsid w:val="003E64EF"/>
    <w:rsid w:val="003F6004"/>
    <w:rsid w:val="00401AF8"/>
    <w:rsid w:val="004051A9"/>
    <w:rsid w:val="00405B83"/>
    <w:rsid w:val="00407E8C"/>
    <w:rsid w:val="00415F51"/>
    <w:rsid w:val="00415F7B"/>
    <w:rsid w:val="00416C2D"/>
    <w:rsid w:val="004224C0"/>
    <w:rsid w:val="004237CF"/>
    <w:rsid w:val="00425F93"/>
    <w:rsid w:val="00441C8A"/>
    <w:rsid w:val="004420BA"/>
    <w:rsid w:val="004443A6"/>
    <w:rsid w:val="004443E4"/>
    <w:rsid w:val="00445114"/>
    <w:rsid w:val="00445AD6"/>
    <w:rsid w:val="00446418"/>
    <w:rsid w:val="004552F4"/>
    <w:rsid w:val="00456EEE"/>
    <w:rsid w:val="00457C52"/>
    <w:rsid w:val="0047187A"/>
    <w:rsid w:val="00471904"/>
    <w:rsid w:val="00485317"/>
    <w:rsid w:val="004871EA"/>
    <w:rsid w:val="00496C21"/>
    <w:rsid w:val="004A0D64"/>
    <w:rsid w:val="004A1108"/>
    <w:rsid w:val="004A7FA0"/>
    <w:rsid w:val="004B3B59"/>
    <w:rsid w:val="004B7CDB"/>
    <w:rsid w:val="004B7DDE"/>
    <w:rsid w:val="004C0433"/>
    <w:rsid w:val="004C050D"/>
    <w:rsid w:val="004C0BD9"/>
    <w:rsid w:val="004C0E0B"/>
    <w:rsid w:val="004C1839"/>
    <w:rsid w:val="004C4C28"/>
    <w:rsid w:val="004C62C6"/>
    <w:rsid w:val="004D24A6"/>
    <w:rsid w:val="004D795E"/>
    <w:rsid w:val="004E2589"/>
    <w:rsid w:val="004E3EE1"/>
    <w:rsid w:val="004E3F15"/>
    <w:rsid w:val="004E7A43"/>
    <w:rsid w:val="004F23FF"/>
    <w:rsid w:val="004F476F"/>
    <w:rsid w:val="004F51FC"/>
    <w:rsid w:val="004F7747"/>
    <w:rsid w:val="005024CB"/>
    <w:rsid w:val="00504FE1"/>
    <w:rsid w:val="00507E91"/>
    <w:rsid w:val="005122A6"/>
    <w:rsid w:val="0051575A"/>
    <w:rsid w:val="0052603F"/>
    <w:rsid w:val="00530F46"/>
    <w:rsid w:val="00532B40"/>
    <w:rsid w:val="00535799"/>
    <w:rsid w:val="00536DC1"/>
    <w:rsid w:val="00536EA1"/>
    <w:rsid w:val="005417E7"/>
    <w:rsid w:val="00552280"/>
    <w:rsid w:val="0055242C"/>
    <w:rsid w:val="00553685"/>
    <w:rsid w:val="00555BC1"/>
    <w:rsid w:val="00566E00"/>
    <w:rsid w:val="0057199F"/>
    <w:rsid w:val="0057345C"/>
    <w:rsid w:val="00573800"/>
    <w:rsid w:val="00582693"/>
    <w:rsid w:val="005827A6"/>
    <w:rsid w:val="00582F00"/>
    <w:rsid w:val="005856BF"/>
    <w:rsid w:val="00586DC7"/>
    <w:rsid w:val="00590913"/>
    <w:rsid w:val="00592219"/>
    <w:rsid w:val="005929D2"/>
    <w:rsid w:val="00593E83"/>
    <w:rsid w:val="00594B74"/>
    <w:rsid w:val="005A3047"/>
    <w:rsid w:val="005A3058"/>
    <w:rsid w:val="005A3B1A"/>
    <w:rsid w:val="005A51E7"/>
    <w:rsid w:val="005A6F88"/>
    <w:rsid w:val="005B0EF8"/>
    <w:rsid w:val="005B469F"/>
    <w:rsid w:val="005B4778"/>
    <w:rsid w:val="005B496C"/>
    <w:rsid w:val="005B5C44"/>
    <w:rsid w:val="005B7A10"/>
    <w:rsid w:val="005B7DF7"/>
    <w:rsid w:val="005C051E"/>
    <w:rsid w:val="005C78B4"/>
    <w:rsid w:val="005D291E"/>
    <w:rsid w:val="005D2C26"/>
    <w:rsid w:val="005D4979"/>
    <w:rsid w:val="005E1611"/>
    <w:rsid w:val="005E6543"/>
    <w:rsid w:val="005F6EAD"/>
    <w:rsid w:val="005F7148"/>
    <w:rsid w:val="00603660"/>
    <w:rsid w:val="00611737"/>
    <w:rsid w:val="006222AE"/>
    <w:rsid w:val="00626E05"/>
    <w:rsid w:val="006313DC"/>
    <w:rsid w:val="00631C76"/>
    <w:rsid w:val="00633131"/>
    <w:rsid w:val="006370B7"/>
    <w:rsid w:val="00637186"/>
    <w:rsid w:val="00647D0C"/>
    <w:rsid w:val="00650598"/>
    <w:rsid w:val="00651503"/>
    <w:rsid w:val="00653F29"/>
    <w:rsid w:val="00654BA5"/>
    <w:rsid w:val="00657A2C"/>
    <w:rsid w:val="0066054B"/>
    <w:rsid w:val="00661430"/>
    <w:rsid w:val="00662935"/>
    <w:rsid w:val="0068115C"/>
    <w:rsid w:val="00681C67"/>
    <w:rsid w:val="0068293E"/>
    <w:rsid w:val="00685D19"/>
    <w:rsid w:val="0068701C"/>
    <w:rsid w:val="00694D21"/>
    <w:rsid w:val="00696C91"/>
    <w:rsid w:val="006A57AC"/>
    <w:rsid w:val="006A5D43"/>
    <w:rsid w:val="006A7A72"/>
    <w:rsid w:val="006B6EBB"/>
    <w:rsid w:val="006C3134"/>
    <w:rsid w:val="006C4BE7"/>
    <w:rsid w:val="006D0CFB"/>
    <w:rsid w:val="006D0CFD"/>
    <w:rsid w:val="006D198C"/>
    <w:rsid w:val="006D2A12"/>
    <w:rsid w:val="006D45A2"/>
    <w:rsid w:val="006D526A"/>
    <w:rsid w:val="006E7091"/>
    <w:rsid w:val="006F0D01"/>
    <w:rsid w:val="006F7235"/>
    <w:rsid w:val="00701BEB"/>
    <w:rsid w:val="00703C37"/>
    <w:rsid w:val="00712621"/>
    <w:rsid w:val="00717718"/>
    <w:rsid w:val="00720FE5"/>
    <w:rsid w:val="00730FFF"/>
    <w:rsid w:val="0073125A"/>
    <w:rsid w:val="00733E64"/>
    <w:rsid w:val="00734236"/>
    <w:rsid w:val="00740DB4"/>
    <w:rsid w:val="00741EB3"/>
    <w:rsid w:val="007439D2"/>
    <w:rsid w:val="007453F6"/>
    <w:rsid w:val="00745C55"/>
    <w:rsid w:val="00753525"/>
    <w:rsid w:val="007577DD"/>
    <w:rsid w:val="00761269"/>
    <w:rsid w:val="00770B71"/>
    <w:rsid w:val="00770DF0"/>
    <w:rsid w:val="00770F33"/>
    <w:rsid w:val="00771440"/>
    <w:rsid w:val="00772046"/>
    <w:rsid w:val="00772B0E"/>
    <w:rsid w:val="00774145"/>
    <w:rsid w:val="00774704"/>
    <w:rsid w:val="00775B35"/>
    <w:rsid w:val="007762DD"/>
    <w:rsid w:val="00777FC5"/>
    <w:rsid w:val="00780A67"/>
    <w:rsid w:val="00783A53"/>
    <w:rsid w:val="00793775"/>
    <w:rsid w:val="007A1AF4"/>
    <w:rsid w:val="007A78BD"/>
    <w:rsid w:val="007B0295"/>
    <w:rsid w:val="007B06C9"/>
    <w:rsid w:val="007B153C"/>
    <w:rsid w:val="007B1E8B"/>
    <w:rsid w:val="007B2FD0"/>
    <w:rsid w:val="007B6941"/>
    <w:rsid w:val="007B6C8C"/>
    <w:rsid w:val="007C039F"/>
    <w:rsid w:val="007C583C"/>
    <w:rsid w:val="007C7045"/>
    <w:rsid w:val="007D27D1"/>
    <w:rsid w:val="007D3628"/>
    <w:rsid w:val="007E1C2A"/>
    <w:rsid w:val="007F1144"/>
    <w:rsid w:val="007F28F0"/>
    <w:rsid w:val="007F5734"/>
    <w:rsid w:val="008010D4"/>
    <w:rsid w:val="0081681F"/>
    <w:rsid w:val="00816A44"/>
    <w:rsid w:val="008209F1"/>
    <w:rsid w:val="00825C6B"/>
    <w:rsid w:val="00826404"/>
    <w:rsid w:val="00834304"/>
    <w:rsid w:val="00840F8F"/>
    <w:rsid w:val="00853C75"/>
    <w:rsid w:val="00864E5F"/>
    <w:rsid w:val="008655F3"/>
    <w:rsid w:val="008706E2"/>
    <w:rsid w:val="00870A07"/>
    <w:rsid w:val="00870D19"/>
    <w:rsid w:val="00871D96"/>
    <w:rsid w:val="00876D86"/>
    <w:rsid w:val="00877AE6"/>
    <w:rsid w:val="00887D2D"/>
    <w:rsid w:val="00891A62"/>
    <w:rsid w:val="00893FB7"/>
    <w:rsid w:val="008950E3"/>
    <w:rsid w:val="008A0D85"/>
    <w:rsid w:val="008A0DFE"/>
    <w:rsid w:val="008B11E0"/>
    <w:rsid w:val="008B2AD9"/>
    <w:rsid w:val="008C08D0"/>
    <w:rsid w:val="008C36BB"/>
    <w:rsid w:val="008D18C1"/>
    <w:rsid w:val="008E05A3"/>
    <w:rsid w:val="008E2EB4"/>
    <w:rsid w:val="008E3044"/>
    <w:rsid w:val="008E5202"/>
    <w:rsid w:val="008E5E7E"/>
    <w:rsid w:val="008F0205"/>
    <w:rsid w:val="008F0B83"/>
    <w:rsid w:val="008F28DD"/>
    <w:rsid w:val="008F4ECA"/>
    <w:rsid w:val="008F5477"/>
    <w:rsid w:val="008F5ED4"/>
    <w:rsid w:val="00911A88"/>
    <w:rsid w:val="00912232"/>
    <w:rsid w:val="009238F4"/>
    <w:rsid w:val="00925B9B"/>
    <w:rsid w:val="00925CA9"/>
    <w:rsid w:val="00932930"/>
    <w:rsid w:val="00944795"/>
    <w:rsid w:val="0094531E"/>
    <w:rsid w:val="009468EC"/>
    <w:rsid w:val="00947DF0"/>
    <w:rsid w:val="00961B25"/>
    <w:rsid w:val="009639A2"/>
    <w:rsid w:val="0097227B"/>
    <w:rsid w:val="00975056"/>
    <w:rsid w:val="009838CE"/>
    <w:rsid w:val="00991E4B"/>
    <w:rsid w:val="00992CC8"/>
    <w:rsid w:val="009B3EAB"/>
    <w:rsid w:val="009B3F2C"/>
    <w:rsid w:val="009B7054"/>
    <w:rsid w:val="009C1168"/>
    <w:rsid w:val="009C3243"/>
    <w:rsid w:val="009C37B3"/>
    <w:rsid w:val="009C4604"/>
    <w:rsid w:val="009C5337"/>
    <w:rsid w:val="009D3794"/>
    <w:rsid w:val="009D5298"/>
    <w:rsid w:val="009D56C4"/>
    <w:rsid w:val="009E0E9A"/>
    <w:rsid w:val="009E180D"/>
    <w:rsid w:val="009E55AE"/>
    <w:rsid w:val="009F0751"/>
    <w:rsid w:val="009F1B7F"/>
    <w:rsid w:val="009F7760"/>
    <w:rsid w:val="00A022B5"/>
    <w:rsid w:val="00A0235A"/>
    <w:rsid w:val="00A0273C"/>
    <w:rsid w:val="00A03656"/>
    <w:rsid w:val="00A04088"/>
    <w:rsid w:val="00A0645E"/>
    <w:rsid w:val="00A105FC"/>
    <w:rsid w:val="00A1170F"/>
    <w:rsid w:val="00A11B70"/>
    <w:rsid w:val="00A1287F"/>
    <w:rsid w:val="00A2181D"/>
    <w:rsid w:val="00A22197"/>
    <w:rsid w:val="00A2290D"/>
    <w:rsid w:val="00A2339E"/>
    <w:rsid w:val="00A26FEE"/>
    <w:rsid w:val="00A27C0C"/>
    <w:rsid w:val="00A31E63"/>
    <w:rsid w:val="00A325E6"/>
    <w:rsid w:val="00A329B4"/>
    <w:rsid w:val="00A50AC1"/>
    <w:rsid w:val="00A52941"/>
    <w:rsid w:val="00A5738F"/>
    <w:rsid w:val="00A665D3"/>
    <w:rsid w:val="00A67069"/>
    <w:rsid w:val="00A80324"/>
    <w:rsid w:val="00A80E1D"/>
    <w:rsid w:val="00A81C65"/>
    <w:rsid w:val="00A83D4A"/>
    <w:rsid w:val="00A85D54"/>
    <w:rsid w:val="00A95780"/>
    <w:rsid w:val="00A95D36"/>
    <w:rsid w:val="00A966E4"/>
    <w:rsid w:val="00AB2E7A"/>
    <w:rsid w:val="00AB4DF8"/>
    <w:rsid w:val="00AB4F9A"/>
    <w:rsid w:val="00AB7425"/>
    <w:rsid w:val="00AC6A84"/>
    <w:rsid w:val="00AD2C2A"/>
    <w:rsid w:val="00AD3234"/>
    <w:rsid w:val="00AD348B"/>
    <w:rsid w:val="00AD370F"/>
    <w:rsid w:val="00AD4A79"/>
    <w:rsid w:val="00AE216B"/>
    <w:rsid w:val="00AE2D93"/>
    <w:rsid w:val="00AF23F8"/>
    <w:rsid w:val="00AF3C38"/>
    <w:rsid w:val="00AF4D73"/>
    <w:rsid w:val="00B02CD0"/>
    <w:rsid w:val="00B0309B"/>
    <w:rsid w:val="00B03F0B"/>
    <w:rsid w:val="00B14CEF"/>
    <w:rsid w:val="00B168BF"/>
    <w:rsid w:val="00B220DC"/>
    <w:rsid w:val="00B306E4"/>
    <w:rsid w:val="00B32899"/>
    <w:rsid w:val="00B35865"/>
    <w:rsid w:val="00B35C87"/>
    <w:rsid w:val="00B442B3"/>
    <w:rsid w:val="00B47E0A"/>
    <w:rsid w:val="00B569F1"/>
    <w:rsid w:val="00B57FE9"/>
    <w:rsid w:val="00B6030B"/>
    <w:rsid w:val="00B66C5C"/>
    <w:rsid w:val="00B679C1"/>
    <w:rsid w:val="00B72840"/>
    <w:rsid w:val="00B762CD"/>
    <w:rsid w:val="00B76F03"/>
    <w:rsid w:val="00B81BA1"/>
    <w:rsid w:val="00B826B0"/>
    <w:rsid w:val="00BA492D"/>
    <w:rsid w:val="00BB4B20"/>
    <w:rsid w:val="00BC07F4"/>
    <w:rsid w:val="00BC1E2A"/>
    <w:rsid w:val="00BC28E3"/>
    <w:rsid w:val="00BC2F5D"/>
    <w:rsid w:val="00BD0F2F"/>
    <w:rsid w:val="00BD11BB"/>
    <w:rsid w:val="00BD5E73"/>
    <w:rsid w:val="00BD67CD"/>
    <w:rsid w:val="00BD7020"/>
    <w:rsid w:val="00BE39A0"/>
    <w:rsid w:val="00BE6502"/>
    <w:rsid w:val="00BE79C0"/>
    <w:rsid w:val="00BF1BAB"/>
    <w:rsid w:val="00BF28E7"/>
    <w:rsid w:val="00BF3A92"/>
    <w:rsid w:val="00BF4AA6"/>
    <w:rsid w:val="00BF700B"/>
    <w:rsid w:val="00C001BD"/>
    <w:rsid w:val="00C0225B"/>
    <w:rsid w:val="00C047F2"/>
    <w:rsid w:val="00C1085E"/>
    <w:rsid w:val="00C10948"/>
    <w:rsid w:val="00C1649F"/>
    <w:rsid w:val="00C17884"/>
    <w:rsid w:val="00C2232D"/>
    <w:rsid w:val="00C236A4"/>
    <w:rsid w:val="00C23D41"/>
    <w:rsid w:val="00C25622"/>
    <w:rsid w:val="00C3053E"/>
    <w:rsid w:val="00C34267"/>
    <w:rsid w:val="00C37C54"/>
    <w:rsid w:val="00C412D6"/>
    <w:rsid w:val="00C44C7F"/>
    <w:rsid w:val="00C44E1F"/>
    <w:rsid w:val="00C4675B"/>
    <w:rsid w:val="00C470DE"/>
    <w:rsid w:val="00C4726B"/>
    <w:rsid w:val="00C52EBE"/>
    <w:rsid w:val="00C5384C"/>
    <w:rsid w:val="00C56540"/>
    <w:rsid w:val="00C57216"/>
    <w:rsid w:val="00C6044A"/>
    <w:rsid w:val="00C62A10"/>
    <w:rsid w:val="00C65035"/>
    <w:rsid w:val="00C66528"/>
    <w:rsid w:val="00C7178C"/>
    <w:rsid w:val="00C77B83"/>
    <w:rsid w:val="00C8635B"/>
    <w:rsid w:val="00C87B90"/>
    <w:rsid w:val="00C91E28"/>
    <w:rsid w:val="00CA1198"/>
    <w:rsid w:val="00CA5E89"/>
    <w:rsid w:val="00CC05A8"/>
    <w:rsid w:val="00CC47C1"/>
    <w:rsid w:val="00CD071E"/>
    <w:rsid w:val="00CD3BFE"/>
    <w:rsid w:val="00CD77AB"/>
    <w:rsid w:val="00CE3D12"/>
    <w:rsid w:val="00CF164E"/>
    <w:rsid w:val="00D00FDC"/>
    <w:rsid w:val="00D0263F"/>
    <w:rsid w:val="00D045E0"/>
    <w:rsid w:val="00D04909"/>
    <w:rsid w:val="00D227C8"/>
    <w:rsid w:val="00D25C1C"/>
    <w:rsid w:val="00D312D7"/>
    <w:rsid w:val="00D35466"/>
    <w:rsid w:val="00D47701"/>
    <w:rsid w:val="00D52970"/>
    <w:rsid w:val="00D552D4"/>
    <w:rsid w:val="00D6030A"/>
    <w:rsid w:val="00D618AD"/>
    <w:rsid w:val="00D62A53"/>
    <w:rsid w:val="00D657FB"/>
    <w:rsid w:val="00D7074A"/>
    <w:rsid w:val="00D730DA"/>
    <w:rsid w:val="00D7343D"/>
    <w:rsid w:val="00D75507"/>
    <w:rsid w:val="00D75C49"/>
    <w:rsid w:val="00D8387E"/>
    <w:rsid w:val="00D90BDB"/>
    <w:rsid w:val="00D90DD9"/>
    <w:rsid w:val="00D92A48"/>
    <w:rsid w:val="00DA025D"/>
    <w:rsid w:val="00DA576E"/>
    <w:rsid w:val="00DB33EE"/>
    <w:rsid w:val="00DB470C"/>
    <w:rsid w:val="00DB6F82"/>
    <w:rsid w:val="00DC178B"/>
    <w:rsid w:val="00DC1BA6"/>
    <w:rsid w:val="00DC2493"/>
    <w:rsid w:val="00DC268B"/>
    <w:rsid w:val="00DC36F8"/>
    <w:rsid w:val="00DC381B"/>
    <w:rsid w:val="00DC577E"/>
    <w:rsid w:val="00DC5CF3"/>
    <w:rsid w:val="00DC7FD6"/>
    <w:rsid w:val="00DE0557"/>
    <w:rsid w:val="00DE1525"/>
    <w:rsid w:val="00DE35BC"/>
    <w:rsid w:val="00DE3ED8"/>
    <w:rsid w:val="00DE53D1"/>
    <w:rsid w:val="00DE6E97"/>
    <w:rsid w:val="00DE7256"/>
    <w:rsid w:val="00DF13A2"/>
    <w:rsid w:val="00DF4738"/>
    <w:rsid w:val="00DF5B87"/>
    <w:rsid w:val="00E0086E"/>
    <w:rsid w:val="00E010AF"/>
    <w:rsid w:val="00E02FDE"/>
    <w:rsid w:val="00E07328"/>
    <w:rsid w:val="00E11697"/>
    <w:rsid w:val="00E21FB7"/>
    <w:rsid w:val="00E302CC"/>
    <w:rsid w:val="00E30B00"/>
    <w:rsid w:val="00E32B45"/>
    <w:rsid w:val="00E45DE9"/>
    <w:rsid w:val="00E5111A"/>
    <w:rsid w:val="00E57BBD"/>
    <w:rsid w:val="00E648FA"/>
    <w:rsid w:val="00E64F11"/>
    <w:rsid w:val="00E66631"/>
    <w:rsid w:val="00E750B9"/>
    <w:rsid w:val="00E76A07"/>
    <w:rsid w:val="00E82D2D"/>
    <w:rsid w:val="00E8389D"/>
    <w:rsid w:val="00E85E8C"/>
    <w:rsid w:val="00E86051"/>
    <w:rsid w:val="00E8697F"/>
    <w:rsid w:val="00E8775E"/>
    <w:rsid w:val="00E87E20"/>
    <w:rsid w:val="00E9062A"/>
    <w:rsid w:val="00E932BD"/>
    <w:rsid w:val="00E965E1"/>
    <w:rsid w:val="00EA222D"/>
    <w:rsid w:val="00EA286D"/>
    <w:rsid w:val="00EA3767"/>
    <w:rsid w:val="00EA607C"/>
    <w:rsid w:val="00EA7D42"/>
    <w:rsid w:val="00EB0148"/>
    <w:rsid w:val="00EB085A"/>
    <w:rsid w:val="00EB3A4A"/>
    <w:rsid w:val="00EB6882"/>
    <w:rsid w:val="00EB6B5C"/>
    <w:rsid w:val="00EC0267"/>
    <w:rsid w:val="00EC10BE"/>
    <w:rsid w:val="00EC3DE6"/>
    <w:rsid w:val="00EC58EB"/>
    <w:rsid w:val="00EC67A1"/>
    <w:rsid w:val="00EC6A1C"/>
    <w:rsid w:val="00ED096F"/>
    <w:rsid w:val="00ED7B0F"/>
    <w:rsid w:val="00ED7EA3"/>
    <w:rsid w:val="00EE07CA"/>
    <w:rsid w:val="00EE2541"/>
    <w:rsid w:val="00EF0951"/>
    <w:rsid w:val="00EF1F02"/>
    <w:rsid w:val="00EF6203"/>
    <w:rsid w:val="00EF6559"/>
    <w:rsid w:val="00EF77BD"/>
    <w:rsid w:val="00F02A24"/>
    <w:rsid w:val="00F05610"/>
    <w:rsid w:val="00F06AA2"/>
    <w:rsid w:val="00F07DA5"/>
    <w:rsid w:val="00F170FE"/>
    <w:rsid w:val="00F173FF"/>
    <w:rsid w:val="00F176E5"/>
    <w:rsid w:val="00F203CB"/>
    <w:rsid w:val="00F218B0"/>
    <w:rsid w:val="00F2254B"/>
    <w:rsid w:val="00F2662E"/>
    <w:rsid w:val="00F42E3D"/>
    <w:rsid w:val="00F504E7"/>
    <w:rsid w:val="00F63174"/>
    <w:rsid w:val="00F6518C"/>
    <w:rsid w:val="00F71937"/>
    <w:rsid w:val="00F75DFE"/>
    <w:rsid w:val="00F76430"/>
    <w:rsid w:val="00F806C5"/>
    <w:rsid w:val="00F83E27"/>
    <w:rsid w:val="00F91002"/>
    <w:rsid w:val="00F93C52"/>
    <w:rsid w:val="00FA3063"/>
    <w:rsid w:val="00FB03C5"/>
    <w:rsid w:val="00FB5D65"/>
    <w:rsid w:val="00FB67C2"/>
    <w:rsid w:val="00FB7B42"/>
    <w:rsid w:val="00FC0D9A"/>
    <w:rsid w:val="00FD05D9"/>
    <w:rsid w:val="00FD1959"/>
    <w:rsid w:val="00FD278A"/>
    <w:rsid w:val="00FD35CD"/>
    <w:rsid w:val="00FD7BC9"/>
    <w:rsid w:val="00FE0B48"/>
    <w:rsid w:val="00FE1F50"/>
    <w:rsid w:val="00FE6606"/>
    <w:rsid w:val="00FF3BB9"/>
    <w:rsid w:val="00FF6C33"/>
    <w:rsid w:val="00FF7085"/>
    <w:rsid w:val="00FF7910"/>
    <w:rsid w:val="010C9CE7"/>
    <w:rsid w:val="011254D0"/>
    <w:rsid w:val="0130B92F"/>
    <w:rsid w:val="013F157F"/>
    <w:rsid w:val="01DDEAF8"/>
    <w:rsid w:val="01F86ECD"/>
    <w:rsid w:val="01FA95AA"/>
    <w:rsid w:val="01FFAE86"/>
    <w:rsid w:val="02508D97"/>
    <w:rsid w:val="0260E76C"/>
    <w:rsid w:val="035ED298"/>
    <w:rsid w:val="035F289A"/>
    <w:rsid w:val="0369B492"/>
    <w:rsid w:val="037BFCE3"/>
    <w:rsid w:val="0394ED14"/>
    <w:rsid w:val="03C2AAE2"/>
    <w:rsid w:val="03D8E5DF"/>
    <w:rsid w:val="03F1E9ED"/>
    <w:rsid w:val="041E55C8"/>
    <w:rsid w:val="043DF1AC"/>
    <w:rsid w:val="044E3F8D"/>
    <w:rsid w:val="046566DA"/>
    <w:rsid w:val="0480C281"/>
    <w:rsid w:val="04967068"/>
    <w:rsid w:val="04D9974F"/>
    <w:rsid w:val="051520BB"/>
    <w:rsid w:val="051852B7"/>
    <w:rsid w:val="054FED10"/>
    <w:rsid w:val="05903BA7"/>
    <w:rsid w:val="060FF0DB"/>
    <w:rsid w:val="061E1DF9"/>
    <w:rsid w:val="062CCC40"/>
    <w:rsid w:val="06E5BE54"/>
    <w:rsid w:val="0709F366"/>
    <w:rsid w:val="071D33D0"/>
    <w:rsid w:val="07A5CCB9"/>
    <w:rsid w:val="07AB2292"/>
    <w:rsid w:val="07E5714C"/>
    <w:rsid w:val="07E97492"/>
    <w:rsid w:val="08175025"/>
    <w:rsid w:val="0832CAB7"/>
    <w:rsid w:val="0846E24C"/>
    <w:rsid w:val="084D8B59"/>
    <w:rsid w:val="08579DF9"/>
    <w:rsid w:val="087740F3"/>
    <w:rsid w:val="08CFC38B"/>
    <w:rsid w:val="08CFF200"/>
    <w:rsid w:val="091A5D96"/>
    <w:rsid w:val="09345D4A"/>
    <w:rsid w:val="093CB6AF"/>
    <w:rsid w:val="094DE48B"/>
    <w:rsid w:val="098F4ADD"/>
    <w:rsid w:val="09CA583E"/>
    <w:rsid w:val="09F8EE1C"/>
    <w:rsid w:val="0A29BF74"/>
    <w:rsid w:val="0A58D2D5"/>
    <w:rsid w:val="0A7DB535"/>
    <w:rsid w:val="0A827E7E"/>
    <w:rsid w:val="0A9612B8"/>
    <w:rsid w:val="0AAF06CB"/>
    <w:rsid w:val="0AE810BC"/>
    <w:rsid w:val="0B0FD204"/>
    <w:rsid w:val="0B35571B"/>
    <w:rsid w:val="0B6D5345"/>
    <w:rsid w:val="0B8D686F"/>
    <w:rsid w:val="0BCC7096"/>
    <w:rsid w:val="0BFCEF55"/>
    <w:rsid w:val="0C13CA78"/>
    <w:rsid w:val="0C57C44D"/>
    <w:rsid w:val="0C7F4854"/>
    <w:rsid w:val="0C984C32"/>
    <w:rsid w:val="0CA59313"/>
    <w:rsid w:val="0CFE00B9"/>
    <w:rsid w:val="0D424487"/>
    <w:rsid w:val="0D46D0EB"/>
    <w:rsid w:val="0DCB134F"/>
    <w:rsid w:val="0DD6FDA2"/>
    <w:rsid w:val="0DFC4778"/>
    <w:rsid w:val="0E2F229B"/>
    <w:rsid w:val="0E7C0D71"/>
    <w:rsid w:val="0E8FA86F"/>
    <w:rsid w:val="0EED675B"/>
    <w:rsid w:val="0F067E3C"/>
    <w:rsid w:val="0F5FDA16"/>
    <w:rsid w:val="0F6A50D5"/>
    <w:rsid w:val="0F80C52D"/>
    <w:rsid w:val="1013BCCE"/>
    <w:rsid w:val="102B78D0"/>
    <w:rsid w:val="1072E83A"/>
    <w:rsid w:val="1079E549"/>
    <w:rsid w:val="108B3A82"/>
    <w:rsid w:val="10D31902"/>
    <w:rsid w:val="10DD8ADE"/>
    <w:rsid w:val="1143EC45"/>
    <w:rsid w:val="11A3BE63"/>
    <w:rsid w:val="11A68E58"/>
    <w:rsid w:val="11DB3064"/>
    <w:rsid w:val="11F7A337"/>
    <w:rsid w:val="126CE80E"/>
    <w:rsid w:val="127618EA"/>
    <w:rsid w:val="12D19F48"/>
    <w:rsid w:val="13067BE8"/>
    <w:rsid w:val="131F03F5"/>
    <w:rsid w:val="133221A6"/>
    <w:rsid w:val="13406900"/>
    <w:rsid w:val="1391E3F7"/>
    <w:rsid w:val="1433536C"/>
    <w:rsid w:val="14A91D1F"/>
    <w:rsid w:val="14BB9BDC"/>
    <w:rsid w:val="14CA75F1"/>
    <w:rsid w:val="14D48D3A"/>
    <w:rsid w:val="14E11840"/>
    <w:rsid w:val="14F400D8"/>
    <w:rsid w:val="15023F5C"/>
    <w:rsid w:val="1512D126"/>
    <w:rsid w:val="15888FC6"/>
    <w:rsid w:val="1596F60A"/>
    <w:rsid w:val="15B9BA98"/>
    <w:rsid w:val="15CAF56F"/>
    <w:rsid w:val="15CC6129"/>
    <w:rsid w:val="15E61457"/>
    <w:rsid w:val="1600F265"/>
    <w:rsid w:val="1616F416"/>
    <w:rsid w:val="163AA432"/>
    <w:rsid w:val="16427DB9"/>
    <w:rsid w:val="165F9C1B"/>
    <w:rsid w:val="1678A3ED"/>
    <w:rsid w:val="16976053"/>
    <w:rsid w:val="16A08873"/>
    <w:rsid w:val="16EBD1ED"/>
    <w:rsid w:val="16F33F15"/>
    <w:rsid w:val="172804B6"/>
    <w:rsid w:val="176DC26E"/>
    <w:rsid w:val="178BC7D5"/>
    <w:rsid w:val="17A89972"/>
    <w:rsid w:val="17AEFCBE"/>
    <w:rsid w:val="17B46EB5"/>
    <w:rsid w:val="17EB8491"/>
    <w:rsid w:val="18325494"/>
    <w:rsid w:val="18362EB9"/>
    <w:rsid w:val="183CD23F"/>
    <w:rsid w:val="1840A0FE"/>
    <w:rsid w:val="185ED742"/>
    <w:rsid w:val="1870CA87"/>
    <w:rsid w:val="18E9018F"/>
    <w:rsid w:val="19180FF2"/>
    <w:rsid w:val="19272559"/>
    <w:rsid w:val="1937635A"/>
    <w:rsid w:val="19D855DE"/>
    <w:rsid w:val="1A47B452"/>
    <w:rsid w:val="1A4E8851"/>
    <w:rsid w:val="1A6377C0"/>
    <w:rsid w:val="1A93AC71"/>
    <w:rsid w:val="1AE89D81"/>
    <w:rsid w:val="1B269995"/>
    <w:rsid w:val="1B681B09"/>
    <w:rsid w:val="1B808924"/>
    <w:rsid w:val="1B8F4369"/>
    <w:rsid w:val="1BE24D7C"/>
    <w:rsid w:val="1BE3A125"/>
    <w:rsid w:val="1BEC7E83"/>
    <w:rsid w:val="1C4EF391"/>
    <w:rsid w:val="1C75D59D"/>
    <w:rsid w:val="1C973286"/>
    <w:rsid w:val="1CFE01A3"/>
    <w:rsid w:val="1D02FA58"/>
    <w:rsid w:val="1D2DE619"/>
    <w:rsid w:val="1E24BF88"/>
    <w:rsid w:val="1E3302E7"/>
    <w:rsid w:val="1E331F8D"/>
    <w:rsid w:val="1E36999F"/>
    <w:rsid w:val="1E49EF29"/>
    <w:rsid w:val="1E67E7C2"/>
    <w:rsid w:val="1E6E0F06"/>
    <w:rsid w:val="1E943C08"/>
    <w:rsid w:val="1F443A2D"/>
    <w:rsid w:val="1F87B4CA"/>
    <w:rsid w:val="1FF1CC93"/>
    <w:rsid w:val="203FFBAF"/>
    <w:rsid w:val="2046012F"/>
    <w:rsid w:val="20516B18"/>
    <w:rsid w:val="206733F8"/>
    <w:rsid w:val="2067CC4B"/>
    <w:rsid w:val="20DA13D1"/>
    <w:rsid w:val="20DA813C"/>
    <w:rsid w:val="20FC59DF"/>
    <w:rsid w:val="2106758C"/>
    <w:rsid w:val="2128E197"/>
    <w:rsid w:val="21392FE9"/>
    <w:rsid w:val="2139BA81"/>
    <w:rsid w:val="21E8EC50"/>
    <w:rsid w:val="21FDFB7E"/>
    <w:rsid w:val="22302356"/>
    <w:rsid w:val="223F98B6"/>
    <w:rsid w:val="225FBCCA"/>
    <w:rsid w:val="229063CE"/>
    <w:rsid w:val="23063457"/>
    <w:rsid w:val="230E17E1"/>
    <w:rsid w:val="2311B394"/>
    <w:rsid w:val="23231E22"/>
    <w:rsid w:val="233DDF09"/>
    <w:rsid w:val="23E3350C"/>
    <w:rsid w:val="23ED5F61"/>
    <w:rsid w:val="23FB8D2B"/>
    <w:rsid w:val="242DB4CE"/>
    <w:rsid w:val="2442A396"/>
    <w:rsid w:val="2493DEDC"/>
    <w:rsid w:val="2499ACA0"/>
    <w:rsid w:val="24A58A48"/>
    <w:rsid w:val="24B11929"/>
    <w:rsid w:val="24D0DC96"/>
    <w:rsid w:val="24D66C7C"/>
    <w:rsid w:val="252B1333"/>
    <w:rsid w:val="25542B08"/>
    <w:rsid w:val="2565890C"/>
    <w:rsid w:val="25892206"/>
    <w:rsid w:val="25CB0379"/>
    <w:rsid w:val="25F88FEE"/>
    <w:rsid w:val="2622E8FA"/>
    <w:rsid w:val="26532AEF"/>
    <w:rsid w:val="265EFB8A"/>
    <w:rsid w:val="269A7EA6"/>
    <w:rsid w:val="26D90922"/>
    <w:rsid w:val="2726D436"/>
    <w:rsid w:val="2762F043"/>
    <w:rsid w:val="27688834"/>
    <w:rsid w:val="277A4458"/>
    <w:rsid w:val="2797E72D"/>
    <w:rsid w:val="27CFD176"/>
    <w:rsid w:val="280F2C8E"/>
    <w:rsid w:val="2815FCEF"/>
    <w:rsid w:val="284387DB"/>
    <w:rsid w:val="2855AB52"/>
    <w:rsid w:val="286E32A6"/>
    <w:rsid w:val="2883C3D2"/>
    <w:rsid w:val="28D6E817"/>
    <w:rsid w:val="28E52131"/>
    <w:rsid w:val="28F99DF0"/>
    <w:rsid w:val="2902A43B"/>
    <w:rsid w:val="2933BE8F"/>
    <w:rsid w:val="29371324"/>
    <w:rsid w:val="29777B12"/>
    <w:rsid w:val="2989B486"/>
    <w:rsid w:val="298EE0CA"/>
    <w:rsid w:val="29D352EA"/>
    <w:rsid w:val="2A00AF4F"/>
    <w:rsid w:val="2A063083"/>
    <w:rsid w:val="2A429A42"/>
    <w:rsid w:val="2A57850C"/>
    <w:rsid w:val="2A5CA0E5"/>
    <w:rsid w:val="2A65DEF5"/>
    <w:rsid w:val="2A7C7C4A"/>
    <w:rsid w:val="2AA268FC"/>
    <w:rsid w:val="2AB0E280"/>
    <w:rsid w:val="2ADCEABC"/>
    <w:rsid w:val="2AF20079"/>
    <w:rsid w:val="2B4DAFF9"/>
    <w:rsid w:val="2B6E8368"/>
    <w:rsid w:val="2B861C67"/>
    <w:rsid w:val="2B8E35C3"/>
    <w:rsid w:val="2BA0EDC1"/>
    <w:rsid w:val="2BBE2B91"/>
    <w:rsid w:val="2BDA467A"/>
    <w:rsid w:val="2C584843"/>
    <w:rsid w:val="2C6A0990"/>
    <w:rsid w:val="2C898887"/>
    <w:rsid w:val="2CAD5650"/>
    <w:rsid w:val="2CB7198E"/>
    <w:rsid w:val="2D0A3B75"/>
    <w:rsid w:val="2D3712C6"/>
    <w:rsid w:val="2DBCED01"/>
    <w:rsid w:val="2DFABA38"/>
    <w:rsid w:val="2E07B57B"/>
    <w:rsid w:val="2E2FBAC0"/>
    <w:rsid w:val="2E3FAE9B"/>
    <w:rsid w:val="2E566CD3"/>
    <w:rsid w:val="2E607B3E"/>
    <w:rsid w:val="2E801A95"/>
    <w:rsid w:val="2E89FA53"/>
    <w:rsid w:val="2E96B50C"/>
    <w:rsid w:val="2E99709A"/>
    <w:rsid w:val="2EC7639B"/>
    <w:rsid w:val="2EDFEE11"/>
    <w:rsid w:val="2EE19E13"/>
    <w:rsid w:val="2FC01732"/>
    <w:rsid w:val="2FD61045"/>
    <w:rsid w:val="2FEEAA6D"/>
    <w:rsid w:val="300FC7C5"/>
    <w:rsid w:val="30155F5B"/>
    <w:rsid w:val="3051FC27"/>
    <w:rsid w:val="307331C3"/>
    <w:rsid w:val="3079DFAD"/>
    <w:rsid w:val="30B6F280"/>
    <w:rsid w:val="30CE48FB"/>
    <w:rsid w:val="313F3FB3"/>
    <w:rsid w:val="31702020"/>
    <w:rsid w:val="321C0CCE"/>
    <w:rsid w:val="32318647"/>
    <w:rsid w:val="327387B7"/>
    <w:rsid w:val="329C3F1E"/>
    <w:rsid w:val="329D73B1"/>
    <w:rsid w:val="32AF1586"/>
    <w:rsid w:val="32B2F6CE"/>
    <w:rsid w:val="32C29208"/>
    <w:rsid w:val="32C789C7"/>
    <w:rsid w:val="330CB699"/>
    <w:rsid w:val="331D3355"/>
    <w:rsid w:val="331E102D"/>
    <w:rsid w:val="332463DF"/>
    <w:rsid w:val="335319D7"/>
    <w:rsid w:val="336F99AC"/>
    <w:rsid w:val="33786288"/>
    <w:rsid w:val="33901866"/>
    <w:rsid w:val="339501DF"/>
    <w:rsid w:val="346DAE68"/>
    <w:rsid w:val="34B79C21"/>
    <w:rsid w:val="3521E17A"/>
    <w:rsid w:val="357CC40A"/>
    <w:rsid w:val="35A74112"/>
    <w:rsid w:val="35AF524A"/>
    <w:rsid w:val="35B61F91"/>
    <w:rsid w:val="35ECE5F4"/>
    <w:rsid w:val="35F9D6DB"/>
    <w:rsid w:val="3636425A"/>
    <w:rsid w:val="364C975B"/>
    <w:rsid w:val="36A0F194"/>
    <w:rsid w:val="36A14311"/>
    <w:rsid w:val="370D7643"/>
    <w:rsid w:val="372E6D30"/>
    <w:rsid w:val="373E1B8C"/>
    <w:rsid w:val="373F977E"/>
    <w:rsid w:val="37A87311"/>
    <w:rsid w:val="37C7CC2F"/>
    <w:rsid w:val="37D5C2A9"/>
    <w:rsid w:val="382CA533"/>
    <w:rsid w:val="386E9A19"/>
    <w:rsid w:val="3884F558"/>
    <w:rsid w:val="38971591"/>
    <w:rsid w:val="38985592"/>
    <w:rsid w:val="38B861B7"/>
    <w:rsid w:val="38E3CBEA"/>
    <w:rsid w:val="399D5B05"/>
    <w:rsid w:val="399F989A"/>
    <w:rsid w:val="39DFBEEE"/>
    <w:rsid w:val="39F9D051"/>
    <w:rsid w:val="3A3399B1"/>
    <w:rsid w:val="3A66D3F2"/>
    <w:rsid w:val="3A937E55"/>
    <w:rsid w:val="3ACA2230"/>
    <w:rsid w:val="3ACF2883"/>
    <w:rsid w:val="3B1663AB"/>
    <w:rsid w:val="3B244870"/>
    <w:rsid w:val="3B37FD9A"/>
    <w:rsid w:val="3B5DEC25"/>
    <w:rsid w:val="3BADFD3E"/>
    <w:rsid w:val="3BEC67E8"/>
    <w:rsid w:val="3BFB9ED7"/>
    <w:rsid w:val="3C0CAB60"/>
    <w:rsid w:val="3C6B20C5"/>
    <w:rsid w:val="3C8612B9"/>
    <w:rsid w:val="3C89BF1D"/>
    <w:rsid w:val="3C8B1317"/>
    <w:rsid w:val="3CA972DB"/>
    <w:rsid w:val="3CB86661"/>
    <w:rsid w:val="3CB8FC51"/>
    <w:rsid w:val="3CD2BC71"/>
    <w:rsid w:val="3CEED220"/>
    <w:rsid w:val="3D3B8824"/>
    <w:rsid w:val="3D3DCDD5"/>
    <w:rsid w:val="3D67BEB5"/>
    <w:rsid w:val="3D9E14B0"/>
    <w:rsid w:val="3DA87BC1"/>
    <w:rsid w:val="3DAC4EA7"/>
    <w:rsid w:val="3DB79D39"/>
    <w:rsid w:val="3DBB4E77"/>
    <w:rsid w:val="3DBFACFA"/>
    <w:rsid w:val="3E021C24"/>
    <w:rsid w:val="3E34F955"/>
    <w:rsid w:val="3E572385"/>
    <w:rsid w:val="3EA34543"/>
    <w:rsid w:val="3EB42613"/>
    <w:rsid w:val="3ED99E36"/>
    <w:rsid w:val="3ED9ECA4"/>
    <w:rsid w:val="3EFF5FCB"/>
    <w:rsid w:val="3F217E92"/>
    <w:rsid w:val="3F336FE4"/>
    <w:rsid w:val="3F5614BA"/>
    <w:rsid w:val="3F6100E4"/>
    <w:rsid w:val="3F67AE0B"/>
    <w:rsid w:val="4004E1DF"/>
    <w:rsid w:val="402236D4"/>
    <w:rsid w:val="40718414"/>
    <w:rsid w:val="40E9F3B9"/>
    <w:rsid w:val="40EE1B48"/>
    <w:rsid w:val="41260F91"/>
    <w:rsid w:val="41597A96"/>
    <w:rsid w:val="419055A4"/>
    <w:rsid w:val="41C33206"/>
    <w:rsid w:val="41D66EFE"/>
    <w:rsid w:val="4221D332"/>
    <w:rsid w:val="422F362D"/>
    <w:rsid w:val="424FA04A"/>
    <w:rsid w:val="425461C3"/>
    <w:rsid w:val="428608C2"/>
    <w:rsid w:val="42C83441"/>
    <w:rsid w:val="42DC9863"/>
    <w:rsid w:val="42E4B90E"/>
    <w:rsid w:val="4385FCC0"/>
    <w:rsid w:val="43879736"/>
    <w:rsid w:val="439AE0DE"/>
    <w:rsid w:val="43ADA85F"/>
    <w:rsid w:val="43BEE9BB"/>
    <w:rsid w:val="442ABDDD"/>
    <w:rsid w:val="445A61E7"/>
    <w:rsid w:val="4480F536"/>
    <w:rsid w:val="44F14432"/>
    <w:rsid w:val="45304C50"/>
    <w:rsid w:val="45579456"/>
    <w:rsid w:val="455A480D"/>
    <w:rsid w:val="4598E9A0"/>
    <w:rsid w:val="45B108E4"/>
    <w:rsid w:val="45B344E0"/>
    <w:rsid w:val="45F02155"/>
    <w:rsid w:val="45F63248"/>
    <w:rsid w:val="4608ECEC"/>
    <w:rsid w:val="46231D15"/>
    <w:rsid w:val="464AAB8C"/>
    <w:rsid w:val="46B606AE"/>
    <w:rsid w:val="46EAB3F1"/>
    <w:rsid w:val="46F88A63"/>
    <w:rsid w:val="4710F5B9"/>
    <w:rsid w:val="472F98A3"/>
    <w:rsid w:val="4833CFD3"/>
    <w:rsid w:val="48548DA7"/>
    <w:rsid w:val="48733FF5"/>
    <w:rsid w:val="48DDDD92"/>
    <w:rsid w:val="48E7C947"/>
    <w:rsid w:val="48E89856"/>
    <w:rsid w:val="48F7E38D"/>
    <w:rsid w:val="49229A66"/>
    <w:rsid w:val="49393942"/>
    <w:rsid w:val="49612E39"/>
    <w:rsid w:val="49D3133A"/>
    <w:rsid w:val="4A90B37B"/>
    <w:rsid w:val="4AE65945"/>
    <w:rsid w:val="4B051273"/>
    <w:rsid w:val="4B135F18"/>
    <w:rsid w:val="4B20D9CC"/>
    <w:rsid w:val="4B776F79"/>
    <w:rsid w:val="4B8C2E69"/>
    <w:rsid w:val="4C07E160"/>
    <w:rsid w:val="4C27180C"/>
    <w:rsid w:val="4C593BBB"/>
    <w:rsid w:val="4C8D6E67"/>
    <w:rsid w:val="4CA2ED6F"/>
    <w:rsid w:val="4CB3AD74"/>
    <w:rsid w:val="4CCD286A"/>
    <w:rsid w:val="4D0A7871"/>
    <w:rsid w:val="4D5DA316"/>
    <w:rsid w:val="4D97CE66"/>
    <w:rsid w:val="4DBC2600"/>
    <w:rsid w:val="4DC627A6"/>
    <w:rsid w:val="4DC9DCB9"/>
    <w:rsid w:val="4DDCD319"/>
    <w:rsid w:val="4DE20ADD"/>
    <w:rsid w:val="4E40E30F"/>
    <w:rsid w:val="4E9DB3AB"/>
    <w:rsid w:val="4EAB1445"/>
    <w:rsid w:val="4EB7FCBC"/>
    <w:rsid w:val="4F25469D"/>
    <w:rsid w:val="4F4A35B8"/>
    <w:rsid w:val="4F7DDB3E"/>
    <w:rsid w:val="4FD3161D"/>
    <w:rsid w:val="4FE6AD5F"/>
    <w:rsid w:val="4FED4B8B"/>
    <w:rsid w:val="504B58A8"/>
    <w:rsid w:val="50A31E3A"/>
    <w:rsid w:val="50A69016"/>
    <w:rsid w:val="50D305C9"/>
    <w:rsid w:val="50F92BA7"/>
    <w:rsid w:val="5118FD9D"/>
    <w:rsid w:val="51292C3E"/>
    <w:rsid w:val="5144870E"/>
    <w:rsid w:val="51600494"/>
    <w:rsid w:val="52736B81"/>
    <w:rsid w:val="52A54387"/>
    <w:rsid w:val="52AE4D8C"/>
    <w:rsid w:val="52D75A60"/>
    <w:rsid w:val="533C71E7"/>
    <w:rsid w:val="533C98D2"/>
    <w:rsid w:val="5367B3CC"/>
    <w:rsid w:val="5382CDAC"/>
    <w:rsid w:val="5390D01F"/>
    <w:rsid w:val="53B7959A"/>
    <w:rsid w:val="53B87C2F"/>
    <w:rsid w:val="53CF333A"/>
    <w:rsid w:val="5430B789"/>
    <w:rsid w:val="54352FA7"/>
    <w:rsid w:val="544B2543"/>
    <w:rsid w:val="548B2F0D"/>
    <w:rsid w:val="55225D6A"/>
    <w:rsid w:val="5554803F"/>
    <w:rsid w:val="5577D84F"/>
    <w:rsid w:val="5590B71E"/>
    <w:rsid w:val="559B3682"/>
    <w:rsid w:val="55A3B43A"/>
    <w:rsid w:val="55AE6F8C"/>
    <w:rsid w:val="55C0C2B8"/>
    <w:rsid w:val="55F7FEA5"/>
    <w:rsid w:val="560AFFE4"/>
    <w:rsid w:val="5680F24D"/>
    <w:rsid w:val="56A1F74E"/>
    <w:rsid w:val="56C10AD0"/>
    <w:rsid w:val="56E802F2"/>
    <w:rsid w:val="5733AA4A"/>
    <w:rsid w:val="57488D3F"/>
    <w:rsid w:val="57752911"/>
    <w:rsid w:val="578EFE16"/>
    <w:rsid w:val="57D3BEBB"/>
    <w:rsid w:val="580708D4"/>
    <w:rsid w:val="581AC1DE"/>
    <w:rsid w:val="58401C67"/>
    <w:rsid w:val="58413FDF"/>
    <w:rsid w:val="5846E602"/>
    <w:rsid w:val="5882C109"/>
    <w:rsid w:val="58838C7A"/>
    <w:rsid w:val="589998E9"/>
    <w:rsid w:val="58ED3153"/>
    <w:rsid w:val="592A8BA9"/>
    <w:rsid w:val="593F072F"/>
    <w:rsid w:val="5944C459"/>
    <w:rsid w:val="595AE746"/>
    <w:rsid w:val="59BD23A7"/>
    <w:rsid w:val="5A1934E6"/>
    <w:rsid w:val="5A251469"/>
    <w:rsid w:val="5A28F35A"/>
    <w:rsid w:val="5A3C5F34"/>
    <w:rsid w:val="5A763A25"/>
    <w:rsid w:val="5A77DC41"/>
    <w:rsid w:val="5AB0EAC6"/>
    <w:rsid w:val="5AD0A9A7"/>
    <w:rsid w:val="5AEC7692"/>
    <w:rsid w:val="5B2E6CDF"/>
    <w:rsid w:val="5B9BDB24"/>
    <w:rsid w:val="5BEB9D34"/>
    <w:rsid w:val="5BEEB09F"/>
    <w:rsid w:val="5C23D69B"/>
    <w:rsid w:val="5C36F808"/>
    <w:rsid w:val="5C442433"/>
    <w:rsid w:val="5C777A34"/>
    <w:rsid w:val="5C892385"/>
    <w:rsid w:val="5C96EB17"/>
    <w:rsid w:val="5CA39858"/>
    <w:rsid w:val="5CF3493E"/>
    <w:rsid w:val="5D789B34"/>
    <w:rsid w:val="5D973DC3"/>
    <w:rsid w:val="5DA4011F"/>
    <w:rsid w:val="5DA824D4"/>
    <w:rsid w:val="5DD96170"/>
    <w:rsid w:val="5DF952FF"/>
    <w:rsid w:val="5E07507D"/>
    <w:rsid w:val="5E18018A"/>
    <w:rsid w:val="5E3F9518"/>
    <w:rsid w:val="5E86A8D8"/>
    <w:rsid w:val="5E9BD4AE"/>
    <w:rsid w:val="5EAAE0EB"/>
    <w:rsid w:val="5EBDF2FB"/>
    <w:rsid w:val="5F052CD1"/>
    <w:rsid w:val="5F22B46D"/>
    <w:rsid w:val="5F37CDBE"/>
    <w:rsid w:val="5F7B2FD7"/>
    <w:rsid w:val="5F8C6C8C"/>
    <w:rsid w:val="5F952360"/>
    <w:rsid w:val="5F9E426E"/>
    <w:rsid w:val="5FCDC6C8"/>
    <w:rsid w:val="601E4656"/>
    <w:rsid w:val="602DB0FD"/>
    <w:rsid w:val="603FD9FD"/>
    <w:rsid w:val="604AC88C"/>
    <w:rsid w:val="608DD2EE"/>
    <w:rsid w:val="60D39E1F"/>
    <w:rsid w:val="60F0C22F"/>
    <w:rsid w:val="60F1EFED"/>
    <w:rsid w:val="60F5878C"/>
    <w:rsid w:val="6137BCEF"/>
    <w:rsid w:val="61507BA6"/>
    <w:rsid w:val="61634970"/>
    <w:rsid w:val="61AFCD15"/>
    <w:rsid w:val="61BD58F6"/>
    <w:rsid w:val="61C5ED57"/>
    <w:rsid w:val="61CD2F97"/>
    <w:rsid w:val="6236088D"/>
    <w:rsid w:val="62378483"/>
    <w:rsid w:val="629DFB7C"/>
    <w:rsid w:val="62BD458F"/>
    <w:rsid w:val="62D2DD07"/>
    <w:rsid w:val="62D5AD80"/>
    <w:rsid w:val="6394D6C7"/>
    <w:rsid w:val="63D9A59B"/>
    <w:rsid w:val="63E10DF9"/>
    <w:rsid w:val="63E796B1"/>
    <w:rsid w:val="63F02C13"/>
    <w:rsid w:val="641561B2"/>
    <w:rsid w:val="644320F9"/>
    <w:rsid w:val="644ACE07"/>
    <w:rsid w:val="645F9B47"/>
    <w:rsid w:val="6467F4C9"/>
    <w:rsid w:val="649D3BCC"/>
    <w:rsid w:val="64BCFA05"/>
    <w:rsid w:val="6505566A"/>
    <w:rsid w:val="652D5048"/>
    <w:rsid w:val="6544C211"/>
    <w:rsid w:val="65481BB4"/>
    <w:rsid w:val="6596982F"/>
    <w:rsid w:val="65A4C83D"/>
    <w:rsid w:val="65DE93A4"/>
    <w:rsid w:val="65E0B220"/>
    <w:rsid w:val="660506F4"/>
    <w:rsid w:val="66720DCF"/>
    <w:rsid w:val="66734201"/>
    <w:rsid w:val="6684D8B4"/>
    <w:rsid w:val="66B18118"/>
    <w:rsid w:val="66E3EC15"/>
    <w:rsid w:val="66F22269"/>
    <w:rsid w:val="66FD1472"/>
    <w:rsid w:val="67A1EDE3"/>
    <w:rsid w:val="67A6FE73"/>
    <w:rsid w:val="67B93AC1"/>
    <w:rsid w:val="6806D418"/>
    <w:rsid w:val="6900E4E1"/>
    <w:rsid w:val="690FEFD7"/>
    <w:rsid w:val="6928A96C"/>
    <w:rsid w:val="69440684"/>
    <w:rsid w:val="69B09465"/>
    <w:rsid w:val="6A368DDD"/>
    <w:rsid w:val="6A4AA6FA"/>
    <w:rsid w:val="6A8262F7"/>
    <w:rsid w:val="6B05A86A"/>
    <w:rsid w:val="6B3B1848"/>
    <w:rsid w:val="6B3DAA5E"/>
    <w:rsid w:val="6B3F590D"/>
    <w:rsid w:val="6B4C64C6"/>
    <w:rsid w:val="6B786629"/>
    <w:rsid w:val="6B79B1BF"/>
    <w:rsid w:val="6B812829"/>
    <w:rsid w:val="6BBE5365"/>
    <w:rsid w:val="6C504EAA"/>
    <w:rsid w:val="6C687B89"/>
    <w:rsid w:val="6C6EB8EB"/>
    <w:rsid w:val="6CBC8BD2"/>
    <w:rsid w:val="6CD8CB50"/>
    <w:rsid w:val="6CFF672C"/>
    <w:rsid w:val="6D14368A"/>
    <w:rsid w:val="6D23B4AE"/>
    <w:rsid w:val="6D345D42"/>
    <w:rsid w:val="6D6C6AA4"/>
    <w:rsid w:val="6DBDFF29"/>
    <w:rsid w:val="6DC4317E"/>
    <w:rsid w:val="6DCB2B8C"/>
    <w:rsid w:val="6DE24885"/>
    <w:rsid w:val="6DE298BC"/>
    <w:rsid w:val="6DED8388"/>
    <w:rsid w:val="6DF00C10"/>
    <w:rsid w:val="6DFA2D9C"/>
    <w:rsid w:val="6E2BAD5A"/>
    <w:rsid w:val="6E38DD3F"/>
    <w:rsid w:val="6E5687A4"/>
    <w:rsid w:val="6E840588"/>
    <w:rsid w:val="6E96E647"/>
    <w:rsid w:val="6E97241A"/>
    <w:rsid w:val="6EDE94B9"/>
    <w:rsid w:val="6EDEC98D"/>
    <w:rsid w:val="6F078CD7"/>
    <w:rsid w:val="6F092509"/>
    <w:rsid w:val="6F3A7B0C"/>
    <w:rsid w:val="6F4AC0A0"/>
    <w:rsid w:val="6F788441"/>
    <w:rsid w:val="6FA9F381"/>
    <w:rsid w:val="6FD5314B"/>
    <w:rsid w:val="6FDFD5FD"/>
    <w:rsid w:val="6FE9113E"/>
    <w:rsid w:val="6FFE91B0"/>
    <w:rsid w:val="7031FE99"/>
    <w:rsid w:val="704BD74C"/>
    <w:rsid w:val="705D9730"/>
    <w:rsid w:val="707342A3"/>
    <w:rsid w:val="70CC5FDA"/>
    <w:rsid w:val="70FBD240"/>
    <w:rsid w:val="710DD5FE"/>
    <w:rsid w:val="711F0B14"/>
    <w:rsid w:val="713CBE93"/>
    <w:rsid w:val="715A7C23"/>
    <w:rsid w:val="71A1C674"/>
    <w:rsid w:val="71F0E260"/>
    <w:rsid w:val="71F925B0"/>
    <w:rsid w:val="724796FE"/>
    <w:rsid w:val="72B6F9EA"/>
    <w:rsid w:val="72BFF671"/>
    <w:rsid w:val="72D1CD22"/>
    <w:rsid w:val="72DDE97B"/>
    <w:rsid w:val="72DFD214"/>
    <w:rsid w:val="7310BA4F"/>
    <w:rsid w:val="73496977"/>
    <w:rsid w:val="7359C8F8"/>
    <w:rsid w:val="736B9B47"/>
    <w:rsid w:val="736E03FB"/>
    <w:rsid w:val="739A6786"/>
    <w:rsid w:val="739EBD55"/>
    <w:rsid w:val="73C26F1D"/>
    <w:rsid w:val="73E6D36C"/>
    <w:rsid w:val="7442C49C"/>
    <w:rsid w:val="748480EC"/>
    <w:rsid w:val="7493CEBE"/>
    <w:rsid w:val="749D9163"/>
    <w:rsid w:val="75192151"/>
    <w:rsid w:val="752066FA"/>
    <w:rsid w:val="7555F6FF"/>
    <w:rsid w:val="755E3F7E"/>
    <w:rsid w:val="755FEAB0"/>
    <w:rsid w:val="757F9297"/>
    <w:rsid w:val="75871A6C"/>
    <w:rsid w:val="758AFE20"/>
    <w:rsid w:val="7591E56B"/>
    <w:rsid w:val="75A355CD"/>
    <w:rsid w:val="760CF652"/>
    <w:rsid w:val="7645CA60"/>
    <w:rsid w:val="768E3500"/>
    <w:rsid w:val="76BAB64A"/>
    <w:rsid w:val="770EE174"/>
    <w:rsid w:val="7725F6C0"/>
    <w:rsid w:val="7732F63E"/>
    <w:rsid w:val="775EFC0B"/>
    <w:rsid w:val="7764E16F"/>
    <w:rsid w:val="77C23D06"/>
    <w:rsid w:val="78045292"/>
    <w:rsid w:val="781CBE7F"/>
    <w:rsid w:val="786CA955"/>
    <w:rsid w:val="78D0F911"/>
    <w:rsid w:val="78D3F241"/>
    <w:rsid w:val="78DD9ADD"/>
    <w:rsid w:val="78EE08A9"/>
    <w:rsid w:val="78F104CB"/>
    <w:rsid w:val="79848516"/>
    <w:rsid w:val="79E889BC"/>
    <w:rsid w:val="79EC9496"/>
    <w:rsid w:val="7A57D924"/>
    <w:rsid w:val="7ACE1370"/>
    <w:rsid w:val="7B02A3D7"/>
    <w:rsid w:val="7B058520"/>
    <w:rsid w:val="7B2AF7EA"/>
    <w:rsid w:val="7B3057DF"/>
    <w:rsid w:val="7B5F49D2"/>
    <w:rsid w:val="7B600A51"/>
    <w:rsid w:val="7B94767D"/>
    <w:rsid w:val="7BC5261C"/>
    <w:rsid w:val="7BC8E4E0"/>
    <w:rsid w:val="7C3CD08D"/>
    <w:rsid w:val="7C7C4536"/>
    <w:rsid w:val="7CC9F031"/>
    <w:rsid w:val="7D0E51C4"/>
    <w:rsid w:val="7D196706"/>
    <w:rsid w:val="7D6464C8"/>
    <w:rsid w:val="7D65BE1D"/>
    <w:rsid w:val="7D67F09B"/>
    <w:rsid w:val="7D681D40"/>
    <w:rsid w:val="7D6A092B"/>
    <w:rsid w:val="7D955927"/>
    <w:rsid w:val="7D9896DA"/>
    <w:rsid w:val="7DB09A22"/>
    <w:rsid w:val="7E18562D"/>
    <w:rsid w:val="7E527B6F"/>
    <w:rsid w:val="7E71971E"/>
    <w:rsid w:val="7E7AC587"/>
    <w:rsid w:val="7E8E5D5E"/>
    <w:rsid w:val="7EED227F"/>
    <w:rsid w:val="7F63C6B6"/>
    <w:rsid w:val="7F72AC79"/>
    <w:rsid w:val="7F9A73E9"/>
    <w:rsid w:val="7FADC11B"/>
    <w:rsid w:val="7FB4268E"/>
    <w:rsid w:val="7FC679BA"/>
    <w:rsid w:val="7FF92C00"/>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CB63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sz w:val="24"/>
        <w:szCs w:val="24"/>
        <w:lang w:val="en-GB" w:eastAsia="en-US"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74145"/>
    <w:rPr>
      <w:sz w:val="20"/>
      <w:lang w:val="pl-PL"/>
    </w:rPr>
  </w:style>
  <w:style w:type="paragraph" w:styleId="Nagwek1">
    <w:name w:val="heading 1"/>
    <w:basedOn w:val="Normalny"/>
    <w:next w:val="Normalny"/>
    <w:link w:val="Nagwek1Znak"/>
    <w:uiPriority w:val="9"/>
    <w:qFormat/>
    <w:rsid w:val="00532B40"/>
    <w:pPr>
      <w:autoSpaceDN/>
      <w:spacing w:before="120" w:after="120" w:line="259" w:lineRule="auto"/>
      <w:jc w:val="both"/>
      <w:textAlignment w:val="auto"/>
      <w:outlineLvl w:val="0"/>
    </w:pPr>
    <w:rPr>
      <w:rFonts w:cs="Calibri Light"/>
      <w:b/>
      <w:bCs/>
      <w:color w:val="C00000"/>
      <w:kern w:val="3"/>
      <w:sz w:val="28"/>
      <w:szCs w:val="28"/>
      <w:lang w:eastAsia="en-G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WWOutlineListStyle5">
    <w:name w:val="WW_OutlineListStyle_5"/>
    <w:basedOn w:val="Bezlisty"/>
    <w:pPr>
      <w:numPr>
        <w:numId w:val="2"/>
      </w:numPr>
    </w:pPr>
  </w:style>
  <w:style w:type="paragraph" w:customStyle="1" w:styleId="Nagwek11">
    <w:name w:val="Nagłówek 11"/>
    <w:basedOn w:val="Normalny1"/>
    <w:pPr>
      <w:spacing w:after="120"/>
      <w:outlineLvl w:val="0"/>
    </w:pPr>
    <w:rPr>
      <w:rFonts w:cs="Calibri Light"/>
      <w:b/>
      <w:bCs/>
      <w:color w:val="C00000"/>
      <w:kern w:val="3"/>
      <w:sz w:val="28"/>
      <w:szCs w:val="28"/>
      <w:lang w:eastAsia="en-GB"/>
    </w:rPr>
  </w:style>
  <w:style w:type="paragraph" w:customStyle="1" w:styleId="Nagwek21">
    <w:name w:val="Nagłówek 21"/>
    <w:basedOn w:val="Normalny1"/>
    <w:pPr>
      <w:numPr>
        <w:ilvl w:val="1"/>
        <w:numId w:val="2"/>
      </w:numPr>
      <w:outlineLvl w:val="1"/>
    </w:pPr>
    <w:rPr>
      <w:b/>
      <w:bCs/>
      <w:caps/>
      <w:color w:val="C00000"/>
      <w:szCs w:val="28"/>
    </w:rPr>
  </w:style>
  <w:style w:type="paragraph" w:customStyle="1" w:styleId="Nagwek31">
    <w:name w:val="Nagłówek 31"/>
    <w:basedOn w:val="Normalny1"/>
    <w:next w:val="Normalny1"/>
    <w:pPr>
      <w:numPr>
        <w:ilvl w:val="2"/>
        <w:numId w:val="2"/>
      </w:numPr>
      <w:spacing w:before="40"/>
      <w:ind w:left="2880" w:hanging="180"/>
      <w:outlineLvl w:val="2"/>
    </w:pPr>
  </w:style>
  <w:style w:type="paragraph" w:customStyle="1" w:styleId="Nagwek41">
    <w:name w:val="Nagłówek 41"/>
    <w:basedOn w:val="Normalny1"/>
    <w:next w:val="Normalny1"/>
    <w:pPr>
      <w:keepNext/>
      <w:keepLines/>
      <w:numPr>
        <w:ilvl w:val="3"/>
        <w:numId w:val="2"/>
      </w:numPr>
      <w:spacing w:before="40"/>
      <w:ind w:left="3600" w:hanging="360"/>
      <w:outlineLvl w:val="3"/>
    </w:pPr>
    <w:rPr>
      <w:i/>
      <w:iCs/>
      <w:color w:val="2F5496"/>
    </w:rPr>
  </w:style>
  <w:style w:type="paragraph" w:customStyle="1" w:styleId="Nagwek51">
    <w:name w:val="Nagłówek 51"/>
    <w:basedOn w:val="Normalny1"/>
    <w:next w:val="Normalny1"/>
    <w:pPr>
      <w:keepNext/>
      <w:keepLines/>
      <w:numPr>
        <w:ilvl w:val="4"/>
        <w:numId w:val="2"/>
      </w:numPr>
      <w:spacing w:before="40"/>
      <w:outlineLvl w:val="4"/>
    </w:pPr>
    <w:rPr>
      <w:color w:val="2F5496"/>
    </w:rPr>
  </w:style>
  <w:style w:type="paragraph" w:customStyle="1" w:styleId="Nagwek61">
    <w:name w:val="Nagłówek 61"/>
    <w:basedOn w:val="Normalny1"/>
    <w:next w:val="Normalny1"/>
    <w:pPr>
      <w:keepNext/>
      <w:keepLines/>
      <w:numPr>
        <w:ilvl w:val="5"/>
        <w:numId w:val="2"/>
      </w:numPr>
      <w:spacing w:before="40"/>
      <w:outlineLvl w:val="5"/>
    </w:pPr>
    <w:rPr>
      <w:color w:val="1F3763"/>
    </w:rPr>
  </w:style>
  <w:style w:type="paragraph" w:customStyle="1" w:styleId="Nagwek71">
    <w:name w:val="Nagłówek 71"/>
    <w:basedOn w:val="Normalny1"/>
    <w:next w:val="Normalny1"/>
    <w:pPr>
      <w:keepNext/>
      <w:keepLines/>
      <w:numPr>
        <w:ilvl w:val="6"/>
        <w:numId w:val="2"/>
      </w:numPr>
      <w:spacing w:before="40"/>
      <w:outlineLvl w:val="6"/>
    </w:pPr>
    <w:rPr>
      <w:i/>
      <w:iCs/>
      <w:color w:val="1F3763"/>
    </w:rPr>
  </w:style>
  <w:style w:type="paragraph" w:customStyle="1" w:styleId="Nagwek81">
    <w:name w:val="Nagłówek 81"/>
    <w:basedOn w:val="Normalny1"/>
    <w:next w:val="Normalny1"/>
    <w:pPr>
      <w:keepNext/>
      <w:keepLines/>
      <w:numPr>
        <w:ilvl w:val="7"/>
        <w:numId w:val="2"/>
      </w:numPr>
      <w:spacing w:before="40"/>
      <w:outlineLvl w:val="7"/>
    </w:pPr>
    <w:rPr>
      <w:color w:val="272727"/>
      <w:sz w:val="21"/>
      <w:szCs w:val="21"/>
    </w:rPr>
  </w:style>
  <w:style w:type="paragraph" w:customStyle="1" w:styleId="Nagwek91">
    <w:name w:val="Nagłówek 91"/>
    <w:basedOn w:val="Normalny1"/>
    <w:next w:val="Normalny1"/>
    <w:pPr>
      <w:keepNext/>
      <w:keepLines/>
      <w:numPr>
        <w:ilvl w:val="8"/>
        <w:numId w:val="2"/>
      </w:numPr>
      <w:spacing w:before="40"/>
      <w:ind w:left="6480" w:hanging="180"/>
      <w:outlineLvl w:val="8"/>
    </w:pPr>
    <w:rPr>
      <w:i/>
      <w:iCs/>
      <w:color w:val="272727"/>
      <w:sz w:val="21"/>
      <w:szCs w:val="21"/>
    </w:rPr>
  </w:style>
  <w:style w:type="paragraph" w:customStyle="1" w:styleId="Normalny1">
    <w:name w:val="Normalny1"/>
    <w:pPr>
      <w:suppressAutoHyphens/>
      <w:spacing w:before="120" w:line="276" w:lineRule="auto"/>
      <w:jc w:val="both"/>
    </w:pPr>
    <w:rPr>
      <w:rFonts w:eastAsia="Times New Roman" w:cs="Times New Roman"/>
      <w:sz w:val="20"/>
      <w:lang w:val="pl-PL"/>
    </w:rPr>
  </w:style>
  <w:style w:type="character" w:customStyle="1" w:styleId="Domylnaczcionkaakapitu1">
    <w:name w:val="Domyślna czcionka akapitu1"/>
  </w:style>
  <w:style w:type="character" w:customStyle="1" w:styleId="Nagwek1Znak">
    <w:name w:val="Nagłówek 1 Znak"/>
    <w:basedOn w:val="Domylnaczcionkaakapitu1"/>
    <w:link w:val="Nagwek1"/>
    <w:uiPriority w:val="9"/>
    <w:rPr>
      <w:rFonts w:cs="Calibri Light"/>
      <w:b/>
      <w:bCs/>
      <w:color w:val="C00000"/>
      <w:kern w:val="3"/>
      <w:sz w:val="28"/>
      <w:szCs w:val="28"/>
      <w:lang w:val="pl-PL" w:eastAsia="en-GB"/>
    </w:rPr>
  </w:style>
  <w:style w:type="character" w:customStyle="1" w:styleId="Nagwek2Znak">
    <w:name w:val="Nagłówek 2 Znak"/>
    <w:basedOn w:val="Domylnaczcionkaakapitu1"/>
    <w:rPr>
      <w:rFonts w:ascii="Times New Roman" w:eastAsia="Times New Roman" w:hAnsi="Times New Roman" w:cs="Times New Roman"/>
      <w:b/>
      <w:bCs/>
      <w:caps/>
      <w:color w:val="C00000"/>
      <w:szCs w:val="28"/>
      <w:lang w:val="pl-PL"/>
    </w:rPr>
  </w:style>
  <w:style w:type="character" w:customStyle="1" w:styleId="Nagwek3Znak">
    <w:name w:val="Nagłówek 3 Znak"/>
    <w:basedOn w:val="Domylnaczcionkaakapitu1"/>
    <w:rPr>
      <w:rFonts w:ascii="Calibri Light" w:eastAsia="Times New Roman" w:hAnsi="Calibri Light" w:cs="Times New Roman"/>
      <w:sz w:val="20"/>
    </w:rPr>
  </w:style>
  <w:style w:type="character" w:customStyle="1" w:styleId="Hipercze1">
    <w:name w:val="Hiperłącze1"/>
    <w:basedOn w:val="Domylnaczcionkaakapitu1"/>
    <w:rPr>
      <w:color w:val="0000FF"/>
      <w:u w:val="single"/>
    </w:rPr>
  </w:style>
  <w:style w:type="character" w:customStyle="1" w:styleId="UyteHipercze1">
    <w:name w:val="UżyteHiperłącze1"/>
    <w:basedOn w:val="Domylnaczcionkaakapitu1"/>
    <w:rPr>
      <w:color w:val="800080"/>
      <w:u w:val="single"/>
    </w:rPr>
  </w:style>
  <w:style w:type="character" w:customStyle="1" w:styleId="apple-converted-space">
    <w:name w:val="apple-converted-space"/>
    <w:basedOn w:val="Domylnaczcionkaakapitu1"/>
  </w:style>
  <w:style w:type="character" w:customStyle="1" w:styleId="active">
    <w:name w:val="active"/>
    <w:basedOn w:val="Domylnaczcionkaakapitu1"/>
  </w:style>
  <w:style w:type="paragraph" w:customStyle="1" w:styleId="NormalnyWeb1">
    <w:name w:val="Normalny (Web)1"/>
    <w:basedOn w:val="Normalny1"/>
    <w:pPr>
      <w:spacing w:before="100" w:after="100"/>
    </w:pPr>
    <w:rPr>
      <w:lang w:eastAsia="en-GB"/>
    </w:rPr>
  </w:style>
  <w:style w:type="paragraph" w:customStyle="1" w:styleId="Nagwek10">
    <w:name w:val="Nagłówek1"/>
    <w:basedOn w:val="Normalny1"/>
    <w:pPr>
      <w:tabs>
        <w:tab w:val="center" w:pos="4513"/>
        <w:tab w:val="right" w:pos="9026"/>
      </w:tabs>
    </w:pPr>
  </w:style>
  <w:style w:type="character" w:customStyle="1" w:styleId="NagwekZnak">
    <w:name w:val="Nagłówek Znak"/>
    <w:basedOn w:val="Domylnaczcionkaakapitu1"/>
    <w:uiPriority w:val="99"/>
  </w:style>
  <w:style w:type="paragraph" w:customStyle="1" w:styleId="Stopka1">
    <w:name w:val="Stopka1"/>
    <w:basedOn w:val="Normalny1"/>
    <w:pPr>
      <w:tabs>
        <w:tab w:val="center" w:pos="4513"/>
        <w:tab w:val="right" w:pos="9026"/>
      </w:tabs>
    </w:pPr>
  </w:style>
  <w:style w:type="character" w:customStyle="1" w:styleId="StopkaZnak">
    <w:name w:val="Stopka Znak"/>
    <w:basedOn w:val="Domylnaczcionkaakapitu1"/>
  </w:style>
  <w:style w:type="paragraph" w:customStyle="1" w:styleId="Mapadokumentu1">
    <w:name w:val="Mapa dokumentu1"/>
    <w:basedOn w:val="Normalny1"/>
  </w:style>
  <w:style w:type="character" w:customStyle="1" w:styleId="MapadokumentuZnak">
    <w:name w:val="Mapa dokumentu Znak"/>
    <w:basedOn w:val="Domylnaczcionkaakapitu1"/>
    <w:rPr>
      <w:rFonts w:ascii="Times New Roman" w:hAnsi="Times New Roman" w:cs="Times New Roman"/>
    </w:rPr>
  </w:style>
  <w:style w:type="paragraph" w:customStyle="1" w:styleId="Tekstdymka1">
    <w:name w:val="Tekst dymka1"/>
    <w:basedOn w:val="Normalny1"/>
    <w:rPr>
      <w:sz w:val="18"/>
      <w:szCs w:val="18"/>
    </w:rPr>
  </w:style>
  <w:style w:type="character" w:customStyle="1" w:styleId="TekstdymkaZnak">
    <w:name w:val="Tekst dymka Znak"/>
    <w:basedOn w:val="Domylnaczcionkaakapitu1"/>
    <w:rPr>
      <w:rFonts w:ascii="Times New Roman" w:hAnsi="Times New Roman" w:cs="Times New Roman"/>
      <w:sz w:val="18"/>
      <w:szCs w:val="18"/>
    </w:rPr>
  </w:style>
  <w:style w:type="character" w:customStyle="1" w:styleId="Odwoaniedokomentarza1">
    <w:name w:val="Odwołanie do komentarza1"/>
    <w:basedOn w:val="Domylnaczcionkaakapitu1"/>
    <w:rPr>
      <w:sz w:val="16"/>
      <w:szCs w:val="16"/>
    </w:rPr>
  </w:style>
  <w:style w:type="paragraph" w:customStyle="1" w:styleId="Tekstkomentarza1">
    <w:name w:val="Tekst komentarza1"/>
    <w:basedOn w:val="Normalny1"/>
    <w:rPr>
      <w:szCs w:val="20"/>
    </w:rPr>
  </w:style>
  <w:style w:type="character" w:customStyle="1" w:styleId="TekstkomentarzaZnak">
    <w:name w:val="Tekst komentarza Znak"/>
    <w:basedOn w:val="Domylnaczcionkaakapitu1"/>
    <w:uiPriority w:val="99"/>
    <w:rPr>
      <w:sz w:val="20"/>
      <w:szCs w:val="20"/>
    </w:rPr>
  </w:style>
  <w:style w:type="paragraph" w:customStyle="1" w:styleId="Tematkomentarza1">
    <w:name w:val="Temat komentarza1"/>
    <w:basedOn w:val="Tekstkomentarza1"/>
    <w:next w:val="Tekstkomentarza1"/>
    <w:rPr>
      <w:b/>
      <w:bCs/>
    </w:rPr>
  </w:style>
  <w:style w:type="character" w:customStyle="1" w:styleId="TematkomentarzaZnak">
    <w:name w:val="Temat komentarza Znak"/>
    <w:basedOn w:val="TekstkomentarzaZnak"/>
    <w:rPr>
      <w:b/>
      <w:bCs/>
      <w:sz w:val="20"/>
      <w:szCs w:val="20"/>
    </w:rPr>
  </w:style>
  <w:style w:type="paragraph" w:customStyle="1" w:styleId="Akapitzlist1">
    <w:name w:val="Akapit z listą1"/>
    <w:basedOn w:val="Normalny1"/>
    <w:next w:val="Normalny1"/>
    <w:pPr>
      <w:ind w:left="720"/>
    </w:pPr>
  </w:style>
  <w:style w:type="paragraph" w:customStyle="1" w:styleId="Nagwekspisutreci1">
    <w:name w:val="Nagłówek spisu treści1"/>
    <w:basedOn w:val="Nagwek11"/>
    <w:next w:val="Normalny1"/>
    <w:pPr>
      <w:keepNext/>
      <w:keepLines/>
      <w:spacing w:before="240" w:after="0" w:line="244" w:lineRule="auto"/>
    </w:pPr>
    <w:rPr>
      <w:rFonts w:cs="Times New Roman"/>
      <w:b w:val="0"/>
      <w:bCs w:val="0"/>
      <w:color w:val="2F5496"/>
      <w:kern w:val="0"/>
      <w:sz w:val="32"/>
      <w:szCs w:val="32"/>
      <w:lang w:eastAsia="pl-PL"/>
    </w:rPr>
  </w:style>
  <w:style w:type="paragraph" w:customStyle="1" w:styleId="Spistreci31">
    <w:name w:val="Spis treści 31"/>
    <w:basedOn w:val="Normalny1"/>
    <w:next w:val="Normalny1"/>
    <w:autoRedefine/>
    <w:pPr>
      <w:spacing w:after="100"/>
      <w:ind w:left="480"/>
    </w:pPr>
  </w:style>
  <w:style w:type="paragraph" w:customStyle="1" w:styleId="Spistreci11">
    <w:name w:val="Spis treści 11"/>
    <w:basedOn w:val="Normalny1"/>
    <w:next w:val="Normalny1"/>
    <w:autoRedefine/>
    <w:pPr>
      <w:spacing w:after="100"/>
    </w:pPr>
  </w:style>
  <w:style w:type="paragraph" w:customStyle="1" w:styleId="Spistreci21">
    <w:name w:val="Spis treści 21"/>
    <w:basedOn w:val="Normalny1"/>
    <w:next w:val="Normalny1"/>
    <w:autoRedefine/>
    <w:pPr>
      <w:spacing w:after="100"/>
      <w:ind w:left="240"/>
    </w:pPr>
  </w:style>
  <w:style w:type="paragraph" w:customStyle="1" w:styleId="Spistreci41">
    <w:name w:val="Spis treści 41"/>
    <w:basedOn w:val="Normalny1"/>
    <w:next w:val="Normalny1"/>
    <w:autoRedefine/>
    <w:pPr>
      <w:spacing w:after="100" w:line="244" w:lineRule="auto"/>
      <w:ind w:left="660"/>
    </w:pPr>
    <w:rPr>
      <w:szCs w:val="22"/>
      <w:lang w:eastAsia="pl-PL"/>
    </w:rPr>
  </w:style>
  <w:style w:type="paragraph" w:customStyle="1" w:styleId="Spistreci51">
    <w:name w:val="Spis treści 51"/>
    <w:basedOn w:val="Normalny1"/>
    <w:next w:val="Normalny1"/>
    <w:autoRedefine/>
    <w:pPr>
      <w:spacing w:after="100" w:line="244" w:lineRule="auto"/>
      <w:ind w:left="880"/>
    </w:pPr>
    <w:rPr>
      <w:szCs w:val="22"/>
      <w:lang w:eastAsia="pl-PL"/>
    </w:rPr>
  </w:style>
  <w:style w:type="paragraph" w:customStyle="1" w:styleId="Spistreci61">
    <w:name w:val="Spis treści 61"/>
    <w:basedOn w:val="Normalny1"/>
    <w:next w:val="Normalny1"/>
    <w:autoRedefine/>
    <w:pPr>
      <w:spacing w:after="100" w:line="244" w:lineRule="auto"/>
      <w:ind w:left="1100"/>
    </w:pPr>
    <w:rPr>
      <w:szCs w:val="22"/>
      <w:lang w:eastAsia="pl-PL"/>
    </w:rPr>
  </w:style>
  <w:style w:type="paragraph" w:customStyle="1" w:styleId="Spistreci71">
    <w:name w:val="Spis treści 71"/>
    <w:basedOn w:val="Normalny1"/>
    <w:next w:val="Normalny1"/>
    <w:autoRedefine/>
    <w:pPr>
      <w:spacing w:after="100" w:line="244" w:lineRule="auto"/>
      <w:ind w:left="1320"/>
    </w:pPr>
    <w:rPr>
      <w:szCs w:val="22"/>
      <w:lang w:eastAsia="pl-PL"/>
    </w:rPr>
  </w:style>
  <w:style w:type="paragraph" w:customStyle="1" w:styleId="Spistreci81">
    <w:name w:val="Spis treści 81"/>
    <w:basedOn w:val="Normalny1"/>
    <w:next w:val="Normalny1"/>
    <w:autoRedefine/>
    <w:pPr>
      <w:spacing w:after="100" w:line="244" w:lineRule="auto"/>
      <w:ind w:left="1540"/>
    </w:pPr>
    <w:rPr>
      <w:szCs w:val="22"/>
      <w:lang w:eastAsia="pl-PL"/>
    </w:rPr>
  </w:style>
  <w:style w:type="paragraph" w:customStyle="1" w:styleId="Spistreci91">
    <w:name w:val="Spis treści 91"/>
    <w:basedOn w:val="Normalny1"/>
    <w:next w:val="Normalny1"/>
    <w:autoRedefine/>
    <w:pPr>
      <w:spacing w:after="100" w:line="244" w:lineRule="auto"/>
      <w:ind w:left="1760"/>
    </w:pPr>
    <w:rPr>
      <w:szCs w:val="22"/>
      <w:lang w:eastAsia="pl-PL"/>
    </w:rPr>
  </w:style>
  <w:style w:type="character" w:customStyle="1" w:styleId="UnresolvedMention1">
    <w:name w:val="Unresolved Mention1"/>
    <w:basedOn w:val="Domylnaczcionkaakapitu1"/>
    <w:rPr>
      <w:color w:val="605E5C"/>
      <w:shd w:val="clear" w:color="auto" w:fill="E1DFDD"/>
    </w:rPr>
  </w:style>
  <w:style w:type="paragraph" w:customStyle="1" w:styleId="Poprawka1">
    <w:name w:val="Poprawka1"/>
    <w:pPr>
      <w:suppressAutoHyphens/>
    </w:pPr>
  </w:style>
  <w:style w:type="character" w:customStyle="1" w:styleId="Nagwek4Znak">
    <w:name w:val="Nagłówek 4 Znak"/>
    <w:basedOn w:val="Domylnaczcionkaakapitu1"/>
    <w:rPr>
      <w:rFonts w:ascii="Calibri Light" w:eastAsia="Times New Roman" w:hAnsi="Calibri Light" w:cs="Times New Roman"/>
      <w:i/>
      <w:iCs/>
      <w:color w:val="2F5496"/>
    </w:rPr>
  </w:style>
  <w:style w:type="character" w:customStyle="1" w:styleId="Nagwek5Znak">
    <w:name w:val="Nagłówek 5 Znak"/>
    <w:basedOn w:val="Domylnaczcionkaakapitu1"/>
    <w:rPr>
      <w:rFonts w:ascii="Calibri Light" w:eastAsia="Times New Roman" w:hAnsi="Calibri Light" w:cs="Times New Roman"/>
      <w:color w:val="2F5496"/>
    </w:rPr>
  </w:style>
  <w:style w:type="character" w:customStyle="1" w:styleId="Nagwek6Znak">
    <w:name w:val="Nagłówek 6 Znak"/>
    <w:basedOn w:val="Domylnaczcionkaakapitu1"/>
    <w:rPr>
      <w:rFonts w:ascii="Calibri Light" w:eastAsia="Times New Roman" w:hAnsi="Calibri Light" w:cs="Times New Roman"/>
      <w:color w:val="1F3763"/>
    </w:rPr>
  </w:style>
  <w:style w:type="character" w:customStyle="1" w:styleId="Nagwek7Znak">
    <w:name w:val="Nagłówek 7 Znak"/>
    <w:basedOn w:val="Domylnaczcionkaakapitu1"/>
    <w:rPr>
      <w:rFonts w:ascii="Calibri Light" w:eastAsia="Times New Roman" w:hAnsi="Calibri Light" w:cs="Times New Roman"/>
      <w:i/>
      <w:iCs/>
      <w:color w:val="1F3763"/>
    </w:rPr>
  </w:style>
  <w:style w:type="character" w:customStyle="1" w:styleId="Nagwek8Znak">
    <w:name w:val="Nagłówek 8 Znak"/>
    <w:basedOn w:val="Domylnaczcionkaakapitu1"/>
    <w:rPr>
      <w:rFonts w:ascii="Calibri Light" w:eastAsia="Times New Roman" w:hAnsi="Calibri Light" w:cs="Times New Roman"/>
      <w:color w:val="272727"/>
      <w:sz w:val="21"/>
      <w:szCs w:val="21"/>
    </w:rPr>
  </w:style>
  <w:style w:type="character" w:customStyle="1" w:styleId="Nagwek9Znak">
    <w:name w:val="Nagłówek 9 Znak"/>
    <w:basedOn w:val="Domylnaczcionkaakapitu1"/>
    <w:rPr>
      <w:rFonts w:ascii="Calibri Light" w:eastAsia="Times New Roman" w:hAnsi="Calibri Light" w:cs="Times New Roman"/>
      <w:i/>
      <w:iCs/>
      <w:color w:val="272727"/>
      <w:sz w:val="21"/>
      <w:szCs w:val="21"/>
    </w:rPr>
  </w:style>
  <w:style w:type="character" w:customStyle="1" w:styleId="normaltextrun">
    <w:name w:val="normaltextrun"/>
    <w:basedOn w:val="Domylnaczcionkaakapitu1"/>
  </w:style>
  <w:style w:type="character" w:customStyle="1" w:styleId="eop">
    <w:name w:val="eop"/>
    <w:basedOn w:val="Domylnaczcionkaakapitu1"/>
  </w:style>
  <w:style w:type="paragraph" w:customStyle="1" w:styleId="paragraph">
    <w:name w:val="paragraph"/>
    <w:basedOn w:val="Normalny1"/>
    <w:pPr>
      <w:spacing w:before="100" w:after="100"/>
    </w:pPr>
    <w:rPr>
      <w:lang w:eastAsia="pl-PL"/>
    </w:rPr>
  </w:style>
  <w:style w:type="character" w:customStyle="1" w:styleId="spellingerror">
    <w:name w:val="spellingerror"/>
    <w:basedOn w:val="Domylnaczcionkaakapitu1"/>
  </w:style>
  <w:style w:type="paragraph" w:customStyle="1" w:styleId="Tekstprzypisukocowego1">
    <w:name w:val="Tekst przypisu końcowego1"/>
    <w:basedOn w:val="Normalny1"/>
    <w:rPr>
      <w:szCs w:val="20"/>
    </w:rPr>
  </w:style>
  <w:style w:type="character" w:customStyle="1" w:styleId="TekstprzypisukocowegoZnak">
    <w:name w:val="Tekst przypisu końcowego Znak"/>
    <w:basedOn w:val="Domylnaczcionkaakapitu1"/>
    <w:rPr>
      <w:sz w:val="20"/>
      <w:szCs w:val="20"/>
    </w:rPr>
  </w:style>
  <w:style w:type="character" w:customStyle="1" w:styleId="Odwoanieprzypisukocowego1">
    <w:name w:val="Odwołanie przypisu końcowego1"/>
    <w:basedOn w:val="Domylnaczcionkaakapitu1"/>
    <w:rPr>
      <w:position w:val="0"/>
      <w:vertAlign w:val="superscript"/>
    </w:rPr>
  </w:style>
  <w:style w:type="paragraph" w:customStyle="1" w:styleId="Bezodstpw1">
    <w:name w:val="Bez odstępów1"/>
    <w:pPr>
      <w:suppressAutoHyphens/>
    </w:pPr>
  </w:style>
  <w:style w:type="character" w:customStyle="1" w:styleId="fn-ref">
    <w:name w:val="fn-ref"/>
    <w:basedOn w:val="Domylnaczcionkaakapitu1"/>
  </w:style>
  <w:style w:type="paragraph" w:customStyle="1" w:styleId="Tekstpodstawowy1">
    <w:name w:val="Tekst podstawowy1"/>
    <w:basedOn w:val="Normalny1"/>
    <w:pPr>
      <w:spacing w:after="120"/>
    </w:pPr>
  </w:style>
  <w:style w:type="character" w:customStyle="1" w:styleId="TekstpodstawowyZnak">
    <w:name w:val="Tekst podstawowy Znak"/>
    <w:basedOn w:val="Domylnaczcionkaakapitu1"/>
    <w:rPr>
      <w:rFonts w:eastAsia="Times New Roman" w:cs="Times New Roman"/>
      <w:sz w:val="20"/>
      <w:lang w:val="pl-PL"/>
    </w:rPr>
  </w:style>
  <w:style w:type="paragraph" w:styleId="Tekstdymka">
    <w:name w:val="Balloon Text"/>
    <w:basedOn w:val="Normalny"/>
    <w:rPr>
      <w:rFonts w:ascii="Segoe UI" w:hAnsi="Segoe UI" w:cs="Segoe UI"/>
      <w:sz w:val="18"/>
      <w:szCs w:val="18"/>
    </w:rPr>
  </w:style>
  <w:style w:type="character" w:customStyle="1" w:styleId="BalloonTextChar">
    <w:name w:val="Balloon Text Char"/>
    <w:basedOn w:val="Domylnaczcionkaakapitu"/>
    <w:rPr>
      <w:rFonts w:ascii="Segoe UI" w:hAnsi="Segoe UI" w:cs="Segoe UI"/>
      <w:sz w:val="18"/>
      <w:szCs w:val="18"/>
    </w:rPr>
  </w:style>
  <w:style w:type="paragraph" w:styleId="Tematkomentarza">
    <w:name w:val="annotation subject"/>
    <w:basedOn w:val="Tekstkomentarza"/>
    <w:next w:val="Tekstkomentarza"/>
    <w:rPr>
      <w:b/>
      <w:bCs/>
    </w:rPr>
  </w:style>
  <w:style w:type="character" w:customStyle="1" w:styleId="CommentSubjectChar">
    <w:name w:val="Comment Subject Char"/>
    <w:basedOn w:val="CommentTextChar"/>
    <w:rPr>
      <w:b/>
      <w:bCs/>
      <w:sz w:val="20"/>
      <w:szCs w:val="20"/>
    </w:rPr>
  </w:style>
  <w:style w:type="paragraph" w:styleId="Tekstkomentarza">
    <w:name w:val="annotation text"/>
    <w:basedOn w:val="Normalny"/>
    <w:uiPriority w:val="99"/>
    <w:rPr>
      <w:szCs w:val="20"/>
    </w:rPr>
  </w:style>
  <w:style w:type="character" w:customStyle="1" w:styleId="CommentTextChar">
    <w:name w:val="Comment Text Char"/>
    <w:basedOn w:val="Domylnaczcionkaakapitu"/>
    <w:rPr>
      <w:sz w:val="20"/>
      <w:szCs w:val="20"/>
    </w:rPr>
  </w:style>
  <w:style w:type="character" w:styleId="Odwoaniedokomentarza">
    <w:name w:val="annotation reference"/>
    <w:basedOn w:val="Domylnaczcionkaakapitu"/>
    <w:uiPriority w:val="99"/>
    <w:rPr>
      <w:sz w:val="16"/>
      <w:szCs w:val="16"/>
    </w:rPr>
  </w:style>
  <w:style w:type="paragraph" w:styleId="Nagwek">
    <w:name w:val="header"/>
    <w:basedOn w:val="Normalny"/>
    <w:uiPriority w:val="99"/>
    <w:pPr>
      <w:tabs>
        <w:tab w:val="center" w:pos="4536"/>
        <w:tab w:val="right" w:pos="9072"/>
      </w:tabs>
    </w:pPr>
  </w:style>
  <w:style w:type="character" w:customStyle="1" w:styleId="HeaderChar">
    <w:name w:val="Header Char"/>
    <w:basedOn w:val="Domylnaczcionkaakapitu"/>
  </w:style>
  <w:style w:type="paragraph" w:styleId="Stopka">
    <w:name w:val="footer"/>
    <w:basedOn w:val="Normalny"/>
    <w:pPr>
      <w:tabs>
        <w:tab w:val="center" w:pos="4536"/>
        <w:tab w:val="right" w:pos="9072"/>
      </w:tabs>
    </w:pPr>
  </w:style>
  <w:style w:type="character" w:customStyle="1" w:styleId="FooterChar">
    <w:name w:val="Footer Char"/>
    <w:basedOn w:val="Domylnaczcionkaakapitu"/>
  </w:style>
  <w:style w:type="numbering" w:customStyle="1" w:styleId="WWOutlineListStyle4">
    <w:name w:val="WW_OutlineListStyle_4"/>
    <w:basedOn w:val="Bezlisty"/>
    <w:pPr>
      <w:numPr>
        <w:numId w:val="3"/>
      </w:numPr>
    </w:pPr>
  </w:style>
  <w:style w:type="numbering" w:customStyle="1" w:styleId="WWOutlineListStyle3">
    <w:name w:val="WW_OutlineListStyle_3"/>
    <w:basedOn w:val="Bezlisty"/>
    <w:pPr>
      <w:numPr>
        <w:numId w:val="4"/>
      </w:numPr>
    </w:pPr>
  </w:style>
  <w:style w:type="numbering" w:customStyle="1" w:styleId="WWOutlineListStyle2">
    <w:name w:val="WW_OutlineListStyle_2"/>
    <w:basedOn w:val="Bezlisty"/>
    <w:pPr>
      <w:numPr>
        <w:numId w:val="5"/>
      </w:numPr>
    </w:pPr>
  </w:style>
  <w:style w:type="numbering" w:customStyle="1" w:styleId="WWOutlineListStyle1">
    <w:name w:val="WW_OutlineListStyle_1"/>
    <w:basedOn w:val="Bezlisty"/>
    <w:pPr>
      <w:numPr>
        <w:numId w:val="6"/>
      </w:numPr>
    </w:pPr>
  </w:style>
  <w:style w:type="numbering" w:customStyle="1" w:styleId="WWOutlineListStyle">
    <w:name w:val="WW_OutlineListStyle"/>
    <w:basedOn w:val="Bezlisty"/>
    <w:pPr>
      <w:numPr>
        <w:numId w:val="7"/>
      </w:numPr>
    </w:pPr>
  </w:style>
  <w:style w:type="character" w:customStyle="1" w:styleId="Domylnaczcionkaakapitu10">
    <w:name w:val="Domyślna czcionka akapitu10"/>
    <w:rsid w:val="00653F29"/>
  </w:style>
  <w:style w:type="table" w:styleId="Tabela-Siatka">
    <w:name w:val="Table Grid"/>
    <w:basedOn w:val="Standardowy"/>
    <w:uiPriority w:val="59"/>
    <w:rsid w:val="004C62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C7178C"/>
    <w:pPr>
      <w:autoSpaceDN/>
      <w:textAlignment w:val="auto"/>
    </w:pPr>
  </w:style>
  <w:style w:type="paragraph" w:styleId="NormalnyWeb">
    <w:name w:val="Normal (Web)"/>
    <w:basedOn w:val="Normalny"/>
    <w:uiPriority w:val="99"/>
    <w:unhideWhenUsed/>
    <w:rsid w:val="00E648FA"/>
    <w:pPr>
      <w:autoSpaceDN/>
      <w:textAlignment w:val="auto"/>
    </w:pPr>
    <w:rPr>
      <w:rFonts w:ascii="Times New Roman" w:eastAsiaTheme="minorHAnsi" w:hAnsi="Times New Roman" w:cs="Times New Roman"/>
      <w:lang w:eastAsia="pl-PL"/>
    </w:rPr>
  </w:style>
  <w:style w:type="paragraph" w:styleId="Bezodstpw">
    <w:name w:val="No Spacing"/>
    <w:uiPriority w:val="1"/>
    <w:qFormat/>
    <w:rsid w:val="00774145"/>
    <w:rPr>
      <w:lang w:val="pl-PL"/>
    </w:rPr>
  </w:style>
  <w:style w:type="paragraph" w:styleId="Tekstprzypisukocowego">
    <w:name w:val="endnote text"/>
    <w:basedOn w:val="Normalny"/>
    <w:link w:val="TekstprzypisukocowegoZnak1"/>
    <w:uiPriority w:val="99"/>
    <w:semiHidden/>
    <w:unhideWhenUsed/>
    <w:rsid w:val="009F7760"/>
    <w:rPr>
      <w:szCs w:val="20"/>
    </w:rPr>
  </w:style>
  <w:style w:type="character" w:customStyle="1" w:styleId="TekstprzypisukocowegoZnak1">
    <w:name w:val="Tekst przypisu końcowego Znak1"/>
    <w:basedOn w:val="Domylnaczcionkaakapitu"/>
    <w:link w:val="Tekstprzypisukocowego"/>
    <w:uiPriority w:val="99"/>
    <w:semiHidden/>
    <w:rsid w:val="009F7760"/>
    <w:rPr>
      <w:sz w:val="20"/>
      <w:szCs w:val="20"/>
      <w:lang w:val="pl-PL"/>
    </w:rPr>
  </w:style>
  <w:style w:type="character" w:styleId="Odwoanieprzypisukocowego">
    <w:name w:val="endnote reference"/>
    <w:basedOn w:val="Domylnaczcionkaakapitu"/>
    <w:uiPriority w:val="99"/>
    <w:semiHidden/>
    <w:unhideWhenUsed/>
    <w:rsid w:val="009F7760"/>
    <w:rPr>
      <w:vertAlign w:val="superscript"/>
    </w:rPr>
  </w:style>
  <w:style w:type="paragraph" w:styleId="Akapitzlist">
    <w:name w:val="List Paragraph"/>
    <w:aliases w:val="lp1,Preambuła,Tytuły,T_SZ_List Paragraph,L1,Numerowanie,Akapit z listą5,List Paragraph,maz_wyliczenie,opis dzialania,K-P_odwolanie,A_wyliczenie,Akapit z listą 1"/>
    <w:basedOn w:val="Normalny"/>
    <w:link w:val="AkapitzlistZnak"/>
    <w:uiPriority w:val="34"/>
    <w:qFormat/>
    <w:rsid w:val="00D47701"/>
    <w:pPr>
      <w:ind w:left="720"/>
      <w:contextualSpacing/>
    </w:pPr>
  </w:style>
  <w:style w:type="character" w:styleId="Odwoanieprzypisudolnego">
    <w:name w:val="footnote reference"/>
    <w:basedOn w:val="Domylnaczcionkaakapitu"/>
    <w:uiPriority w:val="99"/>
    <w:semiHidden/>
    <w:unhideWhenUsed/>
    <w:rsid w:val="00065FA6"/>
    <w:rPr>
      <w:vertAlign w:val="superscript"/>
    </w:rPr>
  </w:style>
  <w:style w:type="character" w:customStyle="1" w:styleId="findhit">
    <w:name w:val="findhit"/>
    <w:basedOn w:val="Domylnaczcionkaakapitu"/>
    <w:rsid w:val="00AC6A84"/>
  </w:style>
  <w:style w:type="character" w:styleId="Hipercze">
    <w:name w:val="Hyperlink"/>
    <w:basedOn w:val="Domylnaczcionkaakapitu"/>
    <w:uiPriority w:val="99"/>
    <w:unhideWhenUsed/>
    <w:rsid w:val="002F4AA1"/>
    <w:rPr>
      <w:color w:val="0563C1" w:themeColor="hyperlink"/>
      <w:u w:val="single"/>
    </w:rPr>
  </w:style>
  <w:style w:type="paragraph" w:customStyle="1" w:styleId="Styl4">
    <w:name w:val="Styl4"/>
    <w:basedOn w:val="Normalny"/>
    <w:rsid w:val="000E2E37"/>
    <w:pPr>
      <w:numPr>
        <w:numId w:val="43"/>
      </w:numPr>
      <w:autoSpaceDN/>
      <w:spacing w:after="160" w:line="259" w:lineRule="auto"/>
      <w:textAlignment w:val="auto"/>
    </w:pPr>
    <w:rPr>
      <w:rFonts w:asciiTheme="minorHAnsi" w:eastAsiaTheme="minorHAnsi" w:hAnsiTheme="minorHAnsi" w:cstheme="minorBidi"/>
      <w:sz w:val="22"/>
      <w:szCs w:val="22"/>
    </w:rPr>
  </w:style>
  <w:style w:type="character" w:customStyle="1" w:styleId="Domylnaczcionkaakapitu100">
    <w:name w:val="Domyślna czcionka akapitu100"/>
    <w:rsid w:val="00E8697F"/>
  </w:style>
  <w:style w:type="character" w:customStyle="1" w:styleId="Domylnaczcionkaakapitu1000">
    <w:name w:val="Domyślna czcionka akapitu1000"/>
    <w:rsid w:val="006A5D43"/>
  </w:style>
  <w:style w:type="character" w:customStyle="1" w:styleId="Domylnaczcionkaakapitu10000">
    <w:name w:val="Domyślna czcionka akapitu10000"/>
    <w:rsid w:val="008209F1"/>
  </w:style>
  <w:style w:type="character" w:customStyle="1" w:styleId="Domylnaczcionkaakapitu100000">
    <w:name w:val="Domyślna czcionka akapitu100000"/>
    <w:rsid w:val="001A193D"/>
  </w:style>
  <w:style w:type="character" w:customStyle="1" w:styleId="Domylnaczcionkaakapitu1000000">
    <w:name w:val="Domyślna czcionka akapitu1000000"/>
    <w:rsid w:val="009B3F2C"/>
  </w:style>
  <w:style w:type="character" w:customStyle="1" w:styleId="Domylnaczcionkaakapitu10000000">
    <w:name w:val="Domyślna czcionka akapitu10000000"/>
    <w:rsid w:val="00F42E3D"/>
  </w:style>
  <w:style w:type="character" w:customStyle="1" w:styleId="Nierozpoznanawzmianka1">
    <w:name w:val="Nierozpoznana wzmianka1"/>
    <w:basedOn w:val="Domylnaczcionkaakapitu"/>
    <w:uiPriority w:val="99"/>
    <w:semiHidden/>
    <w:unhideWhenUsed/>
    <w:rsid w:val="00F93C52"/>
    <w:rPr>
      <w:color w:val="605E5C"/>
      <w:shd w:val="clear" w:color="auto" w:fill="E1DFDD"/>
    </w:rPr>
  </w:style>
  <w:style w:type="character" w:customStyle="1" w:styleId="AkapitzlistZnak">
    <w:name w:val="Akapit z listą Znak"/>
    <w:aliases w:val="lp1 Znak,Preambuła Znak,Tytuły Znak,T_SZ_List Paragraph Znak,L1 Znak,Numerowanie Znak,Akapit z listą5 Znak,List Paragraph Znak,maz_wyliczenie Znak,opis dzialania Znak,K-P_odwolanie Znak,A_wyliczenie Znak,Akapit z listą 1 Znak"/>
    <w:basedOn w:val="Domylnaczcionkaakapitu"/>
    <w:link w:val="Akapitzlist"/>
    <w:uiPriority w:val="34"/>
    <w:qFormat/>
    <w:locked/>
    <w:rsid w:val="000E2E37"/>
    <w:rPr>
      <w:sz w:val="20"/>
      <w:lang w:val="pl-PL"/>
    </w:rPr>
  </w:style>
  <w:style w:type="character" w:customStyle="1" w:styleId="Mention">
    <w:name w:val="Mention"/>
    <w:basedOn w:val="Domylnaczcionkaakapitu"/>
    <w:uiPriority w:val="99"/>
    <w:unhideWhenUsed/>
    <w:rPr>
      <w:color w:val="2B579A"/>
      <w:shd w:val="clear" w:color="auto" w:fill="E6E6E6"/>
    </w:rPr>
  </w:style>
  <w:style w:type="character" w:customStyle="1" w:styleId="Nagwek1Znak1">
    <w:name w:val="Nagłówek 1 Znak1"/>
    <w:basedOn w:val="Domylnaczcionkaakapitu"/>
    <w:uiPriority w:val="9"/>
    <w:rsid w:val="00532B40"/>
    <w:rPr>
      <w:rFonts w:asciiTheme="majorHAnsi" w:eastAsiaTheme="majorEastAsia" w:hAnsiTheme="majorHAnsi" w:cstheme="majorBidi"/>
      <w:color w:val="2F5496" w:themeColor="accent1" w:themeShade="BF"/>
      <w:sz w:val="32"/>
      <w:szCs w:val="32"/>
      <w:lang w:val="pl-PL"/>
    </w:rPr>
  </w:style>
  <w:style w:type="character" w:styleId="Uwydatnienie">
    <w:name w:val="Emphasis"/>
    <w:basedOn w:val="Domylnaczcionkaakapitu"/>
    <w:uiPriority w:val="20"/>
    <w:qFormat/>
    <w:rsid w:val="001132E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1420320">
      <w:bodyDiv w:val="1"/>
      <w:marLeft w:val="0"/>
      <w:marRight w:val="0"/>
      <w:marTop w:val="0"/>
      <w:marBottom w:val="0"/>
      <w:divBdr>
        <w:top w:val="none" w:sz="0" w:space="0" w:color="auto"/>
        <w:left w:val="none" w:sz="0" w:space="0" w:color="auto"/>
        <w:bottom w:val="none" w:sz="0" w:space="0" w:color="auto"/>
        <w:right w:val="none" w:sz="0" w:space="0" w:color="auto"/>
      </w:divBdr>
    </w:div>
    <w:div w:id="357237133">
      <w:bodyDiv w:val="1"/>
      <w:marLeft w:val="0"/>
      <w:marRight w:val="0"/>
      <w:marTop w:val="0"/>
      <w:marBottom w:val="0"/>
      <w:divBdr>
        <w:top w:val="none" w:sz="0" w:space="0" w:color="auto"/>
        <w:left w:val="none" w:sz="0" w:space="0" w:color="auto"/>
        <w:bottom w:val="none" w:sz="0" w:space="0" w:color="auto"/>
        <w:right w:val="none" w:sz="0" w:space="0" w:color="auto"/>
      </w:divBdr>
    </w:div>
    <w:div w:id="475268666">
      <w:bodyDiv w:val="1"/>
      <w:marLeft w:val="0"/>
      <w:marRight w:val="0"/>
      <w:marTop w:val="0"/>
      <w:marBottom w:val="0"/>
      <w:divBdr>
        <w:top w:val="none" w:sz="0" w:space="0" w:color="auto"/>
        <w:left w:val="none" w:sz="0" w:space="0" w:color="auto"/>
        <w:bottom w:val="none" w:sz="0" w:space="0" w:color="auto"/>
        <w:right w:val="none" w:sz="0" w:space="0" w:color="auto"/>
      </w:divBdr>
    </w:div>
    <w:div w:id="780683060">
      <w:bodyDiv w:val="1"/>
      <w:marLeft w:val="0"/>
      <w:marRight w:val="0"/>
      <w:marTop w:val="0"/>
      <w:marBottom w:val="0"/>
      <w:divBdr>
        <w:top w:val="none" w:sz="0" w:space="0" w:color="auto"/>
        <w:left w:val="none" w:sz="0" w:space="0" w:color="auto"/>
        <w:bottom w:val="none" w:sz="0" w:space="0" w:color="auto"/>
        <w:right w:val="none" w:sz="0" w:space="0" w:color="auto"/>
      </w:divBdr>
    </w:div>
    <w:div w:id="791096869">
      <w:bodyDiv w:val="1"/>
      <w:marLeft w:val="0"/>
      <w:marRight w:val="0"/>
      <w:marTop w:val="0"/>
      <w:marBottom w:val="0"/>
      <w:divBdr>
        <w:top w:val="none" w:sz="0" w:space="0" w:color="auto"/>
        <w:left w:val="none" w:sz="0" w:space="0" w:color="auto"/>
        <w:bottom w:val="none" w:sz="0" w:space="0" w:color="auto"/>
        <w:right w:val="none" w:sz="0" w:space="0" w:color="auto"/>
      </w:divBdr>
    </w:div>
    <w:div w:id="824011668">
      <w:bodyDiv w:val="1"/>
      <w:marLeft w:val="0"/>
      <w:marRight w:val="0"/>
      <w:marTop w:val="0"/>
      <w:marBottom w:val="0"/>
      <w:divBdr>
        <w:top w:val="none" w:sz="0" w:space="0" w:color="auto"/>
        <w:left w:val="none" w:sz="0" w:space="0" w:color="auto"/>
        <w:bottom w:val="none" w:sz="0" w:space="0" w:color="auto"/>
        <w:right w:val="none" w:sz="0" w:space="0" w:color="auto"/>
      </w:divBdr>
    </w:div>
    <w:div w:id="881209808">
      <w:bodyDiv w:val="1"/>
      <w:marLeft w:val="0"/>
      <w:marRight w:val="0"/>
      <w:marTop w:val="0"/>
      <w:marBottom w:val="0"/>
      <w:divBdr>
        <w:top w:val="none" w:sz="0" w:space="0" w:color="auto"/>
        <w:left w:val="none" w:sz="0" w:space="0" w:color="auto"/>
        <w:bottom w:val="none" w:sz="0" w:space="0" w:color="auto"/>
        <w:right w:val="none" w:sz="0" w:space="0" w:color="auto"/>
      </w:divBdr>
    </w:div>
    <w:div w:id="1026324996">
      <w:bodyDiv w:val="1"/>
      <w:marLeft w:val="0"/>
      <w:marRight w:val="0"/>
      <w:marTop w:val="0"/>
      <w:marBottom w:val="0"/>
      <w:divBdr>
        <w:top w:val="none" w:sz="0" w:space="0" w:color="auto"/>
        <w:left w:val="none" w:sz="0" w:space="0" w:color="auto"/>
        <w:bottom w:val="none" w:sz="0" w:space="0" w:color="auto"/>
        <w:right w:val="none" w:sz="0" w:space="0" w:color="auto"/>
      </w:divBdr>
    </w:div>
    <w:div w:id="1088816691">
      <w:bodyDiv w:val="1"/>
      <w:marLeft w:val="0"/>
      <w:marRight w:val="0"/>
      <w:marTop w:val="0"/>
      <w:marBottom w:val="0"/>
      <w:divBdr>
        <w:top w:val="none" w:sz="0" w:space="0" w:color="auto"/>
        <w:left w:val="none" w:sz="0" w:space="0" w:color="auto"/>
        <w:bottom w:val="none" w:sz="0" w:space="0" w:color="auto"/>
        <w:right w:val="none" w:sz="0" w:space="0" w:color="auto"/>
      </w:divBdr>
    </w:div>
    <w:div w:id="1146508376">
      <w:bodyDiv w:val="1"/>
      <w:marLeft w:val="0"/>
      <w:marRight w:val="0"/>
      <w:marTop w:val="0"/>
      <w:marBottom w:val="0"/>
      <w:divBdr>
        <w:top w:val="none" w:sz="0" w:space="0" w:color="auto"/>
        <w:left w:val="none" w:sz="0" w:space="0" w:color="auto"/>
        <w:bottom w:val="none" w:sz="0" w:space="0" w:color="auto"/>
        <w:right w:val="none" w:sz="0" w:space="0" w:color="auto"/>
      </w:divBdr>
    </w:div>
    <w:div w:id="1353922925">
      <w:bodyDiv w:val="1"/>
      <w:marLeft w:val="0"/>
      <w:marRight w:val="0"/>
      <w:marTop w:val="0"/>
      <w:marBottom w:val="0"/>
      <w:divBdr>
        <w:top w:val="none" w:sz="0" w:space="0" w:color="auto"/>
        <w:left w:val="none" w:sz="0" w:space="0" w:color="auto"/>
        <w:bottom w:val="none" w:sz="0" w:space="0" w:color="auto"/>
        <w:right w:val="none" w:sz="0" w:space="0" w:color="auto"/>
      </w:divBdr>
      <w:divsChild>
        <w:div w:id="348217438">
          <w:marLeft w:val="0"/>
          <w:marRight w:val="0"/>
          <w:marTop w:val="0"/>
          <w:marBottom w:val="0"/>
          <w:divBdr>
            <w:top w:val="none" w:sz="0" w:space="0" w:color="auto"/>
            <w:left w:val="none" w:sz="0" w:space="0" w:color="auto"/>
            <w:bottom w:val="none" w:sz="0" w:space="0" w:color="auto"/>
            <w:right w:val="none" w:sz="0" w:space="0" w:color="auto"/>
          </w:divBdr>
        </w:div>
        <w:div w:id="380060368">
          <w:marLeft w:val="0"/>
          <w:marRight w:val="0"/>
          <w:marTop w:val="0"/>
          <w:marBottom w:val="0"/>
          <w:divBdr>
            <w:top w:val="none" w:sz="0" w:space="0" w:color="auto"/>
            <w:left w:val="none" w:sz="0" w:space="0" w:color="auto"/>
            <w:bottom w:val="none" w:sz="0" w:space="0" w:color="auto"/>
            <w:right w:val="none" w:sz="0" w:space="0" w:color="auto"/>
          </w:divBdr>
        </w:div>
      </w:divsChild>
    </w:div>
    <w:div w:id="1370685834">
      <w:bodyDiv w:val="1"/>
      <w:marLeft w:val="0"/>
      <w:marRight w:val="0"/>
      <w:marTop w:val="0"/>
      <w:marBottom w:val="0"/>
      <w:divBdr>
        <w:top w:val="none" w:sz="0" w:space="0" w:color="auto"/>
        <w:left w:val="none" w:sz="0" w:space="0" w:color="auto"/>
        <w:bottom w:val="none" w:sz="0" w:space="0" w:color="auto"/>
        <w:right w:val="none" w:sz="0" w:space="0" w:color="auto"/>
      </w:divBdr>
    </w:div>
    <w:div w:id="1589732939">
      <w:bodyDiv w:val="1"/>
      <w:marLeft w:val="0"/>
      <w:marRight w:val="0"/>
      <w:marTop w:val="0"/>
      <w:marBottom w:val="0"/>
      <w:divBdr>
        <w:top w:val="none" w:sz="0" w:space="0" w:color="auto"/>
        <w:left w:val="none" w:sz="0" w:space="0" w:color="auto"/>
        <w:bottom w:val="none" w:sz="0" w:space="0" w:color="auto"/>
        <w:right w:val="none" w:sz="0" w:space="0" w:color="auto"/>
      </w:divBdr>
      <w:divsChild>
        <w:div w:id="1690642414">
          <w:marLeft w:val="0"/>
          <w:marRight w:val="0"/>
          <w:marTop w:val="0"/>
          <w:marBottom w:val="0"/>
          <w:divBdr>
            <w:top w:val="none" w:sz="0" w:space="0" w:color="auto"/>
            <w:left w:val="none" w:sz="0" w:space="0" w:color="auto"/>
            <w:bottom w:val="none" w:sz="0" w:space="0" w:color="auto"/>
            <w:right w:val="none" w:sz="0" w:space="0" w:color="auto"/>
          </w:divBdr>
        </w:div>
        <w:div w:id="1834175923">
          <w:marLeft w:val="0"/>
          <w:marRight w:val="0"/>
          <w:marTop w:val="0"/>
          <w:marBottom w:val="0"/>
          <w:divBdr>
            <w:top w:val="none" w:sz="0" w:space="0" w:color="auto"/>
            <w:left w:val="none" w:sz="0" w:space="0" w:color="auto"/>
            <w:bottom w:val="none" w:sz="0" w:space="0" w:color="auto"/>
            <w:right w:val="none" w:sz="0" w:space="0" w:color="auto"/>
          </w:divBdr>
        </w:div>
      </w:divsChild>
    </w:div>
    <w:div w:id="1852525148">
      <w:bodyDiv w:val="1"/>
      <w:marLeft w:val="0"/>
      <w:marRight w:val="0"/>
      <w:marTop w:val="0"/>
      <w:marBottom w:val="0"/>
      <w:divBdr>
        <w:top w:val="none" w:sz="0" w:space="0" w:color="auto"/>
        <w:left w:val="none" w:sz="0" w:space="0" w:color="auto"/>
        <w:bottom w:val="none" w:sz="0" w:space="0" w:color="auto"/>
        <w:right w:val="none" w:sz="0" w:space="0" w:color="auto"/>
      </w:divBdr>
    </w:div>
    <w:div w:id="19750638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ap.sejm.gov.pl/isap.nsf/DocDetails.xsp?id=WDU19940890414" TargetMode="External"/><Relationship Id="rId13" Type="http://schemas.openxmlformats.org/officeDocument/2006/relationships/footer" Target="footer1.xml"/><Relationship Id="rId18" Type="http://schemas.openxmlformats.org/officeDocument/2006/relationships/theme" Target="theme/theme1.xml"/><Relationship Id="rId26"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microsoft.com/office/2019/05/relationships/documenttasks" Target="documenttasks/documenttasks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isap.sejm.gov.pl/isap.nsf/DocDetails.xsp?id=WDU19940890414" TargetMode="External"/><Relationship Id="rId4" Type="http://schemas.openxmlformats.org/officeDocument/2006/relationships/settings" Target="settings.xml"/><Relationship Id="rId9" Type="http://schemas.openxmlformats.org/officeDocument/2006/relationships/hyperlink" Target="https://isap.sejm.gov.pl/isap.nsf/DocDetails.xsp?id=WDU19940890414"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documenttasks/documenttasks1.xml><?xml version="1.0" encoding="utf-8"?>
<t:Tasks xmlns:t="http://schemas.microsoft.com/office/tasks/2019/documenttasks" xmlns:oel="http://schemas.microsoft.com/office/2019/extlst">
  <t:Task id="{755FD203-16DB-479E-9C70-A456D57964F5}">
    <t:Anchor>
      <t:Comment id="596179429"/>
    </t:Anchor>
    <t:History>
      <t:Event id="{A62D17EE-FFB2-4D81-84A3-EFB4A97E5240}" time="2020-12-21T13:30:32.019Z">
        <t:Attribution userId="S::piotrkopacz@ncbr.gov.pl::3d75b5e3-6ac2-41b3-b644-dcfdfe339922" userProvider="AD" userName="Piotr Kopacz"/>
        <t:Anchor>
          <t:Comment id="1906220932"/>
        </t:Anchor>
        <t:Create/>
      </t:Event>
      <t:Event id="{5A8E243F-627E-4629-84D5-6C47F108878A}" time="2020-12-21T13:30:32.019Z">
        <t:Attribution userId="S::piotrkopacz@ncbr.gov.pl::3d75b5e3-6ac2-41b3-b644-dcfdfe339922" userProvider="AD" userName="Piotr Kopacz"/>
        <t:Anchor>
          <t:Comment id="1906220932"/>
        </t:Anchor>
        <t:Assign userId="S::MateuszStanczyk@ncbr.gov.pl::0437f090-cc1b-4aff-96a2-e32eecb14a4f" userProvider="AD" userName="Mateusz Stańczyk"/>
      </t:Event>
      <t:Event id="{B96A65A3-AEAA-43A9-83B3-BC63EBFA5A21}" time="2020-12-21T13:30:32.019Z">
        <t:Attribution userId="S::piotrkopacz@ncbr.gov.pl::3d75b5e3-6ac2-41b3-b644-dcfdfe339922" userProvider="AD" userName="Piotr Kopacz"/>
        <t:Anchor>
          <t:Comment id="1906220932"/>
        </t:Anchor>
        <t:SetTitle title="tak, aczkolwiek BIM standard PL powszechnie nie obowiązuje. @Mateusz Stańczyk Pytanie czy w obecnej formie będzie to zrozumiałe."/>
      </t:Event>
      <t:Event id="{8E1CA69B-40A3-430F-9008-9C7ADD8E467F}" time="2020-12-22T11:48:00.999Z">
        <t:Attribution userId="S::piotrkopacz@ncbr.gov.pl::3d75b5e3-6ac2-41b3-b644-dcfdfe339922" userProvider="AD" userName="Piotr Kopacz"/>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231A41-52F6-488B-8863-CE7D0695E0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20782</Words>
  <Characters>124696</Characters>
  <Application>Microsoft Office Word</Application>
  <DocSecurity>0</DocSecurity>
  <Lines>1039</Lines>
  <Paragraphs>290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145188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1</cp:revision>
  <dcterms:created xsi:type="dcterms:W3CDTF">2021-01-28T11:37:00Z</dcterms:created>
  <dcterms:modified xsi:type="dcterms:W3CDTF">2021-01-28T11:37:00Z</dcterms:modified>
</cp:coreProperties>
</file>